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158F4" w14:textId="138E7F9B" w:rsidR="006B69AD" w:rsidRPr="00840EA0" w:rsidRDefault="00394177" w:rsidP="00C35928">
      <w:pPr>
        <w:pStyle w:val="DocumentTitle"/>
        <w:framePr w:w="9301" w:wrap="notBeside" w:x="1831" w:y="3856"/>
        <w:rPr>
          <w:rFonts w:ascii="Poppins" w:hAnsi="Poppins" w:cs="Poppins"/>
          <w:color w:val="FFFFFF" w:themeColor="background1"/>
          <w:sz w:val="96"/>
          <w:szCs w:val="96"/>
        </w:rPr>
      </w:pPr>
      <w:r>
        <w:rPr>
          <w:rFonts w:ascii="Poppins" w:hAnsi="Poppins" w:cs="Poppins"/>
          <w:color w:val="FFFFFF" w:themeColor="background1"/>
          <w:sz w:val="96"/>
          <w:szCs w:val="96"/>
        </w:rPr>
        <w:t xml:space="preserve">CUSC Section 15 Guidance note </w:t>
      </w:r>
    </w:p>
    <w:p w14:paraId="605E7EBA" w14:textId="4F044132" w:rsidR="00FA65F7" w:rsidRPr="00840EA0" w:rsidRDefault="00394177" w:rsidP="00C35928">
      <w:pPr>
        <w:pStyle w:val="DocumentSubtitle"/>
        <w:framePr w:w="8026" w:h="2956" w:hRule="exact" w:wrap="notBeside" w:x="1861" w:y="6946"/>
        <w:rPr>
          <w:rFonts w:ascii="Poppins" w:hAnsi="Poppins" w:cs="Poppins"/>
          <w:color w:val="FFFFFF" w:themeColor="background1"/>
          <w:sz w:val="44"/>
          <w:szCs w:val="44"/>
        </w:rPr>
      </w:pPr>
      <w:r>
        <w:rPr>
          <w:rFonts w:ascii="Poppins" w:hAnsi="Poppins" w:cs="Poppins"/>
          <w:color w:val="FFFFFF" w:themeColor="background1"/>
          <w:sz w:val="44"/>
          <w:szCs w:val="44"/>
        </w:rPr>
        <w:t>Update for CMP428 and draft update for CMP</w:t>
      </w:r>
      <w:proofErr w:type="gramStart"/>
      <w:r>
        <w:rPr>
          <w:rFonts w:ascii="Poppins" w:hAnsi="Poppins" w:cs="Poppins"/>
          <w:color w:val="FFFFFF" w:themeColor="background1"/>
          <w:sz w:val="44"/>
          <w:szCs w:val="44"/>
        </w:rPr>
        <w:t>447</w:t>
      </w:r>
      <w:r w:rsidR="005E19A5">
        <w:rPr>
          <w:rFonts w:ascii="Poppins" w:hAnsi="Poppins" w:cs="Poppins"/>
          <w:color w:val="FFFFFF" w:themeColor="background1"/>
          <w:sz w:val="44"/>
          <w:szCs w:val="44"/>
        </w:rPr>
        <w:t xml:space="preserve"> :</w:t>
      </w:r>
      <w:proofErr w:type="gramEnd"/>
      <w:r w:rsidR="005E19A5">
        <w:rPr>
          <w:rFonts w:ascii="Poppins" w:hAnsi="Poppins" w:cs="Poppins"/>
          <w:color w:val="FFFFFF" w:themeColor="background1"/>
          <w:sz w:val="44"/>
          <w:szCs w:val="44"/>
        </w:rPr>
        <w:t xml:space="preserve"> User Commitment for Generation</w:t>
      </w:r>
    </w:p>
    <w:p w14:paraId="2430899A" w14:textId="77777777" w:rsidR="00C35928" w:rsidRPr="00840EA0" w:rsidRDefault="006A2BB3" w:rsidP="00C35928">
      <w:pPr>
        <w:pStyle w:val="BodyText"/>
        <w:ind w:left="851"/>
        <w:rPr>
          <w:rFonts w:cs="Poppins"/>
        </w:rPr>
      </w:pPr>
      <w:r w:rsidRPr="00840EA0">
        <w:rPr>
          <w:rFonts w:cs="Poppins"/>
        </w:rPr>
        <w:softHyphen/>
      </w:r>
    </w:p>
    <w:p w14:paraId="751B9F3A" w14:textId="77777777" w:rsidR="00C35928" w:rsidRPr="00840EA0" w:rsidRDefault="00C35928" w:rsidP="00C35928">
      <w:pPr>
        <w:pStyle w:val="BodyText"/>
        <w:ind w:left="851"/>
        <w:rPr>
          <w:rFonts w:cs="Poppins"/>
        </w:rPr>
      </w:pPr>
    </w:p>
    <w:p w14:paraId="3FB85C72" w14:textId="77777777" w:rsidR="001B102F" w:rsidRPr="00840EA0" w:rsidRDefault="001B102F" w:rsidP="00327945">
      <w:pPr>
        <w:pStyle w:val="Bullet3"/>
        <w:numPr>
          <w:ilvl w:val="0"/>
          <w:numId w:val="0"/>
        </w:numPr>
        <w:ind w:left="1288" w:hanging="360"/>
        <w:rPr>
          <w:rFonts w:eastAsiaTheme="majorEastAsia" w:cs="Poppins"/>
          <w:color w:val="D43900"/>
          <w:sz w:val="28"/>
          <w:szCs w:val="28"/>
        </w:rPr>
      </w:pPr>
      <w:r w:rsidRPr="00840EA0">
        <w:rPr>
          <w:rFonts w:cs="Poppins"/>
        </w:rPr>
        <w:br w:type="page"/>
      </w:r>
    </w:p>
    <w:sdt>
      <w:sdtPr>
        <w:rPr>
          <w:rFonts w:eastAsiaTheme="minorHAnsi" w:cstheme="minorBidi"/>
          <w:color w:val="auto"/>
          <w:kern w:val="2"/>
          <w:sz w:val="22"/>
          <w:szCs w:val="22"/>
          <w:lang w:eastAsia="en-US"/>
          <w14:ligatures w14:val="standardContextual"/>
        </w:rPr>
        <w:id w:val="173620639"/>
        <w:docPartObj>
          <w:docPartGallery w:val="Table of Contents"/>
          <w:docPartUnique/>
        </w:docPartObj>
      </w:sdtPr>
      <w:sdtEndPr>
        <w:rPr>
          <w:b/>
          <w:bCs/>
          <w:noProof/>
          <w:sz w:val="24"/>
          <w:szCs w:val="24"/>
        </w:rPr>
      </w:sdtEndPr>
      <w:sdtContent>
        <w:p w14:paraId="4FF5AA3B" w14:textId="62918F20" w:rsidR="00304C3E" w:rsidRDefault="00304C3E">
          <w:pPr>
            <w:pStyle w:val="TOCHeading"/>
          </w:pPr>
          <w:r>
            <w:t>Contents</w:t>
          </w:r>
        </w:p>
        <w:p w14:paraId="63FF16A6" w14:textId="3FFE9CD4" w:rsidR="0059705F" w:rsidRDefault="00304C3E">
          <w:pPr>
            <w:pStyle w:val="TOC1"/>
            <w:rPr>
              <w:rFonts w:eastAsiaTheme="minorEastAsia" w:cstheme="minorBidi"/>
              <w:color w:val="auto"/>
              <w:lang w:eastAsia="en-GB"/>
            </w:rPr>
          </w:pPr>
          <w:r>
            <w:fldChar w:fldCharType="begin"/>
          </w:r>
          <w:r>
            <w:instrText xml:space="preserve"> TOC \o "1-3" \h \z \u </w:instrText>
          </w:r>
          <w:r>
            <w:fldChar w:fldCharType="separate"/>
          </w:r>
          <w:hyperlink w:anchor="_Toc203000618" w:history="1">
            <w:r w:rsidR="0059705F" w:rsidRPr="009E1359">
              <w:rPr>
                <w:rStyle w:val="Hyperlink"/>
              </w:rPr>
              <w:t>1. Summary</w:t>
            </w:r>
            <w:r w:rsidR="0059705F">
              <w:rPr>
                <w:webHidden/>
              </w:rPr>
              <w:tab/>
            </w:r>
            <w:r w:rsidR="0059705F">
              <w:rPr>
                <w:webHidden/>
              </w:rPr>
              <w:fldChar w:fldCharType="begin"/>
            </w:r>
            <w:r w:rsidR="0059705F">
              <w:rPr>
                <w:webHidden/>
              </w:rPr>
              <w:instrText xml:space="preserve"> PAGEREF _Toc203000618 \h </w:instrText>
            </w:r>
            <w:r w:rsidR="0059705F">
              <w:rPr>
                <w:webHidden/>
              </w:rPr>
            </w:r>
            <w:r w:rsidR="0059705F">
              <w:rPr>
                <w:webHidden/>
              </w:rPr>
              <w:fldChar w:fldCharType="separate"/>
            </w:r>
            <w:r w:rsidR="0059705F">
              <w:rPr>
                <w:webHidden/>
              </w:rPr>
              <w:t>3</w:t>
            </w:r>
            <w:r w:rsidR="0059705F">
              <w:rPr>
                <w:webHidden/>
              </w:rPr>
              <w:fldChar w:fldCharType="end"/>
            </w:r>
          </w:hyperlink>
        </w:p>
        <w:p w14:paraId="4C14C6AE" w14:textId="3142CD77" w:rsidR="0059705F" w:rsidRDefault="0059705F">
          <w:pPr>
            <w:pStyle w:val="TOC1"/>
            <w:rPr>
              <w:rFonts w:eastAsiaTheme="minorEastAsia" w:cstheme="minorBidi"/>
              <w:color w:val="auto"/>
              <w:lang w:eastAsia="en-GB"/>
            </w:rPr>
          </w:pPr>
          <w:hyperlink w:anchor="_Toc203000619" w:history="1">
            <w:r w:rsidRPr="009E1359">
              <w:rPr>
                <w:rStyle w:val="Hyperlink"/>
              </w:rPr>
              <w:t>2. Purpose of the document</w:t>
            </w:r>
            <w:r>
              <w:rPr>
                <w:webHidden/>
              </w:rPr>
              <w:tab/>
            </w:r>
            <w:r>
              <w:rPr>
                <w:webHidden/>
              </w:rPr>
              <w:fldChar w:fldCharType="begin"/>
            </w:r>
            <w:r>
              <w:rPr>
                <w:webHidden/>
              </w:rPr>
              <w:instrText xml:space="preserve"> PAGEREF _Toc203000619 \h </w:instrText>
            </w:r>
            <w:r>
              <w:rPr>
                <w:webHidden/>
              </w:rPr>
            </w:r>
            <w:r>
              <w:rPr>
                <w:webHidden/>
              </w:rPr>
              <w:fldChar w:fldCharType="separate"/>
            </w:r>
            <w:r>
              <w:rPr>
                <w:webHidden/>
              </w:rPr>
              <w:t>4</w:t>
            </w:r>
            <w:r>
              <w:rPr>
                <w:webHidden/>
              </w:rPr>
              <w:fldChar w:fldCharType="end"/>
            </w:r>
          </w:hyperlink>
        </w:p>
        <w:p w14:paraId="5416DC06" w14:textId="4ACD2A27" w:rsidR="0059705F" w:rsidRDefault="0059705F">
          <w:pPr>
            <w:pStyle w:val="TOC1"/>
            <w:rPr>
              <w:rFonts w:eastAsiaTheme="minorEastAsia" w:cstheme="minorBidi"/>
              <w:color w:val="auto"/>
              <w:lang w:eastAsia="en-GB"/>
            </w:rPr>
          </w:pPr>
          <w:hyperlink w:anchor="_Toc203000620" w:history="1">
            <w:r w:rsidRPr="009E1359">
              <w:rPr>
                <w:rStyle w:val="Hyperlink"/>
              </w:rPr>
              <w:t>3. Background</w:t>
            </w:r>
            <w:r>
              <w:rPr>
                <w:webHidden/>
              </w:rPr>
              <w:tab/>
            </w:r>
            <w:r>
              <w:rPr>
                <w:webHidden/>
              </w:rPr>
              <w:fldChar w:fldCharType="begin"/>
            </w:r>
            <w:r>
              <w:rPr>
                <w:webHidden/>
              </w:rPr>
              <w:instrText xml:space="preserve"> PAGEREF _Toc203000620 \h </w:instrText>
            </w:r>
            <w:r>
              <w:rPr>
                <w:webHidden/>
              </w:rPr>
            </w:r>
            <w:r>
              <w:rPr>
                <w:webHidden/>
              </w:rPr>
              <w:fldChar w:fldCharType="separate"/>
            </w:r>
            <w:r>
              <w:rPr>
                <w:webHidden/>
              </w:rPr>
              <w:t>4</w:t>
            </w:r>
            <w:r>
              <w:rPr>
                <w:webHidden/>
              </w:rPr>
              <w:fldChar w:fldCharType="end"/>
            </w:r>
          </w:hyperlink>
        </w:p>
        <w:p w14:paraId="0C03B1B7" w14:textId="0B0D9315" w:rsidR="0059705F" w:rsidRDefault="0059705F">
          <w:pPr>
            <w:pStyle w:val="TOC1"/>
            <w:rPr>
              <w:rFonts w:eastAsiaTheme="minorEastAsia" w:cstheme="minorBidi"/>
              <w:color w:val="auto"/>
              <w:lang w:eastAsia="en-GB"/>
            </w:rPr>
          </w:pPr>
          <w:hyperlink w:anchor="_Toc203000621" w:history="1">
            <w:r w:rsidRPr="009E1359">
              <w:rPr>
                <w:rStyle w:val="Hyperlink"/>
              </w:rPr>
              <w:t>4. Attributable and Wider Transmission works.</w:t>
            </w:r>
            <w:r>
              <w:rPr>
                <w:webHidden/>
              </w:rPr>
              <w:tab/>
            </w:r>
            <w:r>
              <w:rPr>
                <w:webHidden/>
              </w:rPr>
              <w:fldChar w:fldCharType="begin"/>
            </w:r>
            <w:r>
              <w:rPr>
                <w:webHidden/>
              </w:rPr>
              <w:instrText xml:space="preserve"> PAGEREF _Toc203000621 \h </w:instrText>
            </w:r>
            <w:r>
              <w:rPr>
                <w:webHidden/>
              </w:rPr>
            </w:r>
            <w:r>
              <w:rPr>
                <w:webHidden/>
              </w:rPr>
              <w:fldChar w:fldCharType="separate"/>
            </w:r>
            <w:r>
              <w:rPr>
                <w:webHidden/>
              </w:rPr>
              <w:t>4</w:t>
            </w:r>
            <w:r>
              <w:rPr>
                <w:webHidden/>
              </w:rPr>
              <w:fldChar w:fldCharType="end"/>
            </w:r>
          </w:hyperlink>
        </w:p>
        <w:p w14:paraId="04C583AA" w14:textId="1695F527" w:rsidR="0059705F" w:rsidRDefault="0059705F">
          <w:pPr>
            <w:pStyle w:val="TOC1"/>
            <w:rPr>
              <w:rFonts w:eastAsiaTheme="minorEastAsia" w:cstheme="minorBidi"/>
              <w:color w:val="auto"/>
              <w:lang w:eastAsia="en-GB"/>
            </w:rPr>
          </w:pPr>
          <w:hyperlink w:anchor="_Toc203000622" w:history="1">
            <w:r w:rsidRPr="009E1359">
              <w:rPr>
                <w:rStyle w:val="Hyperlink"/>
              </w:rPr>
              <w:t>Attributable</w:t>
            </w:r>
            <w:r>
              <w:rPr>
                <w:webHidden/>
              </w:rPr>
              <w:tab/>
            </w:r>
            <w:r>
              <w:rPr>
                <w:webHidden/>
              </w:rPr>
              <w:fldChar w:fldCharType="begin"/>
            </w:r>
            <w:r>
              <w:rPr>
                <w:webHidden/>
              </w:rPr>
              <w:instrText xml:space="preserve"> PAGEREF _Toc203000622 \h </w:instrText>
            </w:r>
            <w:r>
              <w:rPr>
                <w:webHidden/>
              </w:rPr>
            </w:r>
            <w:r>
              <w:rPr>
                <w:webHidden/>
              </w:rPr>
              <w:fldChar w:fldCharType="separate"/>
            </w:r>
            <w:r>
              <w:rPr>
                <w:webHidden/>
              </w:rPr>
              <w:t>5</w:t>
            </w:r>
            <w:r>
              <w:rPr>
                <w:webHidden/>
              </w:rPr>
              <w:fldChar w:fldCharType="end"/>
            </w:r>
          </w:hyperlink>
        </w:p>
        <w:p w14:paraId="2858BD7E" w14:textId="14FE2AC8" w:rsidR="0059705F" w:rsidRDefault="0059705F">
          <w:pPr>
            <w:pStyle w:val="TOC3"/>
            <w:rPr>
              <w:rFonts w:eastAsiaTheme="minorEastAsia"/>
              <w:lang w:eastAsia="en-GB"/>
            </w:rPr>
          </w:pPr>
          <w:hyperlink w:anchor="_Toc203000623" w:history="1">
            <w:r w:rsidRPr="009E1359">
              <w:rPr>
                <w:rStyle w:val="Hyperlink"/>
              </w:rPr>
              <w:t>Definition of Attributable works (from CUSC section 11, definitions)</w:t>
            </w:r>
            <w:r>
              <w:rPr>
                <w:webHidden/>
              </w:rPr>
              <w:tab/>
            </w:r>
            <w:r>
              <w:rPr>
                <w:webHidden/>
              </w:rPr>
              <w:fldChar w:fldCharType="begin"/>
            </w:r>
            <w:r>
              <w:rPr>
                <w:webHidden/>
              </w:rPr>
              <w:instrText xml:space="preserve"> PAGEREF _Toc203000623 \h </w:instrText>
            </w:r>
            <w:r>
              <w:rPr>
                <w:webHidden/>
              </w:rPr>
            </w:r>
            <w:r>
              <w:rPr>
                <w:webHidden/>
              </w:rPr>
              <w:fldChar w:fldCharType="separate"/>
            </w:r>
            <w:r>
              <w:rPr>
                <w:webHidden/>
              </w:rPr>
              <w:t>5</w:t>
            </w:r>
            <w:r>
              <w:rPr>
                <w:webHidden/>
              </w:rPr>
              <w:fldChar w:fldCharType="end"/>
            </w:r>
          </w:hyperlink>
        </w:p>
        <w:p w14:paraId="6F6A4F1B" w14:textId="36DE394A" w:rsidR="0059705F" w:rsidRDefault="0059705F">
          <w:pPr>
            <w:pStyle w:val="TOC3"/>
            <w:rPr>
              <w:rFonts w:eastAsiaTheme="minorEastAsia"/>
              <w:lang w:eastAsia="en-GB"/>
            </w:rPr>
          </w:pPr>
          <w:hyperlink w:anchor="_Toc203000624" w:history="1">
            <w:r w:rsidRPr="009E1359">
              <w:rPr>
                <w:rStyle w:val="Hyperlink"/>
              </w:rPr>
              <w:t>Definition of Excepted works (from CUSC section 11, definitions)</w:t>
            </w:r>
            <w:r>
              <w:rPr>
                <w:webHidden/>
              </w:rPr>
              <w:tab/>
            </w:r>
            <w:r>
              <w:rPr>
                <w:webHidden/>
              </w:rPr>
              <w:fldChar w:fldCharType="begin"/>
            </w:r>
            <w:r>
              <w:rPr>
                <w:webHidden/>
              </w:rPr>
              <w:instrText xml:space="preserve"> PAGEREF _Toc203000624 \h </w:instrText>
            </w:r>
            <w:r>
              <w:rPr>
                <w:webHidden/>
              </w:rPr>
            </w:r>
            <w:r>
              <w:rPr>
                <w:webHidden/>
              </w:rPr>
              <w:fldChar w:fldCharType="separate"/>
            </w:r>
            <w:r>
              <w:rPr>
                <w:webHidden/>
              </w:rPr>
              <w:t>5</w:t>
            </w:r>
            <w:r>
              <w:rPr>
                <w:webHidden/>
              </w:rPr>
              <w:fldChar w:fldCharType="end"/>
            </w:r>
          </w:hyperlink>
        </w:p>
        <w:p w14:paraId="5C69B1D2" w14:textId="37A7828A" w:rsidR="0059705F" w:rsidRDefault="0059705F">
          <w:pPr>
            <w:pStyle w:val="TOC3"/>
            <w:rPr>
              <w:rFonts w:eastAsiaTheme="minorEastAsia"/>
              <w:lang w:eastAsia="en-GB"/>
            </w:rPr>
          </w:pPr>
          <w:hyperlink w:anchor="_Toc203000625" w:history="1">
            <w:r w:rsidRPr="009E1359">
              <w:rPr>
                <w:rStyle w:val="Hyperlink"/>
              </w:rPr>
              <w:t>Definition of MITS</w:t>
            </w:r>
            <w:r>
              <w:rPr>
                <w:webHidden/>
              </w:rPr>
              <w:tab/>
            </w:r>
            <w:r>
              <w:rPr>
                <w:webHidden/>
              </w:rPr>
              <w:fldChar w:fldCharType="begin"/>
            </w:r>
            <w:r>
              <w:rPr>
                <w:webHidden/>
              </w:rPr>
              <w:instrText xml:space="preserve"> PAGEREF _Toc203000625 \h </w:instrText>
            </w:r>
            <w:r>
              <w:rPr>
                <w:webHidden/>
              </w:rPr>
            </w:r>
            <w:r>
              <w:rPr>
                <w:webHidden/>
              </w:rPr>
              <w:fldChar w:fldCharType="separate"/>
            </w:r>
            <w:r>
              <w:rPr>
                <w:webHidden/>
              </w:rPr>
              <w:t>6</w:t>
            </w:r>
            <w:r>
              <w:rPr>
                <w:webHidden/>
              </w:rPr>
              <w:fldChar w:fldCharType="end"/>
            </w:r>
          </w:hyperlink>
        </w:p>
        <w:p w14:paraId="5DD7BE99" w14:textId="780A356D" w:rsidR="0059705F" w:rsidRDefault="0059705F">
          <w:pPr>
            <w:pStyle w:val="TOC3"/>
            <w:rPr>
              <w:rFonts w:eastAsiaTheme="minorEastAsia"/>
              <w:lang w:eastAsia="en-GB"/>
            </w:rPr>
          </w:pPr>
          <w:hyperlink w:anchor="_Toc203000626" w:history="1">
            <w:r w:rsidRPr="009E1359">
              <w:rPr>
                <w:rStyle w:val="Hyperlink"/>
              </w:rPr>
              <w:t>MITS maps</w:t>
            </w:r>
            <w:r>
              <w:rPr>
                <w:webHidden/>
              </w:rPr>
              <w:tab/>
            </w:r>
            <w:r>
              <w:rPr>
                <w:webHidden/>
              </w:rPr>
              <w:fldChar w:fldCharType="begin"/>
            </w:r>
            <w:r>
              <w:rPr>
                <w:webHidden/>
              </w:rPr>
              <w:instrText xml:space="preserve"> PAGEREF _Toc203000626 \h </w:instrText>
            </w:r>
            <w:r>
              <w:rPr>
                <w:webHidden/>
              </w:rPr>
            </w:r>
            <w:r>
              <w:rPr>
                <w:webHidden/>
              </w:rPr>
              <w:fldChar w:fldCharType="separate"/>
            </w:r>
            <w:r>
              <w:rPr>
                <w:webHidden/>
              </w:rPr>
              <w:t>6</w:t>
            </w:r>
            <w:r>
              <w:rPr>
                <w:webHidden/>
              </w:rPr>
              <w:fldChar w:fldCharType="end"/>
            </w:r>
          </w:hyperlink>
        </w:p>
        <w:p w14:paraId="38B7D058" w14:textId="01092B19" w:rsidR="0059705F" w:rsidRDefault="0059705F">
          <w:pPr>
            <w:pStyle w:val="TOC3"/>
            <w:rPr>
              <w:rFonts w:eastAsiaTheme="minorEastAsia"/>
              <w:lang w:eastAsia="en-GB"/>
            </w:rPr>
          </w:pPr>
          <w:hyperlink w:anchor="_Toc203000627" w:history="1">
            <w:r w:rsidRPr="009E1359">
              <w:rPr>
                <w:rStyle w:val="Hyperlink"/>
              </w:rPr>
              <w:t>Examples of MITS</w:t>
            </w:r>
            <w:r>
              <w:rPr>
                <w:webHidden/>
              </w:rPr>
              <w:tab/>
            </w:r>
            <w:r>
              <w:rPr>
                <w:webHidden/>
              </w:rPr>
              <w:fldChar w:fldCharType="begin"/>
            </w:r>
            <w:r>
              <w:rPr>
                <w:webHidden/>
              </w:rPr>
              <w:instrText xml:space="preserve"> PAGEREF _Toc203000627 \h </w:instrText>
            </w:r>
            <w:r>
              <w:rPr>
                <w:webHidden/>
              </w:rPr>
            </w:r>
            <w:r>
              <w:rPr>
                <w:webHidden/>
              </w:rPr>
              <w:fldChar w:fldCharType="separate"/>
            </w:r>
            <w:r>
              <w:rPr>
                <w:webHidden/>
              </w:rPr>
              <w:t>6</w:t>
            </w:r>
            <w:r>
              <w:rPr>
                <w:webHidden/>
              </w:rPr>
              <w:fldChar w:fldCharType="end"/>
            </w:r>
          </w:hyperlink>
        </w:p>
        <w:p w14:paraId="7EC094DC" w14:textId="6657F6E7" w:rsidR="0059705F" w:rsidRDefault="0059705F">
          <w:pPr>
            <w:pStyle w:val="TOC1"/>
            <w:rPr>
              <w:rFonts w:eastAsiaTheme="minorEastAsia" w:cstheme="minorBidi"/>
              <w:color w:val="auto"/>
              <w:lang w:eastAsia="en-GB"/>
            </w:rPr>
          </w:pPr>
          <w:hyperlink w:anchor="_Toc203000628" w:history="1">
            <w:r w:rsidRPr="009E1359">
              <w:rPr>
                <w:rStyle w:val="Hyperlink"/>
              </w:rPr>
              <w:t>Wider</w:t>
            </w:r>
            <w:r>
              <w:rPr>
                <w:webHidden/>
              </w:rPr>
              <w:tab/>
            </w:r>
            <w:r>
              <w:rPr>
                <w:webHidden/>
              </w:rPr>
              <w:fldChar w:fldCharType="begin"/>
            </w:r>
            <w:r>
              <w:rPr>
                <w:webHidden/>
              </w:rPr>
              <w:instrText xml:space="preserve"> PAGEREF _Toc203000628 \h </w:instrText>
            </w:r>
            <w:r>
              <w:rPr>
                <w:webHidden/>
              </w:rPr>
            </w:r>
            <w:r>
              <w:rPr>
                <w:webHidden/>
              </w:rPr>
              <w:fldChar w:fldCharType="separate"/>
            </w:r>
            <w:r>
              <w:rPr>
                <w:webHidden/>
              </w:rPr>
              <w:t>7</w:t>
            </w:r>
            <w:r>
              <w:rPr>
                <w:webHidden/>
              </w:rPr>
              <w:fldChar w:fldCharType="end"/>
            </w:r>
          </w:hyperlink>
        </w:p>
        <w:p w14:paraId="3D1BB468" w14:textId="59108042" w:rsidR="0059705F" w:rsidRDefault="0059705F">
          <w:pPr>
            <w:pStyle w:val="TOC1"/>
            <w:rPr>
              <w:rFonts w:eastAsiaTheme="minorEastAsia" w:cstheme="minorBidi"/>
              <w:color w:val="auto"/>
              <w:lang w:eastAsia="en-GB"/>
            </w:rPr>
          </w:pPr>
          <w:hyperlink w:anchor="_Toc203000629" w:history="1">
            <w:r w:rsidRPr="009E1359">
              <w:rPr>
                <w:rStyle w:val="Hyperlink"/>
              </w:rPr>
              <w:t>Sharing of Risk</w:t>
            </w:r>
            <w:r>
              <w:rPr>
                <w:webHidden/>
              </w:rPr>
              <w:tab/>
            </w:r>
            <w:r>
              <w:rPr>
                <w:webHidden/>
              </w:rPr>
              <w:fldChar w:fldCharType="begin"/>
            </w:r>
            <w:r>
              <w:rPr>
                <w:webHidden/>
              </w:rPr>
              <w:instrText xml:space="preserve"> PAGEREF _Toc203000629 \h </w:instrText>
            </w:r>
            <w:r>
              <w:rPr>
                <w:webHidden/>
              </w:rPr>
            </w:r>
            <w:r>
              <w:rPr>
                <w:webHidden/>
              </w:rPr>
              <w:fldChar w:fldCharType="separate"/>
            </w:r>
            <w:r>
              <w:rPr>
                <w:webHidden/>
              </w:rPr>
              <w:t>7</w:t>
            </w:r>
            <w:r>
              <w:rPr>
                <w:webHidden/>
              </w:rPr>
              <w:fldChar w:fldCharType="end"/>
            </w:r>
          </w:hyperlink>
        </w:p>
        <w:p w14:paraId="6AE4D69D" w14:textId="7EF4BA3C" w:rsidR="0059705F" w:rsidRDefault="0059705F">
          <w:pPr>
            <w:pStyle w:val="TOC1"/>
            <w:rPr>
              <w:rFonts w:eastAsiaTheme="minorEastAsia" w:cstheme="minorBidi"/>
              <w:color w:val="auto"/>
              <w:lang w:eastAsia="en-GB"/>
            </w:rPr>
          </w:pPr>
          <w:hyperlink w:anchor="_Toc203000630" w:history="1">
            <w:r w:rsidRPr="009E1359">
              <w:rPr>
                <w:rStyle w:val="Hyperlink"/>
              </w:rPr>
              <w:t>Definitions of Attributable and Enabling</w:t>
            </w:r>
            <w:r>
              <w:rPr>
                <w:webHidden/>
              </w:rPr>
              <w:tab/>
            </w:r>
            <w:r>
              <w:rPr>
                <w:webHidden/>
              </w:rPr>
              <w:fldChar w:fldCharType="begin"/>
            </w:r>
            <w:r>
              <w:rPr>
                <w:webHidden/>
              </w:rPr>
              <w:instrText xml:space="preserve"> PAGEREF _Toc203000630 \h </w:instrText>
            </w:r>
            <w:r>
              <w:rPr>
                <w:webHidden/>
              </w:rPr>
            </w:r>
            <w:r>
              <w:rPr>
                <w:webHidden/>
              </w:rPr>
              <w:fldChar w:fldCharType="separate"/>
            </w:r>
            <w:r>
              <w:rPr>
                <w:webHidden/>
              </w:rPr>
              <w:t>8</w:t>
            </w:r>
            <w:r>
              <w:rPr>
                <w:webHidden/>
              </w:rPr>
              <w:fldChar w:fldCharType="end"/>
            </w:r>
          </w:hyperlink>
        </w:p>
        <w:p w14:paraId="680A4742" w14:textId="4305E7CE" w:rsidR="0059705F" w:rsidRDefault="0059705F">
          <w:pPr>
            <w:pStyle w:val="TOC1"/>
            <w:rPr>
              <w:rFonts w:eastAsiaTheme="minorEastAsia" w:cstheme="minorBidi"/>
              <w:color w:val="auto"/>
              <w:lang w:eastAsia="en-GB"/>
            </w:rPr>
          </w:pPr>
          <w:hyperlink w:anchor="_Toc203000631" w:history="1">
            <w:r w:rsidRPr="009E1359">
              <w:rPr>
                <w:rStyle w:val="Hyperlink"/>
              </w:rPr>
              <w:t>Pre and Post Commissioning</w:t>
            </w:r>
            <w:r>
              <w:rPr>
                <w:webHidden/>
              </w:rPr>
              <w:tab/>
            </w:r>
            <w:r>
              <w:rPr>
                <w:webHidden/>
              </w:rPr>
              <w:fldChar w:fldCharType="begin"/>
            </w:r>
            <w:r>
              <w:rPr>
                <w:webHidden/>
              </w:rPr>
              <w:instrText xml:space="preserve"> PAGEREF _Toc203000631 \h </w:instrText>
            </w:r>
            <w:r>
              <w:rPr>
                <w:webHidden/>
              </w:rPr>
            </w:r>
            <w:r>
              <w:rPr>
                <w:webHidden/>
              </w:rPr>
              <w:fldChar w:fldCharType="separate"/>
            </w:r>
            <w:r>
              <w:rPr>
                <w:webHidden/>
              </w:rPr>
              <w:t>8</w:t>
            </w:r>
            <w:r>
              <w:rPr>
                <w:webHidden/>
              </w:rPr>
              <w:fldChar w:fldCharType="end"/>
            </w:r>
          </w:hyperlink>
        </w:p>
        <w:p w14:paraId="6D5CA37D" w14:textId="35B7CAFF" w:rsidR="0059705F" w:rsidRDefault="0059705F">
          <w:pPr>
            <w:pStyle w:val="TOC1"/>
            <w:rPr>
              <w:rFonts w:eastAsiaTheme="minorEastAsia" w:cstheme="minorBidi"/>
              <w:color w:val="auto"/>
              <w:lang w:eastAsia="en-GB"/>
            </w:rPr>
          </w:pPr>
          <w:hyperlink w:anchor="_Toc203000632" w:history="1">
            <w:r w:rsidRPr="009E1359">
              <w:rPr>
                <w:rStyle w:val="Hyperlink"/>
              </w:rPr>
              <w:t>5. Calculating liabilities</w:t>
            </w:r>
            <w:r>
              <w:rPr>
                <w:webHidden/>
              </w:rPr>
              <w:tab/>
            </w:r>
            <w:r>
              <w:rPr>
                <w:webHidden/>
              </w:rPr>
              <w:fldChar w:fldCharType="begin"/>
            </w:r>
            <w:r>
              <w:rPr>
                <w:webHidden/>
              </w:rPr>
              <w:instrText xml:space="preserve"> PAGEREF _Toc203000632 \h </w:instrText>
            </w:r>
            <w:r>
              <w:rPr>
                <w:webHidden/>
              </w:rPr>
            </w:r>
            <w:r>
              <w:rPr>
                <w:webHidden/>
              </w:rPr>
              <w:fldChar w:fldCharType="separate"/>
            </w:r>
            <w:r>
              <w:rPr>
                <w:webHidden/>
              </w:rPr>
              <w:t>9</w:t>
            </w:r>
            <w:r>
              <w:rPr>
                <w:webHidden/>
              </w:rPr>
              <w:fldChar w:fldCharType="end"/>
            </w:r>
          </w:hyperlink>
        </w:p>
        <w:p w14:paraId="15F8DD8F" w14:textId="3E04DF02" w:rsidR="0059705F" w:rsidRDefault="0059705F">
          <w:pPr>
            <w:pStyle w:val="TOC1"/>
            <w:rPr>
              <w:rFonts w:eastAsiaTheme="minorEastAsia" w:cstheme="minorBidi"/>
              <w:color w:val="auto"/>
              <w:lang w:eastAsia="en-GB"/>
            </w:rPr>
          </w:pPr>
          <w:hyperlink w:anchor="_Toc203000633" w:history="1">
            <w:r w:rsidRPr="009E1359">
              <w:rPr>
                <w:rStyle w:val="Hyperlink"/>
              </w:rPr>
              <w:t>Wider Liability</w:t>
            </w:r>
            <w:r>
              <w:rPr>
                <w:webHidden/>
              </w:rPr>
              <w:tab/>
            </w:r>
            <w:r>
              <w:rPr>
                <w:webHidden/>
              </w:rPr>
              <w:fldChar w:fldCharType="begin"/>
            </w:r>
            <w:r>
              <w:rPr>
                <w:webHidden/>
              </w:rPr>
              <w:instrText xml:space="preserve"> PAGEREF _Toc203000633 \h </w:instrText>
            </w:r>
            <w:r>
              <w:rPr>
                <w:webHidden/>
              </w:rPr>
            </w:r>
            <w:r>
              <w:rPr>
                <w:webHidden/>
              </w:rPr>
              <w:fldChar w:fldCharType="separate"/>
            </w:r>
            <w:r>
              <w:rPr>
                <w:webHidden/>
              </w:rPr>
              <w:t>9</w:t>
            </w:r>
            <w:r>
              <w:rPr>
                <w:webHidden/>
              </w:rPr>
              <w:fldChar w:fldCharType="end"/>
            </w:r>
          </w:hyperlink>
        </w:p>
        <w:p w14:paraId="07588734" w14:textId="62541779" w:rsidR="0059705F" w:rsidRDefault="0059705F">
          <w:pPr>
            <w:pStyle w:val="TOC2"/>
            <w:rPr>
              <w:rFonts w:eastAsiaTheme="minorEastAsia"/>
              <w:lang w:eastAsia="en-GB"/>
            </w:rPr>
          </w:pPr>
          <w:hyperlink w:anchor="_Toc203000634" w:history="1">
            <w:r w:rsidRPr="009E1359">
              <w:rPr>
                <w:rStyle w:val="Hyperlink"/>
              </w:rPr>
              <w:t>Attributable Liability</w:t>
            </w:r>
            <w:r>
              <w:rPr>
                <w:webHidden/>
              </w:rPr>
              <w:tab/>
            </w:r>
            <w:r>
              <w:rPr>
                <w:webHidden/>
              </w:rPr>
              <w:fldChar w:fldCharType="begin"/>
            </w:r>
            <w:r>
              <w:rPr>
                <w:webHidden/>
              </w:rPr>
              <w:instrText xml:space="preserve"> PAGEREF _Toc203000634 \h </w:instrText>
            </w:r>
            <w:r>
              <w:rPr>
                <w:webHidden/>
              </w:rPr>
            </w:r>
            <w:r>
              <w:rPr>
                <w:webHidden/>
              </w:rPr>
              <w:fldChar w:fldCharType="separate"/>
            </w:r>
            <w:r>
              <w:rPr>
                <w:webHidden/>
              </w:rPr>
              <w:t>10</w:t>
            </w:r>
            <w:r>
              <w:rPr>
                <w:webHidden/>
              </w:rPr>
              <w:fldChar w:fldCharType="end"/>
            </w:r>
          </w:hyperlink>
        </w:p>
        <w:p w14:paraId="6A47779B" w14:textId="0A3F77C1" w:rsidR="0059705F" w:rsidRDefault="0059705F">
          <w:pPr>
            <w:pStyle w:val="TOC3"/>
            <w:rPr>
              <w:rFonts w:eastAsiaTheme="minorEastAsia"/>
              <w:lang w:eastAsia="en-GB"/>
            </w:rPr>
          </w:pPr>
          <w:hyperlink w:anchor="_Toc203000635" w:history="1">
            <w:r w:rsidRPr="009E1359">
              <w:rPr>
                <w:rStyle w:val="Hyperlink"/>
              </w:rPr>
              <w:t>Strategic Investment Factor (SIF)</w:t>
            </w:r>
            <w:r>
              <w:rPr>
                <w:webHidden/>
              </w:rPr>
              <w:tab/>
            </w:r>
            <w:r>
              <w:rPr>
                <w:webHidden/>
              </w:rPr>
              <w:fldChar w:fldCharType="begin"/>
            </w:r>
            <w:r>
              <w:rPr>
                <w:webHidden/>
              </w:rPr>
              <w:instrText xml:space="preserve"> PAGEREF _Toc203000635 \h </w:instrText>
            </w:r>
            <w:r>
              <w:rPr>
                <w:webHidden/>
              </w:rPr>
            </w:r>
            <w:r>
              <w:rPr>
                <w:webHidden/>
              </w:rPr>
              <w:fldChar w:fldCharType="separate"/>
            </w:r>
            <w:r>
              <w:rPr>
                <w:webHidden/>
              </w:rPr>
              <w:t>10</w:t>
            </w:r>
            <w:r>
              <w:rPr>
                <w:webHidden/>
              </w:rPr>
              <w:fldChar w:fldCharType="end"/>
            </w:r>
          </w:hyperlink>
        </w:p>
        <w:p w14:paraId="52C46B78" w14:textId="16309306" w:rsidR="0059705F" w:rsidRDefault="0059705F">
          <w:pPr>
            <w:pStyle w:val="TOC3"/>
            <w:rPr>
              <w:rFonts w:eastAsiaTheme="minorEastAsia"/>
              <w:lang w:eastAsia="en-GB"/>
            </w:rPr>
          </w:pPr>
          <w:hyperlink w:anchor="_Toc203000636" w:history="1">
            <w:r w:rsidRPr="009E1359">
              <w:rPr>
                <w:rStyle w:val="Hyperlink"/>
              </w:rPr>
              <w:t>Local Asset Reuse Factor (LARF)</w:t>
            </w:r>
            <w:r>
              <w:rPr>
                <w:webHidden/>
              </w:rPr>
              <w:tab/>
            </w:r>
            <w:r>
              <w:rPr>
                <w:webHidden/>
              </w:rPr>
              <w:fldChar w:fldCharType="begin"/>
            </w:r>
            <w:r>
              <w:rPr>
                <w:webHidden/>
              </w:rPr>
              <w:instrText xml:space="preserve"> PAGEREF _Toc203000636 \h </w:instrText>
            </w:r>
            <w:r>
              <w:rPr>
                <w:webHidden/>
              </w:rPr>
            </w:r>
            <w:r>
              <w:rPr>
                <w:webHidden/>
              </w:rPr>
              <w:fldChar w:fldCharType="separate"/>
            </w:r>
            <w:r>
              <w:rPr>
                <w:webHidden/>
              </w:rPr>
              <w:t>11</w:t>
            </w:r>
            <w:r>
              <w:rPr>
                <w:webHidden/>
              </w:rPr>
              <w:fldChar w:fldCharType="end"/>
            </w:r>
          </w:hyperlink>
        </w:p>
        <w:p w14:paraId="545BC597" w14:textId="5B41C293" w:rsidR="0059705F" w:rsidRDefault="0059705F">
          <w:pPr>
            <w:pStyle w:val="TOC3"/>
            <w:rPr>
              <w:rFonts w:eastAsiaTheme="minorEastAsia"/>
              <w:lang w:eastAsia="en-GB"/>
            </w:rPr>
          </w:pPr>
          <w:hyperlink w:anchor="_Toc203000637" w:history="1">
            <w:r w:rsidRPr="009E1359">
              <w:rPr>
                <w:rStyle w:val="Hyperlink"/>
              </w:rPr>
              <w:t>Distance Factor</w:t>
            </w:r>
            <w:r>
              <w:rPr>
                <w:webHidden/>
              </w:rPr>
              <w:tab/>
            </w:r>
            <w:r>
              <w:rPr>
                <w:webHidden/>
              </w:rPr>
              <w:fldChar w:fldCharType="begin"/>
            </w:r>
            <w:r>
              <w:rPr>
                <w:webHidden/>
              </w:rPr>
              <w:instrText xml:space="preserve"> PAGEREF _Toc203000637 \h </w:instrText>
            </w:r>
            <w:r>
              <w:rPr>
                <w:webHidden/>
              </w:rPr>
            </w:r>
            <w:r>
              <w:rPr>
                <w:webHidden/>
              </w:rPr>
              <w:fldChar w:fldCharType="separate"/>
            </w:r>
            <w:r>
              <w:rPr>
                <w:webHidden/>
              </w:rPr>
              <w:t>11</w:t>
            </w:r>
            <w:r>
              <w:rPr>
                <w:webHidden/>
              </w:rPr>
              <w:fldChar w:fldCharType="end"/>
            </w:r>
          </w:hyperlink>
        </w:p>
        <w:p w14:paraId="5FB81A61" w14:textId="17A03C51" w:rsidR="0059705F" w:rsidRDefault="0059705F">
          <w:pPr>
            <w:pStyle w:val="TOC3"/>
            <w:rPr>
              <w:rFonts w:eastAsiaTheme="minorEastAsia"/>
              <w:lang w:eastAsia="en-GB"/>
            </w:rPr>
          </w:pPr>
          <w:hyperlink w:anchor="_Toc203000638" w:history="1">
            <w:r w:rsidRPr="009E1359">
              <w:rPr>
                <w:rStyle w:val="Hyperlink"/>
              </w:rPr>
              <w:t>Attributable component liability example:</w:t>
            </w:r>
            <w:r>
              <w:rPr>
                <w:webHidden/>
              </w:rPr>
              <w:tab/>
            </w:r>
            <w:r>
              <w:rPr>
                <w:webHidden/>
              </w:rPr>
              <w:fldChar w:fldCharType="begin"/>
            </w:r>
            <w:r>
              <w:rPr>
                <w:webHidden/>
              </w:rPr>
              <w:instrText xml:space="preserve"> PAGEREF _Toc203000638 \h </w:instrText>
            </w:r>
            <w:r>
              <w:rPr>
                <w:webHidden/>
              </w:rPr>
            </w:r>
            <w:r>
              <w:rPr>
                <w:webHidden/>
              </w:rPr>
              <w:fldChar w:fldCharType="separate"/>
            </w:r>
            <w:r>
              <w:rPr>
                <w:webHidden/>
              </w:rPr>
              <w:t>12</w:t>
            </w:r>
            <w:r>
              <w:rPr>
                <w:webHidden/>
              </w:rPr>
              <w:fldChar w:fldCharType="end"/>
            </w:r>
          </w:hyperlink>
        </w:p>
        <w:p w14:paraId="34D8E3FD" w14:textId="711EAF05" w:rsidR="0059705F" w:rsidRDefault="0059705F">
          <w:pPr>
            <w:pStyle w:val="TOC1"/>
            <w:rPr>
              <w:rFonts w:eastAsiaTheme="minorEastAsia" w:cstheme="minorBidi"/>
              <w:color w:val="auto"/>
              <w:lang w:eastAsia="en-GB"/>
            </w:rPr>
          </w:pPr>
          <w:hyperlink w:anchor="_Toc203000639" w:history="1">
            <w:r w:rsidRPr="009E1359">
              <w:rPr>
                <w:rStyle w:val="Hyperlink"/>
              </w:rPr>
              <w:t>6. Liability profile</w:t>
            </w:r>
            <w:r>
              <w:rPr>
                <w:webHidden/>
              </w:rPr>
              <w:tab/>
            </w:r>
            <w:r>
              <w:rPr>
                <w:webHidden/>
              </w:rPr>
              <w:fldChar w:fldCharType="begin"/>
            </w:r>
            <w:r>
              <w:rPr>
                <w:webHidden/>
              </w:rPr>
              <w:instrText xml:space="preserve"> PAGEREF _Toc203000639 \h </w:instrText>
            </w:r>
            <w:r>
              <w:rPr>
                <w:webHidden/>
              </w:rPr>
            </w:r>
            <w:r>
              <w:rPr>
                <w:webHidden/>
              </w:rPr>
              <w:fldChar w:fldCharType="separate"/>
            </w:r>
            <w:r>
              <w:rPr>
                <w:webHidden/>
              </w:rPr>
              <w:t>12</w:t>
            </w:r>
            <w:r>
              <w:rPr>
                <w:webHidden/>
              </w:rPr>
              <w:fldChar w:fldCharType="end"/>
            </w:r>
          </w:hyperlink>
        </w:p>
        <w:p w14:paraId="7FAF3833" w14:textId="0849F5D8" w:rsidR="0059705F" w:rsidRDefault="0059705F">
          <w:pPr>
            <w:pStyle w:val="TOC2"/>
            <w:rPr>
              <w:rFonts w:eastAsiaTheme="minorEastAsia"/>
              <w:lang w:eastAsia="en-GB"/>
            </w:rPr>
          </w:pPr>
          <w:hyperlink w:anchor="_Toc203000640" w:history="1">
            <w:r w:rsidRPr="009E1359">
              <w:rPr>
                <w:rStyle w:val="Hyperlink"/>
              </w:rPr>
              <w:t>Trigger Date</w:t>
            </w:r>
            <w:r>
              <w:rPr>
                <w:webHidden/>
              </w:rPr>
              <w:tab/>
            </w:r>
            <w:r>
              <w:rPr>
                <w:webHidden/>
              </w:rPr>
              <w:fldChar w:fldCharType="begin"/>
            </w:r>
            <w:r>
              <w:rPr>
                <w:webHidden/>
              </w:rPr>
              <w:instrText xml:space="preserve"> PAGEREF _Toc203000640 \h </w:instrText>
            </w:r>
            <w:r>
              <w:rPr>
                <w:webHidden/>
              </w:rPr>
            </w:r>
            <w:r>
              <w:rPr>
                <w:webHidden/>
              </w:rPr>
              <w:fldChar w:fldCharType="separate"/>
            </w:r>
            <w:r>
              <w:rPr>
                <w:webHidden/>
              </w:rPr>
              <w:t>12</w:t>
            </w:r>
            <w:r>
              <w:rPr>
                <w:webHidden/>
              </w:rPr>
              <w:fldChar w:fldCharType="end"/>
            </w:r>
          </w:hyperlink>
        </w:p>
        <w:p w14:paraId="000BEDD3" w14:textId="699084AB" w:rsidR="0059705F" w:rsidRDefault="0059705F">
          <w:pPr>
            <w:pStyle w:val="TOC2"/>
            <w:rPr>
              <w:rFonts w:eastAsiaTheme="minorEastAsia"/>
              <w:lang w:eastAsia="en-GB"/>
            </w:rPr>
          </w:pPr>
          <w:hyperlink w:anchor="_Toc203000641" w:history="1">
            <w:r w:rsidRPr="009E1359">
              <w:rPr>
                <w:rStyle w:val="Hyperlink"/>
              </w:rPr>
              <w:t>Wider Profile (Pre Commissioning)</w:t>
            </w:r>
            <w:r>
              <w:rPr>
                <w:webHidden/>
              </w:rPr>
              <w:tab/>
            </w:r>
            <w:r>
              <w:rPr>
                <w:webHidden/>
              </w:rPr>
              <w:fldChar w:fldCharType="begin"/>
            </w:r>
            <w:r>
              <w:rPr>
                <w:webHidden/>
              </w:rPr>
              <w:instrText xml:space="preserve"> PAGEREF _Toc203000641 \h </w:instrText>
            </w:r>
            <w:r>
              <w:rPr>
                <w:webHidden/>
              </w:rPr>
            </w:r>
            <w:r>
              <w:rPr>
                <w:webHidden/>
              </w:rPr>
              <w:fldChar w:fldCharType="separate"/>
            </w:r>
            <w:r>
              <w:rPr>
                <w:webHidden/>
              </w:rPr>
              <w:t>13</w:t>
            </w:r>
            <w:r>
              <w:rPr>
                <w:webHidden/>
              </w:rPr>
              <w:fldChar w:fldCharType="end"/>
            </w:r>
          </w:hyperlink>
        </w:p>
        <w:p w14:paraId="64AF5D57" w14:textId="31856B2C" w:rsidR="0059705F" w:rsidRDefault="0059705F">
          <w:pPr>
            <w:pStyle w:val="TOC2"/>
            <w:rPr>
              <w:rFonts w:eastAsiaTheme="minorEastAsia"/>
              <w:lang w:eastAsia="en-GB"/>
            </w:rPr>
          </w:pPr>
          <w:hyperlink w:anchor="_Toc203000642" w:history="1">
            <w:r w:rsidRPr="009E1359">
              <w:rPr>
                <w:rStyle w:val="Hyperlink"/>
              </w:rPr>
              <w:t>Wider Profile (Post Commissioning)</w:t>
            </w:r>
            <w:r>
              <w:rPr>
                <w:webHidden/>
              </w:rPr>
              <w:tab/>
            </w:r>
            <w:r>
              <w:rPr>
                <w:webHidden/>
              </w:rPr>
              <w:fldChar w:fldCharType="begin"/>
            </w:r>
            <w:r>
              <w:rPr>
                <w:webHidden/>
              </w:rPr>
              <w:instrText xml:space="preserve"> PAGEREF _Toc203000642 \h </w:instrText>
            </w:r>
            <w:r>
              <w:rPr>
                <w:webHidden/>
              </w:rPr>
            </w:r>
            <w:r>
              <w:rPr>
                <w:webHidden/>
              </w:rPr>
              <w:fldChar w:fldCharType="separate"/>
            </w:r>
            <w:r>
              <w:rPr>
                <w:webHidden/>
              </w:rPr>
              <w:t>13</w:t>
            </w:r>
            <w:r>
              <w:rPr>
                <w:webHidden/>
              </w:rPr>
              <w:fldChar w:fldCharType="end"/>
            </w:r>
          </w:hyperlink>
        </w:p>
        <w:p w14:paraId="369CBA75" w14:textId="689592D7" w:rsidR="0059705F" w:rsidRDefault="0059705F">
          <w:pPr>
            <w:pStyle w:val="TOC2"/>
            <w:rPr>
              <w:rFonts w:eastAsiaTheme="minorEastAsia"/>
              <w:lang w:eastAsia="en-GB"/>
            </w:rPr>
          </w:pPr>
          <w:hyperlink w:anchor="_Toc203000643" w:history="1">
            <w:r w:rsidRPr="009E1359">
              <w:rPr>
                <w:rStyle w:val="Hyperlink"/>
              </w:rPr>
              <w:t>Attributable Profile</w:t>
            </w:r>
            <w:r>
              <w:rPr>
                <w:webHidden/>
              </w:rPr>
              <w:tab/>
            </w:r>
            <w:r>
              <w:rPr>
                <w:webHidden/>
              </w:rPr>
              <w:fldChar w:fldCharType="begin"/>
            </w:r>
            <w:r>
              <w:rPr>
                <w:webHidden/>
              </w:rPr>
              <w:instrText xml:space="preserve"> PAGEREF _Toc203000643 \h </w:instrText>
            </w:r>
            <w:r>
              <w:rPr>
                <w:webHidden/>
              </w:rPr>
            </w:r>
            <w:r>
              <w:rPr>
                <w:webHidden/>
              </w:rPr>
              <w:fldChar w:fldCharType="separate"/>
            </w:r>
            <w:r>
              <w:rPr>
                <w:webHidden/>
              </w:rPr>
              <w:t>14</w:t>
            </w:r>
            <w:r>
              <w:rPr>
                <w:webHidden/>
              </w:rPr>
              <w:fldChar w:fldCharType="end"/>
            </w:r>
          </w:hyperlink>
        </w:p>
        <w:p w14:paraId="35A9F88A" w14:textId="2381F953" w:rsidR="0059705F" w:rsidRDefault="0059705F">
          <w:pPr>
            <w:pStyle w:val="TOC2"/>
            <w:rPr>
              <w:rFonts w:eastAsiaTheme="minorEastAsia"/>
              <w:lang w:eastAsia="en-GB"/>
            </w:rPr>
          </w:pPr>
          <w:hyperlink w:anchor="_Toc203000644" w:history="1">
            <w:r w:rsidRPr="009E1359">
              <w:rPr>
                <w:rStyle w:val="Hyperlink"/>
              </w:rPr>
              <w:t>Total Profile</w:t>
            </w:r>
            <w:r>
              <w:rPr>
                <w:webHidden/>
              </w:rPr>
              <w:tab/>
            </w:r>
            <w:r>
              <w:rPr>
                <w:webHidden/>
              </w:rPr>
              <w:fldChar w:fldCharType="begin"/>
            </w:r>
            <w:r>
              <w:rPr>
                <w:webHidden/>
              </w:rPr>
              <w:instrText xml:space="preserve"> PAGEREF _Toc203000644 \h </w:instrText>
            </w:r>
            <w:r>
              <w:rPr>
                <w:webHidden/>
              </w:rPr>
            </w:r>
            <w:r>
              <w:rPr>
                <w:webHidden/>
              </w:rPr>
              <w:fldChar w:fldCharType="separate"/>
            </w:r>
            <w:r>
              <w:rPr>
                <w:webHidden/>
              </w:rPr>
              <w:t>14</w:t>
            </w:r>
            <w:r>
              <w:rPr>
                <w:webHidden/>
              </w:rPr>
              <w:fldChar w:fldCharType="end"/>
            </w:r>
          </w:hyperlink>
        </w:p>
        <w:p w14:paraId="54B09E66" w14:textId="52F23A6E" w:rsidR="0059705F" w:rsidRDefault="0059705F">
          <w:pPr>
            <w:pStyle w:val="TOC2"/>
            <w:rPr>
              <w:rFonts w:eastAsiaTheme="minorEastAsia"/>
              <w:lang w:eastAsia="en-GB"/>
            </w:rPr>
          </w:pPr>
          <w:hyperlink w:anchor="_Toc203000645" w:history="1">
            <w:r w:rsidRPr="009E1359">
              <w:rPr>
                <w:rStyle w:val="Hyperlink"/>
              </w:rPr>
              <w:t>Actual or Fixed Attributable</w:t>
            </w:r>
            <w:r>
              <w:rPr>
                <w:webHidden/>
              </w:rPr>
              <w:tab/>
            </w:r>
            <w:r>
              <w:rPr>
                <w:webHidden/>
              </w:rPr>
              <w:fldChar w:fldCharType="begin"/>
            </w:r>
            <w:r>
              <w:rPr>
                <w:webHidden/>
              </w:rPr>
              <w:instrText xml:space="preserve"> PAGEREF _Toc203000645 \h </w:instrText>
            </w:r>
            <w:r>
              <w:rPr>
                <w:webHidden/>
              </w:rPr>
            </w:r>
            <w:r>
              <w:rPr>
                <w:webHidden/>
              </w:rPr>
              <w:fldChar w:fldCharType="separate"/>
            </w:r>
            <w:r>
              <w:rPr>
                <w:webHidden/>
              </w:rPr>
              <w:t>15</w:t>
            </w:r>
            <w:r>
              <w:rPr>
                <w:webHidden/>
              </w:rPr>
              <w:fldChar w:fldCharType="end"/>
            </w:r>
          </w:hyperlink>
        </w:p>
        <w:p w14:paraId="16B987D9" w14:textId="7327637D" w:rsidR="0059705F" w:rsidRDefault="0059705F">
          <w:pPr>
            <w:pStyle w:val="TOC3"/>
            <w:rPr>
              <w:rFonts w:eastAsiaTheme="minorEastAsia"/>
              <w:lang w:eastAsia="en-GB"/>
            </w:rPr>
          </w:pPr>
          <w:hyperlink w:anchor="_Toc203000646" w:history="1">
            <w:r w:rsidRPr="009E1359">
              <w:rPr>
                <w:rStyle w:val="Hyperlink"/>
              </w:rPr>
              <w:t>Actual Security Profile</w:t>
            </w:r>
            <w:r>
              <w:rPr>
                <w:webHidden/>
              </w:rPr>
              <w:tab/>
            </w:r>
            <w:r>
              <w:rPr>
                <w:webHidden/>
              </w:rPr>
              <w:fldChar w:fldCharType="begin"/>
            </w:r>
            <w:r>
              <w:rPr>
                <w:webHidden/>
              </w:rPr>
              <w:instrText xml:space="preserve"> PAGEREF _Toc203000646 \h </w:instrText>
            </w:r>
            <w:r>
              <w:rPr>
                <w:webHidden/>
              </w:rPr>
            </w:r>
            <w:r>
              <w:rPr>
                <w:webHidden/>
              </w:rPr>
              <w:fldChar w:fldCharType="separate"/>
            </w:r>
            <w:r>
              <w:rPr>
                <w:webHidden/>
              </w:rPr>
              <w:t>15</w:t>
            </w:r>
            <w:r>
              <w:rPr>
                <w:webHidden/>
              </w:rPr>
              <w:fldChar w:fldCharType="end"/>
            </w:r>
          </w:hyperlink>
        </w:p>
        <w:p w14:paraId="669D4CAC" w14:textId="52D5821B" w:rsidR="0059705F" w:rsidRDefault="0059705F">
          <w:pPr>
            <w:pStyle w:val="TOC3"/>
            <w:rPr>
              <w:rFonts w:eastAsiaTheme="minorEastAsia"/>
              <w:lang w:eastAsia="en-GB"/>
            </w:rPr>
          </w:pPr>
          <w:hyperlink w:anchor="_Toc203000647" w:history="1">
            <w:r w:rsidRPr="009E1359">
              <w:rPr>
                <w:rStyle w:val="Hyperlink"/>
              </w:rPr>
              <w:t>Fixed Security Profile</w:t>
            </w:r>
            <w:r>
              <w:rPr>
                <w:webHidden/>
              </w:rPr>
              <w:tab/>
            </w:r>
            <w:r>
              <w:rPr>
                <w:webHidden/>
              </w:rPr>
              <w:fldChar w:fldCharType="begin"/>
            </w:r>
            <w:r>
              <w:rPr>
                <w:webHidden/>
              </w:rPr>
              <w:instrText xml:space="preserve"> PAGEREF _Toc203000647 \h </w:instrText>
            </w:r>
            <w:r>
              <w:rPr>
                <w:webHidden/>
              </w:rPr>
            </w:r>
            <w:r>
              <w:rPr>
                <w:webHidden/>
              </w:rPr>
              <w:fldChar w:fldCharType="separate"/>
            </w:r>
            <w:r>
              <w:rPr>
                <w:webHidden/>
              </w:rPr>
              <w:t>16</w:t>
            </w:r>
            <w:r>
              <w:rPr>
                <w:webHidden/>
              </w:rPr>
              <w:fldChar w:fldCharType="end"/>
            </w:r>
          </w:hyperlink>
        </w:p>
        <w:p w14:paraId="3B934F35" w14:textId="499E3BA9" w:rsidR="0059705F" w:rsidRDefault="0059705F">
          <w:pPr>
            <w:pStyle w:val="TOC1"/>
            <w:rPr>
              <w:rFonts w:eastAsiaTheme="minorEastAsia" w:cstheme="minorBidi"/>
              <w:color w:val="auto"/>
              <w:lang w:eastAsia="en-GB"/>
            </w:rPr>
          </w:pPr>
          <w:hyperlink w:anchor="_Toc203000648" w:history="1">
            <w:r w:rsidRPr="009E1359">
              <w:rPr>
                <w:rStyle w:val="Hyperlink"/>
              </w:rPr>
              <w:t>7. Security</w:t>
            </w:r>
            <w:r>
              <w:rPr>
                <w:webHidden/>
              </w:rPr>
              <w:tab/>
            </w:r>
            <w:r>
              <w:rPr>
                <w:webHidden/>
              </w:rPr>
              <w:fldChar w:fldCharType="begin"/>
            </w:r>
            <w:r>
              <w:rPr>
                <w:webHidden/>
              </w:rPr>
              <w:instrText xml:space="preserve"> PAGEREF _Toc203000648 \h </w:instrText>
            </w:r>
            <w:r>
              <w:rPr>
                <w:webHidden/>
              </w:rPr>
            </w:r>
            <w:r>
              <w:rPr>
                <w:webHidden/>
              </w:rPr>
              <w:fldChar w:fldCharType="separate"/>
            </w:r>
            <w:r>
              <w:rPr>
                <w:webHidden/>
              </w:rPr>
              <w:t>17</w:t>
            </w:r>
            <w:r>
              <w:rPr>
                <w:webHidden/>
              </w:rPr>
              <w:fldChar w:fldCharType="end"/>
            </w:r>
          </w:hyperlink>
        </w:p>
        <w:p w14:paraId="1D526D3D" w14:textId="4617C782" w:rsidR="0059705F" w:rsidRDefault="0059705F">
          <w:pPr>
            <w:pStyle w:val="TOC3"/>
            <w:rPr>
              <w:rFonts w:eastAsiaTheme="minorEastAsia"/>
              <w:lang w:eastAsia="en-GB"/>
            </w:rPr>
          </w:pPr>
          <w:hyperlink w:anchor="_Toc203000649" w:history="1">
            <w:r w:rsidRPr="009E1359">
              <w:rPr>
                <w:rStyle w:val="Hyperlink"/>
              </w:rPr>
              <w:t>Key Consents</w:t>
            </w:r>
            <w:r>
              <w:rPr>
                <w:webHidden/>
              </w:rPr>
              <w:tab/>
            </w:r>
            <w:r>
              <w:rPr>
                <w:webHidden/>
              </w:rPr>
              <w:fldChar w:fldCharType="begin"/>
            </w:r>
            <w:r>
              <w:rPr>
                <w:webHidden/>
              </w:rPr>
              <w:instrText xml:space="preserve"> PAGEREF _Toc203000649 \h </w:instrText>
            </w:r>
            <w:r>
              <w:rPr>
                <w:webHidden/>
              </w:rPr>
            </w:r>
            <w:r>
              <w:rPr>
                <w:webHidden/>
              </w:rPr>
              <w:fldChar w:fldCharType="separate"/>
            </w:r>
            <w:r>
              <w:rPr>
                <w:webHidden/>
              </w:rPr>
              <w:t>18</w:t>
            </w:r>
            <w:r>
              <w:rPr>
                <w:webHidden/>
              </w:rPr>
              <w:fldChar w:fldCharType="end"/>
            </w:r>
          </w:hyperlink>
        </w:p>
        <w:p w14:paraId="7E356D7C" w14:textId="425E8BD6" w:rsidR="0059705F" w:rsidRDefault="0059705F">
          <w:pPr>
            <w:pStyle w:val="TOC1"/>
            <w:rPr>
              <w:rFonts w:eastAsiaTheme="minorEastAsia" w:cstheme="minorBidi"/>
              <w:color w:val="auto"/>
              <w:lang w:eastAsia="en-GB"/>
            </w:rPr>
          </w:pPr>
          <w:hyperlink w:anchor="_Toc203000650" w:history="1">
            <w:r w:rsidRPr="009E1359">
              <w:rPr>
                <w:rStyle w:val="Hyperlink"/>
              </w:rPr>
              <w:t>8. Termination, closure and capacity reduction</w:t>
            </w:r>
            <w:r>
              <w:rPr>
                <w:webHidden/>
              </w:rPr>
              <w:tab/>
            </w:r>
            <w:r>
              <w:rPr>
                <w:webHidden/>
              </w:rPr>
              <w:fldChar w:fldCharType="begin"/>
            </w:r>
            <w:r>
              <w:rPr>
                <w:webHidden/>
              </w:rPr>
              <w:instrText xml:space="preserve"> PAGEREF _Toc203000650 \h </w:instrText>
            </w:r>
            <w:r>
              <w:rPr>
                <w:webHidden/>
              </w:rPr>
            </w:r>
            <w:r>
              <w:rPr>
                <w:webHidden/>
              </w:rPr>
              <w:fldChar w:fldCharType="separate"/>
            </w:r>
            <w:r>
              <w:rPr>
                <w:webHidden/>
              </w:rPr>
              <w:t>18</w:t>
            </w:r>
            <w:r>
              <w:rPr>
                <w:webHidden/>
              </w:rPr>
              <w:fldChar w:fldCharType="end"/>
            </w:r>
          </w:hyperlink>
        </w:p>
        <w:p w14:paraId="62B63451" w14:textId="5FD72EDE" w:rsidR="0059705F" w:rsidRDefault="0059705F">
          <w:pPr>
            <w:pStyle w:val="TOC2"/>
            <w:rPr>
              <w:rFonts w:eastAsiaTheme="minorEastAsia"/>
              <w:lang w:eastAsia="en-GB"/>
            </w:rPr>
          </w:pPr>
          <w:hyperlink w:anchor="_Toc203000651" w:history="1">
            <w:r w:rsidRPr="009E1359">
              <w:rPr>
                <w:rStyle w:val="Hyperlink"/>
              </w:rPr>
              <w:t>Pre commissioning - Actual</w:t>
            </w:r>
            <w:r>
              <w:rPr>
                <w:webHidden/>
              </w:rPr>
              <w:tab/>
            </w:r>
            <w:r>
              <w:rPr>
                <w:webHidden/>
              </w:rPr>
              <w:fldChar w:fldCharType="begin"/>
            </w:r>
            <w:r>
              <w:rPr>
                <w:webHidden/>
              </w:rPr>
              <w:instrText xml:space="preserve"> PAGEREF _Toc203000651 \h </w:instrText>
            </w:r>
            <w:r>
              <w:rPr>
                <w:webHidden/>
              </w:rPr>
            </w:r>
            <w:r>
              <w:rPr>
                <w:webHidden/>
              </w:rPr>
              <w:fldChar w:fldCharType="separate"/>
            </w:r>
            <w:r>
              <w:rPr>
                <w:webHidden/>
              </w:rPr>
              <w:t>18</w:t>
            </w:r>
            <w:r>
              <w:rPr>
                <w:webHidden/>
              </w:rPr>
              <w:fldChar w:fldCharType="end"/>
            </w:r>
          </w:hyperlink>
        </w:p>
        <w:p w14:paraId="0301F473" w14:textId="2D8680F9" w:rsidR="0059705F" w:rsidRDefault="0059705F">
          <w:pPr>
            <w:pStyle w:val="TOC2"/>
            <w:rPr>
              <w:rFonts w:eastAsiaTheme="minorEastAsia"/>
              <w:lang w:eastAsia="en-GB"/>
            </w:rPr>
          </w:pPr>
          <w:hyperlink w:anchor="_Toc203000652" w:history="1">
            <w:r w:rsidRPr="009E1359">
              <w:rPr>
                <w:rStyle w:val="Hyperlink"/>
              </w:rPr>
              <w:t>Pre-commissioning - Fixed</w:t>
            </w:r>
            <w:r>
              <w:rPr>
                <w:webHidden/>
              </w:rPr>
              <w:tab/>
            </w:r>
            <w:r>
              <w:rPr>
                <w:webHidden/>
              </w:rPr>
              <w:fldChar w:fldCharType="begin"/>
            </w:r>
            <w:r>
              <w:rPr>
                <w:webHidden/>
              </w:rPr>
              <w:instrText xml:space="preserve"> PAGEREF _Toc203000652 \h </w:instrText>
            </w:r>
            <w:r>
              <w:rPr>
                <w:webHidden/>
              </w:rPr>
            </w:r>
            <w:r>
              <w:rPr>
                <w:webHidden/>
              </w:rPr>
              <w:fldChar w:fldCharType="separate"/>
            </w:r>
            <w:r>
              <w:rPr>
                <w:webHidden/>
              </w:rPr>
              <w:t>19</w:t>
            </w:r>
            <w:r>
              <w:rPr>
                <w:webHidden/>
              </w:rPr>
              <w:fldChar w:fldCharType="end"/>
            </w:r>
          </w:hyperlink>
        </w:p>
        <w:p w14:paraId="7D0B9E44" w14:textId="50026A41" w:rsidR="0059705F" w:rsidRDefault="0059705F">
          <w:pPr>
            <w:pStyle w:val="TOC2"/>
            <w:rPr>
              <w:rFonts w:eastAsiaTheme="minorEastAsia"/>
              <w:lang w:eastAsia="en-GB"/>
            </w:rPr>
          </w:pPr>
          <w:hyperlink w:anchor="_Toc203000653" w:history="1">
            <w:r w:rsidRPr="009E1359">
              <w:rPr>
                <w:rStyle w:val="Hyperlink"/>
              </w:rPr>
              <w:t>Post-commissioning</w:t>
            </w:r>
            <w:r>
              <w:rPr>
                <w:webHidden/>
              </w:rPr>
              <w:tab/>
            </w:r>
            <w:r>
              <w:rPr>
                <w:webHidden/>
              </w:rPr>
              <w:fldChar w:fldCharType="begin"/>
            </w:r>
            <w:r>
              <w:rPr>
                <w:webHidden/>
              </w:rPr>
              <w:instrText xml:space="preserve"> PAGEREF _Toc203000653 \h </w:instrText>
            </w:r>
            <w:r>
              <w:rPr>
                <w:webHidden/>
              </w:rPr>
            </w:r>
            <w:r>
              <w:rPr>
                <w:webHidden/>
              </w:rPr>
              <w:fldChar w:fldCharType="separate"/>
            </w:r>
            <w:r>
              <w:rPr>
                <w:webHidden/>
              </w:rPr>
              <w:t>19</w:t>
            </w:r>
            <w:r>
              <w:rPr>
                <w:webHidden/>
              </w:rPr>
              <w:fldChar w:fldCharType="end"/>
            </w:r>
          </w:hyperlink>
        </w:p>
        <w:p w14:paraId="41C38347" w14:textId="12160C64" w:rsidR="0059705F" w:rsidRDefault="0059705F">
          <w:pPr>
            <w:pStyle w:val="TOC1"/>
            <w:rPr>
              <w:rFonts w:eastAsiaTheme="minorEastAsia" w:cstheme="minorBidi"/>
              <w:color w:val="auto"/>
              <w:lang w:eastAsia="en-GB"/>
            </w:rPr>
          </w:pPr>
          <w:hyperlink w:anchor="_Toc203000654" w:history="1">
            <w:r w:rsidRPr="009E1359">
              <w:rPr>
                <w:rStyle w:val="Hyperlink"/>
              </w:rPr>
              <w:t>9. Date Changes</w:t>
            </w:r>
            <w:r>
              <w:rPr>
                <w:webHidden/>
              </w:rPr>
              <w:tab/>
            </w:r>
            <w:r>
              <w:rPr>
                <w:webHidden/>
              </w:rPr>
              <w:fldChar w:fldCharType="begin"/>
            </w:r>
            <w:r>
              <w:rPr>
                <w:webHidden/>
              </w:rPr>
              <w:instrText xml:space="preserve"> PAGEREF _Toc203000654 \h </w:instrText>
            </w:r>
            <w:r>
              <w:rPr>
                <w:webHidden/>
              </w:rPr>
            </w:r>
            <w:r>
              <w:rPr>
                <w:webHidden/>
              </w:rPr>
              <w:fldChar w:fldCharType="separate"/>
            </w:r>
            <w:r>
              <w:rPr>
                <w:webHidden/>
              </w:rPr>
              <w:t>19</w:t>
            </w:r>
            <w:r>
              <w:rPr>
                <w:webHidden/>
              </w:rPr>
              <w:fldChar w:fldCharType="end"/>
            </w:r>
          </w:hyperlink>
        </w:p>
        <w:p w14:paraId="04900CD8" w14:textId="78D059A5" w:rsidR="0059705F" w:rsidRDefault="0059705F">
          <w:pPr>
            <w:pStyle w:val="TOC2"/>
            <w:rPr>
              <w:rFonts w:eastAsiaTheme="minorEastAsia"/>
              <w:lang w:eastAsia="en-GB"/>
            </w:rPr>
          </w:pPr>
          <w:hyperlink w:anchor="_Toc203000655" w:history="1">
            <w:r w:rsidRPr="009E1359">
              <w:rPr>
                <w:rStyle w:val="Hyperlink"/>
              </w:rPr>
              <w:t>Date Changes by User</w:t>
            </w:r>
            <w:r>
              <w:rPr>
                <w:webHidden/>
              </w:rPr>
              <w:tab/>
            </w:r>
            <w:r>
              <w:rPr>
                <w:webHidden/>
              </w:rPr>
              <w:fldChar w:fldCharType="begin"/>
            </w:r>
            <w:r>
              <w:rPr>
                <w:webHidden/>
              </w:rPr>
              <w:instrText xml:space="preserve"> PAGEREF _Toc203000655 \h </w:instrText>
            </w:r>
            <w:r>
              <w:rPr>
                <w:webHidden/>
              </w:rPr>
            </w:r>
            <w:r>
              <w:rPr>
                <w:webHidden/>
              </w:rPr>
              <w:fldChar w:fldCharType="separate"/>
            </w:r>
            <w:r>
              <w:rPr>
                <w:webHidden/>
              </w:rPr>
              <w:t>19</w:t>
            </w:r>
            <w:r>
              <w:rPr>
                <w:webHidden/>
              </w:rPr>
              <w:fldChar w:fldCharType="end"/>
            </w:r>
          </w:hyperlink>
        </w:p>
        <w:p w14:paraId="254969FA" w14:textId="067E28DF" w:rsidR="0059705F" w:rsidRDefault="0059705F">
          <w:pPr>
            <w:pStyle w:val="TOC2"/>
            <w:rPr>
              <w:rFonts w:eastAsiaTheme="minorEastAsia"/>
              <w:lang w:eastAsia="en-GB"/>
            </w:rPr>
          </w:pPr>
          <w:hyperlink w:anchor="_Toc203000656" w:history="1">
            <w:r w:rsidRPr="009E1359">
              <w:rPr>
                <w:rStyle w:val="Hyperlink"/>
              </w:rPr>
              <w:t>Date Changes by TO</w:t>
            </w:r>
            <w:r>
              <w:rPr>
                <w:webHidden/>
              </w:rPr>
              <w:tab/>
            </w:r>
            <w:r>
              <w:rPr>
                <w:webHidden/>
              </w:rPr>
              <w:fldChar w:fldCharType="begin"/>
            </w:r>
            <w:r>
              <w:rPr>
                <w:webHidden/>
              </w:rPr>
              <w:instrText xml:space="preserve"> PAGEREF _Toc203000656 \h </w:instrText>
            </w:r>
            <w:r>
              <w:rPr>
                <w:webHidden/>
              </w:rPr>
            </w:r>
            <w:r>
              <w:rPr>
                <w:webHidden/>
              </w:rPr>
              <w:fldChar w:fldCharType="separate"/>
            </w:r>
            <w:r>
              <w:rPr>
                <w:webHidden/>
              </w:rPr>
              <w:t>20</w:t>
            </w:r>
            <w:r>
              <w:rPr>
                <w:webHidden/>
              </w:rPr>
              <w:fldChar w:fldCharType="end"/>
            </w:r>
          </w:hyperlink>
        </w:p>
        <w:p w14:paraId="0C735572" w14:textId="602793D1" w:rsidR="0059705F" w:rsidRDefault="0059705F">
          <w:pPr>
            <w:pStyle w:val="TOC1"/>
            <w:rPr>
              <w:rFonts w:eastAsiaTheme="minorEastAsia" w:cstheme="minorBidi"/>
              <w:color w:val="auto"/>
              <w:lang w:eastAsia="en-GB"/>
            </w:rPr>
          </w:pPr>
          <w:hyperlink w:anchor="_Toc203000657" w:history="1">
            <w:r w:rsidRPr="009E1359">
              <w:rPr>
                <w:rStyle w:val="Hyperlink"/>
              </w:rPr>
              <w:t>10. CUSC</w:t>
            </w:r>
            <w:r>
              <w:rPr>
                <w:webHidden/>
              </w:rPr>
              <w:tab/>
            </w:r>
            <w:r>
              <w:rPr>
                <w:webHidden/>
              </w:rPr>
              <w:fldChar w:fldCharType="begin"/>
            </w:r>
            <w:r>
              <w:rPr>
                <w:webHidden/>
              </w:rPr>
              <w:instrText xml:space="preserve"> PAGEREF _Toc203000657 \h </w:instrText>
            </w:r>
            <w:r>
              <w:rPr>
                <w:webHidden/>
              </w:rPr>
            </w:r>
            <w:r>
              <w:rPr>
                <w:webHidden/>
              </w:rPr>
              <w:fldChar w:fldCharType="separate"/>
            </w:r>
            <w:r>
              <w:rPr>
                <w:webHidden/>
              </w:rPr>
              <w:t>20</w:t>
            </w:r>
            <w:r>
              <w:rPr>
                <w:webHidden/>
              </w:rPr>
              <w:fldChar w:fldCharType="end"/>
            </w:r>
          </w:hyperlink>
        </w:p>
        <w:p w14:paraId="3FA19DAD" w14:textId="7C2F7CB5" w:rsidR="0059705F" w:rsidRDefault="0059705F">
          <w:pPr>
            <w:pStyle w:val="TOC2"/>
            <w:rPr>
              <w:rFonts w:eastAsiaTheme="minorEastAsia"/>
              <w:lang w:eastAsia="en-GB"/>
            </w:rPr>
          </w:pPr>
          <w:hyperlink w:anchor="_Toc203000658" w:history="1">
            <w:r w:rsidRPr="009E1359">
              <w:rPr>
                <w:rStyle w:val="Hyperlink"/>
              </w:rPr>
              <w:t>Cancellation Charge Statements</w:t>
            </w:r>
            <w:r>
              <w:rPr>
                <w:webHidden/>
              </w:rPr>
              <w:tab/>
            </w:r>
            <w:r>
              <w:rPr>
                <w:webHidden/>
              </w:rPr>
              <w:fldChar w:fldCharType="begin"/>
            </w:r>
            <w:r>
              <w:rPr>
                <w:webHidden/>
              </w:rPr>
              <w:instrText xml:space="preserve"> PAGEREF _Toc203000658 \h </w:instrText>
            </w:r>
            <w:r>
              <w:rPr>
                <w:webHidden/>
              </w:rPr>
            </w:r>
            <w:r>
              <w:rPr>
                <w:webHidden/>
              </w:rPr>
              <w:fldChar w:fldCharType="separate"/>
            </w:r>
            <w:r>
              <w:rPr>
                <w:webHidden/>
              </w:rPr>
              <w:t>21</w:t>
            </w:r>
            <w:r>
              <w:rPr>
                <w:webHidden/>
              </w:rPr>
              <w:fldChar w:fldCharType="end"/>
            </w:r>
          </w:hyperlink>
        </w:p>
        <w:p w14:paraId="362AD695" w14:textId="09148DA4" w:rsidR="0059705F" w:rsidRDefault="0059705F">
          <w:pPr>
            <w:pStyle w:val="TOC3"/>
            <w:rPr>
              <w:rFonts w:eastAsiaTheme="minorEastAsia"/>
              <w:lang w:eastAsia="en-GB"/>
            </w:rPr>
          </w:pPr>
          <w:hyperlink w:anchor="_Toc203000659" w:history="1">
            <w:r w:rsidRPr="009E1359">
              <w:rPr>
                <w:rStyle w:val="Hyperlink"/>
              </w:rPr>
              <w:t>MM Attributable Works</w:t>
            </w:r>
            <w:r>
              <w:rPr>
                <w:webHidden/>
              </w:rPr>
              <w:tab/>
            </w:r>
            <w:r>
              <w:rPr>
                <w:webHidden/>
              </w:rPr>
              <w:fldChar w:fldCharType="begin"/>
            </w:r>
            <w:r>
              <w:rPr>
                <w:webHidden/>
              </w:rPr>
              <w:instrText xml:space="preserve"> PAGEREF _Toc203000659 \h </w:instrText>
            </w:r>
            <w:r>
              <w:rPr>
                <w:webHidden/>
              </w:rPr>
            </w:r>
            <w:r>
              <w:rPr>
                <w:webHidden/>
              </w:rPr>
              <w:fldChar w:fldCharType="separate"/>
            </w:r>
            <w:r>
              <w:rPr>
                <w:webHidden/>
              </w:rPr>
              <w:t>21</w:t>
            </w:r>
            <w:r>
              <w:rPr>
                <w:webHidden/>
              </w:rPr>
              <w:fldChar w:fldCharType="end"/>
            </w:r>
          </w:hyperlink>
        </w:p>
        <w:p w14:paraId="2476D8B7" w14:textId="018292CD" w:rsidR="0059705F" w:rsidRDefault="0059705F">
          <w:pPr>
            <w:pStyle w:val="TOC3"/>
            <w:rPr>
              <w:rFonts w:eastAsiaTheme="minorEastAsia"/>
              <w:lang w:eastAsia="en-GB"/>
            </w:rPr>
          </w:pPr>
          <w:hyperlink w:anchor="_Toc203000660" w:history="1">
            <w:r w:rsidRPr="009E1359">
              <w:rPr>
                <w:rStyle w:val="Hyperlink"/>
              </w:rPr>
              <w:t>MM1 Cancellation Charge Statement</w:t>
            </w:r>
            <w:r>
              <w:rPr>
                <w:webHidden/>
              </w:rPr>
              <w:tab/>
            </w:r>
            <w:r>
              <w:rPr>
                <w:webHidden/>
              </w:rPr>
              <w:fldChar w:fldCharType="begin"/>
            </w:r>
            <w:r>
              <w:rPr>
                <w:webHidden/>
              </w:rPr>
              <w:instrText xml:space="preserve"> PAGEREF _Toc203000660 \h </w:instrText>
            </w:r>
            <w:r>
              <w:rPr>
                <w:webHidden/>
              </w:rPr>
            </w:r>
            <w:r>
              <w:rPr>
                <w:webHidden/>
              </w:rPr>
              <w:fldChar w:fldCharType="separate"/>
            </w:r>
            <w:r>
              <w:rPr>
                <w:webHidden/>
              </w:rPr>
              <w:t>21</w:t>
            </w:r>
            <w:r>
              <w:rPr>
                <w:webHidden/>
              </w:rPr>
              <w:fldChar w:fldCharType="end"/>
            </w:r>
          </w:hyperlink>
        </w:p>
        <w:p w14:paraId="7E649C00" w14:textId="476BADD9" w:rsidR="0059705F" w:rsidRDefault="0059705F">
          <w:pPr>
            <w:pStyle w:val="TOC3"/>
            <w:rPr>
              <w:rFonts w:eastAsiaTheme="minorEastAsia"/>
              <w:lang w:eastAsia="en-GB"/>
            </w:rPr>
          </w:pPr>
          <w:hyperlink w:anchor="_Toc203000661" w:history="1">
            <w:r w:rsidRPr="009E1359">
              <w:rPr>
                <w:rStyle w:val="Hyperlink"/>
              </w:rPr>
              <w:t>MM2 Cancellation Secured Statement</w:t>
            </w:r>
            <w:r>
              <w:rPr>
                <w:webHidden/>
              </w:rPr>
              <w:tab/>
            </w:r>
            <w:r>
              <w:rPr>
                <w:webHidden/>
              </w:rPr>
              <w:fldChar w:fldCharType="begin"/>
            </w:r>
            <w:r>
              <w:rPr>
                <w:webHidden/>
              </w:rPr>
              <w:instrText xml:space="preserve"> PAGEREF _Toc203000661 \h </w:instrText>
            </w:r>
            <w:r>
              <w:rPr>
                <w:webHidden/>
              </w:rPr>
            </w:r>
            <w:r>
              <w:rPr>
                <w:webHidden/>
              </w:rPr>
              <w:fldChar w:fldCharType="separate"/>
            </w:r>
            <w:r>
              <w:rPr>
                <w:webHidden/>
              </w:rPr>
              <w:t>21</w:t>
            </w:r>
            <w:r>
              <w:rPr>
                <w:webHidden/>
              </w:rPr>
              <w:fldChar w:fldCharType="end"/>
            </w:r>
          </w:hyperlink>
        </w:p>
        <w:p w14:paraId="74C19CB0" w14:textId="6E938BC2" w:rsidR="0059705F" w:rsidRDefault="0059705F">
          <w:pPr>
            <w:pStyle w:val="TOC3"/>
            <w:rPr>
              <w:rFonts w:eastAsiaTheme="minorEastAsia"/>
              <w:lang w:eastAsia="en-GB"/>
            </w:rPr>
          </w:pPr>
          <w:hyperlink w:anchor="_Toc203000662" w:history="1">
            <w:r w:rsidRPr="009E1359">
              <w:rPr>
                <w:rStyle w:val="Hyperlink"/>
              </w:rPr>
              <w:t>MM3 Notification of Fixed Attributable Works</w:t>
            </w:r>
            <w:r>
              <w:rPr>
                <w:webHidden/>
              </w:rPr>
              <w:tab/>
            </w:r>
            <w:r>
              <w:rPr>
                <w:webHidden/>
              </w:rPr>
              <w:fldChar w:fldCharType="begin"/>
            </w:r>
            <w:r>
              <w:rPr>
                <w:webHidden/>
              </w:rPr>
              <w:instrText xml:space="preserve"> PAGEREF _Toc203000662 \h </w:instrText>
            </w:r>
            <w:r>
              <w:rPr>
                <w:webHidden/>
              </w:rPr>
            </w:r>
            <w:r>
              <w:rPr>
                <w:webHidden/>
              </w:rPr>
              <w:fldChar w:fldCharType="separate"/>
            </w:r>
            <w:r>
              <w:rPr>
                <w:webHidden/>
              </w:rPr>
              <w:t>21</w:t>
            </w:r>
            <w:r>
              <w:rPr>
                <w:webHidden/>
              </w:rPr>
              <w:fldChar w:fldCharType="end"/>
            </w:r>
          </w:hyperlink>
        </w:p>
        <w:p w14:paraId="42A51355" w14:textId="26604F64" w:rsidR="0059705F" w:rsidRDefault="0059705F">
          <w:pPr>
            <w:pStyle w:val="TOC1"/>
            <w:rPr>
              <w:rFonts w:eastAsiaTheme="minorEastAsia" w:cstheme="minorBidi"/>
              <w:color w:val="auto"/>
              <w:lang w:eastAsia="en-GB"/>
            </w:rPr>
          </w:pPr>
          <w:hyperlink w:anchor="_Toc203000663" w:history="1">
            <w:r w:rsidRPr="009E1359">
              <w:rPr>
                <w:rStyle w:val="Hyperlink"/>
              </w:rPr>
              <w:t>11. Offshore arrangements</w:t>
            </w:r>
            <w:r>
              <w:rPr>
                <w:webHidden/>
              </w:rPr>
              <w:tab/>
            </w:r>
            <w:r>
              <w:rPr>
                <w:webHidden/>
              </w:rPr>
              <w:fldChar w:fldCharType="begin"/>
            </w:r>
            <w:r>
              <w:rPr>
                <w:webHidden/>
              </w:rPr>
              <w:instrText xml:space="preserve"> PAGEREF _Toc203000663 \h </w:instrText>
            </w:r>
            <w:r>
              <w:rPr>
                <w:webHidden/>
              </w:rPr>
            </w:r>
            <w:r>
              <w:rPr>
                <w:webHidden/>
              </w:rPr>
              <w:fldChar w:fldCharType="separate"/>
            </w:r>
            <w:r>
              <w:rPr>
                <w:webHidden/>
              </w:rPr>
              <w:t>22</w:t>
            </w:r>
            <w:r>
              <w:rPr>
                <w:webHidden/>
              </w:rPr>
              <w:fldChar w:fldCharType="end"/>
            </w:r>
          </w:hyperlink>
        </w:p>
        <w:p w14:paraId="51E38669" w14:textId="6DEB5977" w:rsidR="0059705F" w:rsidRDefault="0059705F">
          <w:pPr>
            <w:pStyle w:val="TOC2"/>
            <w:rPr>
              <w:rFonts w:eastAsiaTheme="minorEastAsia"/>
              <w:lang w:eastAsia="en-GB"/>
            </w:rPr>
          </w:pPr>
          <w:hyperlink w:anchor="_Toc203000664" w:history="1">
            <w:r w:rsidRPr="009E1359">
              <w:rPr>
                <w:rStyle w:val="Hyperlink"/>
              </w:rPr>
              <w:t>Generator Build</w:t>
            </w:r>
            <w:r>
              <w:rPr>
                <w:webHidden/>
              </w:rPr>
              <w:tab/>
            </w:r>
            <w:r>
              <w:rPr>
                <w:webHidden/>
              </w:rPr>
              <w:fldChar w:fldCharType="begin"/>
            </w:r>
            <w:r>
              <w:rPr>
                <w:webHidden/>
              </w:rPr>
              <w:instrText xml:space="preserve"> PAGEREF _Toc203000664 \h </w:instrText>
            </w:r>
            <w:r>
              <w:rPr>
                <w:webHidden/>
              </w:rPr>
            </w:r>
            <w:r>
              <w:rPr>
                <w:webHidden/>
              </w:rPr>
              <w:fldChar w:fldCharType="separate"/>
            </w:r>
            <w:r>
              <w:rPr>
                <w:webHidden/>
              </w:rPr>
              <w:t>23</w:t>
            </w:r>
            <w:r>
              <w:rPr>
                <w:webHidden/>
              </w:rPr>
              <w:fldChar w:fldCharType="end"/>
            </w:r>
          </w:hyperlink>
        </w:p>
        <w:p w14:paraId="20A83E84" w14:textId="2D9A9204" w:rsidR="0059705F" w:rsidRDefault="0059705F">
          <w:pPr>
            <w:pStyle w:val="TOC2"/>
            <w:rPr>
              <w:rFonts w:eastAsiaTheme="minorEastAsia"/>
              <w:lang w:eastAsia="en-GB"/>
            </w:rPr>
          </w:pPr>
          <w:hyperlink w:anchor="_Toc203000665" w:history="1">
            <w:r w:rsidRPr="009E1359">
              <w:rPr>
                <w:rStyle w:val="Hyperlink"/>
              </w:rPr>
              <w:t>Integrated Offshore</w:t>
            </w:r>
            <w:r>
              <w:rPr>
                <w:webHidden/>
              </w:rPr>
              <w:tab/>
            </w:r>
            <w:r>
              <w:rPr>
                <w:webHidden/>
              </w:rPr>
              <w:fldChar w:fldCharType="begin"/>
            </w:r>
            <w:r>
              <w:rPr>
                <w:webHidden/>
              </w:rPr>
              <w:instrText xml:space="preserve"> PAGEREF _Toc203000665 \h </w:instrText>
            </w:r>
            <w:r>
              <w:rPr>
                <w:webHidden/>
              </w:rPr>
            </w:r>
            <w:r>
              <w:rPr>
                <w:webHidden/>
              </w:rPr>
              <w:fldChar w:fldCharType="separate"/>
            </w:r>
            <w:r>
              <w:rPr>
                <w:webHidden/>
              </w:rPr>
              <w:t>23</w:t>
            </w:r>
            <w:r>
              <w:rPr>
                <w:webHidden/>
              </w:rPr>
              <w:fldChar w:fldCharType="end"/>
            </w:r>
          </w:hyperlink>
        </w:p>
        <w:p w14:paraId="717315A8" w14:textId="5AA1964F" w:rsidR="0059705F" w:rsidRDefault="0059705F">
          <w:pPr>
            <w:pStyle w:val="TOC1"/>
            <w:rPr>
              <w:rFonts w:eastAsiaTheme="minorEastAsia" w:cstheme="minorBidi"/>
              <w:color w:val="auto"/>
              <w:lang w:eastAsia="en-GB"/>
            </w:rPr>
          </w:pPr>
          <w:hyperlink w:anchor="_Toc203000666" w:history="1">
            <w:r w:rsidRPr="009E1359">
              <w:rPr>
                <w:rStyle w:val="Hyperlink"/>
              </w:rPr>
              <w:t>12. Embedded Generation</w:t>
            </w:r>
            <w:r>
              <w:rPr>
                <w:webHidden/>
              </w:rPr>
              <w:tab/>
            </w:r>
            <w:r>
              <w:rPr>
                <w:webHidden/>
              </w:rPr>
              <w:fldChar w:fldCharType="begin"/>
            </w:r>
            <w:r>
              <w:rPr>
                <w:webHidden/>
              </w:rPr>
              <w:instrText xml:space="preserve"> PAGEREF _Toc203000666 \h </w:instrText>
            </w:r>
            <w:r>
              <w:rPr>
                <w:webHidden/>
              </w:rPr>
            </w:r>
            <w:r>
              <w:rPr>
                <w:webHidden/>
              </w:rPr>
              <w:fldChar w:fldCharType="separate"/>
            </w:r>
            <w:r>
              <w:rPr>
                <w:webHidden/>
              </w:rPr>
              <w:t>24</w:t>
            </w:r>
            <w:r>
              <w:rPr>
                <w:webHidden/>
              </w:rPr>
              <w:fldChar w:fldCharType="end"/>
            </w:r>
          </w:hyperlink>
        </w:p>
        <w:p w14:paraId="6712C7B6" w14:textId="37F27101" w:rsidR="0059705F" w:rsidRDefault="0059705F">
          <w:pPr>
            <w:pStyle w:val="TOC1"/>
            <w:rPr>
              <w:rFonts w:eastAsiaTheme="minorEastAsia" w:cstheme="minorBidi"/>
              <w:color w:val="auto"/>
              <w:lang w:eastAsia="en-GB"/>
            </w:rPr>
          </w:pPr>
          <w:hyperlink w:anchor="_Toc203000667" w:history="1">
            <w:r w:rsidRPr="009E1359">
              <w:rPr>
                <w:rStyle w:val="Hyperlink"/>
              </w:rPr>
              <w:t>13. Interconnectors and Storage</w:t>
            </w:r>
            <w:r>
              <w:rPr>
                <w:webHidden/>
              </w:rPr>
              <w:tab/>
            </w:r>
            <w:r>
              <w:rPr>
                <w:webHidden/>
              </w:rPr>
              <w:fldChar w:fldCharType="begin"/>
            </w:r>
            <w:r>
              <w:rPr>
                <w:webHidden/>
              </w:rPr>
              <w:instrText xml:space="preserve"> PAGEREF _Toc203000667 \h </w:instrText>
            </w:r>
            <w:r>
              <w:rPr>
                <w:webHidden/>
              </w:rPr>
            </w:r>
            <w:r>
              <w:rPr>
                <w:webHidden/>
              </w:rPr>
              <w:fldChar w:fldCharType="separate"/>
            </w:r>
            <w:r>
              <w:rPr>
                <w:webHidden/>
              </w:rPr>
              <w:t>24</w:t>
            </w:r>
            <w:r>
              <w:rPr>
                <w:webHidden/>
              </w:rPr>
              <w:fldChar w:fldCharType="end"/>
            </w:r>
          </w:hyperlink>
        </w:p>
        <w:p w14:paraId="568490B8" w14:textId="0FE5046A" w:rsidR="0059705F" w:rsidRDefault="0059705F">
          <w:pPr>
            <w:pStyle w:val="TOC1"/>
            <w:rPr>
              <w:rFonts w:eastAsiaTheme="minorEastAsia" w:cstheme="minorBidi"/>
              <w:color w:val="auto"/>
              <w:lang w:eastAsia="en-GB"/>
            </w:rPr>
          </w:pPr>
          <w:hyperlink w:anchor="_Toc203000668" w:history="1">
            <w:r w:rsidRPr="009E1359">
              <w:rPr>
                <w:rStyle w:val="Hyperlink"/>
              </w:rPr>
              <w:t>14. Demand User commitment.</w:t>
            </w:r>
            <w:r>
              <w:rPr>
                <w:webHidden/>
              </w:rPr>
              <w:tab/>
            </w:r>
            <w:r>
              <w:rPr>
                <w:webHidden/>
              </w:rPr>
              <w:fldChar w:fldCharType="begin"/>
            </w:r>
            <w:r>
              <w:rPr>
                <w:webHidden/>
              </w:rPr>
              <w:instrText xml:space="preserve"> PAGEREF _Toc203000668 \h </w:instrText>
            </w:r>
            <w:r>
              <w:rPr>
                <w:webHidden/>
              </w:rPr>
            </w:r>
            <w:r>
              <w:rPr>
                <w:webHidden/>
              </w:rPr>
              <w:fldChar w:fldCharType="separate"/>
            </w:r>
            <w:r>
              <w:rPr>
                <w:webHidden/>
              </w:rPr>
              <w:t>24</w:t>
            </w:r>
            <w:r>
              <w:rPr>
                <w:webHidden/>
              </w:rPr>
              <w:fldChar w:fldCharType="end"/>
            </w:r>
          </w:hyperlink>
        </w:p>
        <w:p w14:paraId="36B0C97F" w14:textId="68709626" w:rsidR="0059705F" w:rsidRDefault="0059705F">
          <w:pPr>
            <w:pStyle w:val="TOC1"/>
            <w:rPr>
              <w:rFonts w:eastAsiaTheme="minorEastAsia" w:cstheme="minorBidi"/>
              <w:color w:val="auto"/>
              <w:lang w:eastAsia="en-GB"/>
            </w:rPr>
          </w:pPr>
          <w:hyperlink w:anchor="_Toc203000669" w:history="1">
            <w:r w:rsidRPr="009E1359">
              <w:rPr>
                <w:rStyle w:val="Hyperlink"/>
              </w:rPr>
              <w:t>15. BELLA / BEGA Contracted sites</w:t>
            </w:r>
            <w:r>
              <w:rPr>
                <w:webHidden/>
              </w:rPr>
              <w:tab/>
            </w:r>
            <w:r>
              <w:rPr>
                <w:webHidden/>
              </w:rPr>
              <w:fldChar w:fldCharType="begin"/>
            </w:r>
            <w:r>
              <w:rPr>
                <w:webHidden/>
              </w:rPr>
              <w:instrText xml:space="preserve"> PAGEREF _Toc203000669 \h </w:instrText>
            </w:r>
            <w:r>
              <w:rPr>
                <w:webHidden/>
              </w:rPr>
            </w:r>
            <w:r>
              <w:rPr>
                <w:webHidden/>
              </w:rPr>
              <w:fldChar w:fldCharType="separate"/>
            </w:r>
            <w:r>
              <w:rPr>
                <w:webHidden/>
              </w:rPr>
              <w:t>25</w:t>
            </w:r>
            <w:r>
              <w:rPr>
                <w:webHidden/>
              </w:rPr>
              <w:fldChar w:fldCharType="end"/>
            </w:r>
          </w:hyperlink>
        </w:p>
        <w:p w14:paraId="1E9075F9" w14:textId="372EE122" w:rsidR="00304C3E" w:rsidRDefault="00304C3E">
          <w:r>
            <w:rPr>
              <w:b/>
              <w:bCs/>
              <w:noProof/>
            </w:rPr>
            <w:fldChar w:fldCharType="end"/>
          </w:r>
        </w:p>
      </w:sdtContent>
    </w:sdt>
    <w:p w14:paraId="60761A10" w14:textId="77777777" w:rsidR="004215CC" w:rsidRDefault="004215CC" w:rsidP="00394177">
      <w:pPr>
        <w:pStyle w:val="Heading1"/>
        <w:ind w:right="553"/>
      </w:pPr>
    </w:p>
    <w:p w14:paraId="10D1A6BD" w14:textId="77777777" w:rsidR="004215CC" w:rsidRDefault="004215CC" w:rsidP="00394177">
      <w:pPr>
        <w:pStyle w:val="Heading1"/>
        <w:ind w:right="553"/>
      </w:pPr>
    </w:p>
    <w:p w14:paraId="721A30BB" w14:textId="63034DEF" w:rsidR="00394177" w:rsidRDefault="00394177" w:rsidP="00394177">
      <w:pPr>
        <w:pStyle w:val="Heading1"/>
        <w:ind w:right="553"/>
      </w:pPr>
      <w:bookmarkStart w:id="0" w:name="_Toc203000618"/>
      <w:r>
        <w:t xml:space="preserve">1. </w:t>
      </w:r>
      <w:r w:rsidRPr="00336699">
        <w:t>Summary</w:t>
      </w:r>
      <w:bookmarkEnd w:id="0"/>
      <w:r>
        <w:t xml:space="preserve"> </w:t>
      </w:r>
    </w:p>
    <w:p w14:paraId="71CC632D" w14:textId="3B516BD9" w:rsidR="00394177" w:rsidRDefault="00394177" w:rsidP="00394177">
      <w:pPr>
        <w:ind w:right="728"/>
      </w:pPr>
      <w:r>
        <w:t xml:space="preserve">New arrangements for generation user commitment </w:t>
      </w:r>
      <w:del w:id="1" w:author="Paul Mott (NESO)" w:date="2025-07-09T21:54:00Z" w16du:dateUtc="2025-07-09T20:54:00Z">
        <w:r w:rsidDel="00394177">
          <w:delText xml:space="preserve">have been </w:delText>
        </w:r>
      </w:del>
      <w:ins w:id="2" w:author="Paul Mott (NESO)" w:date="2025-07-09T21:54:00Z" w16du:dateUtc="2025-07-09T20:54:00Z">
        <w:r>
          <w:t xml:space="preserve">were </w:t>
        </w:r>
      </w:ins>
      <w:r>
        <w:t xml:space="preserve">codified in the Connection Use of System Code (CUSC) </w:t>
      </w:r>
      <w:proofErr w:type="gramStart"/>
      <w:r>
        <w:t>as a result of</w:t>
      </w:r>
      <w:proofErr w:type="gramEnd"/>
      <w:r>
        <w:t xml:space="preserve"> the CUSC modification Proposal (CMP) 192. The proposal was </w:t>
      </w:r>
      <w:del w:id="3" w:author="Paul Mott (NESO)" w:date="2025-07-09T21:55:00Z" w16du:dateUtc="2025-07-09T20:55:00Z">
        <w:r w:rsidDel="00394177">
          <w:delText xml:space="preserve">raised by NGET in February 2011 and </w:delText>
        </w:r>
      </w:del>
      <w:r>
        <w:t xml:space="preserve">approved by Ofgem on 30 March 2012.  The new arrangements </w:t>
      </w:r>
      <w:del w:id="4" w:author="Paul Mott (NESO)" w:date="2025-07-09T21:55:00Z" w16du:dateUtc="2025-07-09T20:55:00Z">
        <w:r w:rsidDel="00394177">
          <w:delText xml:space="preserve">will </w:delText>
        </w:r>
      </w:del>
      <w:r>
        <w:t>replace</w:t>
      </w:r>
      <w:ins w:id="5" w:author="Paul Mott (NESO)" w:date="2025-07-09T21:55:00Z" w16du:dateUtc="2025-07-09T20:55:00Z">
        <w:r>
          <w:t>d</w:t>
        </w:r>
      </w:ins>
      <w:r>
        <w:t xml:space="preserve"> the current interim Final Sums methodology and the Interim Generic User Commitment Methodology (IGUCM) for </w:t>
      </w:r>
      <w:proofErr w:type="gramStart"/>
      <w:r>
        <w:t>generators, and</w:t>
      </w:r>
      <w:proofErr w:type="gramEnd"/>
      <w:r>
        <w:t xml:space="preserve"> </w:t>
      </w:r>
      <w:ins w:id="6" w:author="Paul Mott (NESO)" w:date="2025-07-09T21:55:00Z" w16du:dateUtc="2025-07-09T20:55:00Z">
        <w:r>
          <w:t xml:space="preserve">took </w:t>
        </w:r>
      </w:ins>
      <w:del w:id="7" w:author="Paul Mott (NESO)" w:date="2025-07-09T21:55:00Z" w16du:dateUtc="2025-07-09T20:55:00Z">
        <w:r w:rsidDel="00394177">
          <w:delText xml:space="preserve">will take </w:delText>
        </w:r>
      </w:del>
      <w:r>
        <w:t xml:space="preserve">effect from 1 April 2013. The proposal was based on incentivising generation projects to provide notice of cancellation, closure and capacity reduction in a timely manner such that inefficient transmission investment by the transmission owners can be minimised, whilst reducing the barrier to new entrants that such arrangements represent. </w:t>
      </w:r>
    </w:p>
    <w:p w14:paraId="312B6C2E" w14:textId="6650C6DA" w:rsidR="00394177" w:rsidRDefault="00394177" w:rsidP="00394177">
      <w:pPr>
        <w:ind w:right="728"/>
      </w:pPr>
      <w:r>
        <w:t xml:space="preserve">The arrangements are set out in section 15 of the CUSC and comprise a generic liability to cover broad system investment (Wider), and a specific liability to cover local generator-driven investment (Attributable).  All generation projects are liable for a proportion of the wider amount, whilst only pre-commissioning generation projects are liable for their </w:t>
      </w:r>
      <w:proofErr w:type="gramStart"/>
      <w:r>
        <w:t>particular attributable</w:t>
      </w:r>
      <w:proofErr w:type="gramEnd"/>
      <w:r>
        <w:t xml:space="preserve"> amount.  In calculating the liabilities, the methodology includes </w:t>
      </w:r>
      <w:proofErr w:type="gramStart"/>
      <w:r>
        <w:t>a number of</w:t>
      </w:r>
      <w:proofErr w:type="gramEnd"/>
      <w:r>
        <w:t xml:space="preserve"> factors to more accurately reflect the risk of inefficient or stranded </w:t>
      </w:r>
      <w:proofErr w:type="gramStart"/>
      <w:r>
        <w:t>assets, and</w:t>
      </w:r>
      <w:proofErr w:type="gramEnd"/>
      <w:r>
        <w:t xml:space="preserve"> avoid over-securitisation of new investments.  These factors cover sharing risk with consumers, potential for asset reuse by Transmission Owners (TO), catch-up investment, etc.  Security for this liability </w:t>
      </w:r>
      <w:r>
        <w:lastRenderedPageBreak/>
        <w:t xml:space="preserve">reduces for pre-commissioning generation projects as their project progresses to completion, whilst no security is required for post-commissioning users.  </w:t>
      </w:r>
    </w:p>
    <w:p w14:paraId="40F6F438" w14:textId="4D935BD6" w:rsidR="008879E5" w:rsidRDefault="00394177" w:rsidP="00394177">
      <w:pPr>
        <w:ind w:right="728"/>
      </w:pPr>
      <w:ins w:id="8" w:author="Paul Mott (NESO)" w:date="2025-07-09T21:58:00Z" w16du:dateUtc="2025-07-09T20:58:00Z">
        <w:r w:rsidRPr="00394177">
          <w:rPr>
            <w:b/>
            <w:bCs/>
          </w:rPr>
          <w:t xml:space="preserve">(DRAFT) </w:t>
        </w:r>
        <w:r>
          <w:t xml:space="preserve">This note has been updated to illustrate the changes that </w:t>
        </w:r>
      </w:ins>
      <w:r w:rsidR="005E19A5">
        <w:t xml:space="preserve">CUSC modification Proposal </w:t>
      </w:r>
      <w:ins w:id="9" w:author="Paul Mott (NESO)" w:date="2025-07-09T21:58:00Z" w16du:dateUtc="2025-07-09T20:58:00Z">
        <w:r>
          <w:t xml:space="preserve">CMP428 brought in.  </w:t>
        </w:r>
      </w:ins>
      <w:ins w:id="10" w:author="Paul Mott [NESO]" w:date="2025-07-09T23:55:00Z" w16du:dateUtc="2025-07-09T22:55:00Z">
        <w:r w:rsidR="008879E5">
          <w:t>This change</w:t>
        </w:r>
      </w:ins>
      <w:ins w:id="11" w:author="Paul Mott [NESO]" w:date="2025-07-09T23:55:00Z">
        <w:r w:rsidR="005421EA" w:rsidRPr="005421EA">
          <w:t xml:space="preserve"> ensure</w:t>
        </w:r>
      </w:ins>
      <w:ins w:id="12" w:author="Paul Mott [NESO]" w:date="2025-07-09T23:56:00Z" w16du:dateUtc="2025-07-09T22:56:00Z">
        <w:r w:rsidR="005421EA">
          <w:t>s</w:t>
        </w:r>
      </w:ins>
      <w:ins w:id="13" w:author="Paul Mott [NESO]" w:date="2025-07-09T23:55:00Z">
        <w:r w:rsidR="005421EA" w:rsidRPr="005421EA">
          <w:t xml:space="preserve"> that there are no liabilities</w:t>
        </w:r>
      </w:ins>
      <w:r w:rsidR="001D2223">
        <w:t xml:space="preserve"> </w:t>
      </w:r>
      <w:r w:rsidR="001D2223" w:rsidRPr="006234CF">
        <w:t xml:space="preserve">in </w:t>
      </w:r>
      <w:r w:rsidR="00F33455">
        <w:t>parties’ A</w:t>
      </w:r>
      <w:r w:rsidR="001D2223" w:rsidRPr="006234CF">
        <w:t>ttrib</w:t>
      </w:r>
      <w:r w:rsidR="006234CF">
        <w:t xml:space="preserve">utable </w:t>
      </w:r>
      <w:r w:rsidR="00F33455">
        <w:t>W</w:t>
      </w:r>
      <w:r w:rsidR="006234CF">
        <w:t xml:space="preserve">orks </w:t>
      </w:r>
      <w:r w:rsidR="00F33455">
        <w:t>that relate to</w:t>
      </w:r>
      <w:ins w:id="14" w:author="Paul Mott [NESO]" w:date="2025-07-09T23:55:00Z">
        <w:r w:rsidR="005421EA" w:rsidRPr="005421EA">
          <w:t xml:space="preserve"> transmission works classified as onshore reinforcement under HND</w:t>
        </w:r>
      </w:ins>
      <w:ins w:id="15" w:author="Paul Mott [NESO]" w:date="2025-07-09T23:55:00Z" w16du:dateUtc="2025-07-09T22:55:00Z">
        <w:r w:rsidR="005421EA">
          <w:t xml:space="preserve">, as </w:t>
        </w:r>
      </w:ins>
      <w:ins w:id="16" w:author="Paul Mott [NESO]" w:date="2025-07-09T23:56:00Z" w16du:dateUtc="2025-07-09T22:56:00Z">
        <w:r w:rsidR="005421EA">
          <w:t>described in its legal text,</w:t>
        </w:r>
      </w:ins>
      <w:ins w:id="17" w:author="Paul Mott [NESO]" w:date="2025-07-09T23:55:00Z">
        <w:r w:rsidR="005421EA" w:rsidRPr="005421EA">
          <w:t xml:space="preserve"> </w:t>
        </w:r>
      </w:ins>
      <w:r w:rsidR="00F33455">
        <w:t xml:space="preserve">where </w:t>
      </w:r>
      <w:ins w:id="18" w:author="Paul Mott [NESO]" w:date="2025-07-09T23:55:00Z">
        <w:r w:rsidR="005421EA" w:rsidRPr="005421EA">
          <w:t>they have been classified as such by the Authority</w:t>
        </w:r>
      </w:ins>
      <w:ins w:id="19" w:author="Paul Mott [NESO]" w:date="2025-07-09T23:56:00Z" w16du:dateUtc="2025-07-09T22:56:00Z">
        <w:r w:rsidR="008F06D6">
          <w:t xml:space="preserve"> (Ofgem).  It does this by keeping these works, and hence their cost, out of the definition of </w:t>
        </w:r>
      </w:ins>
      <w:r w:rsidR="00F33455">
        <w:t>A</w:t>
      </w:r>
      <w:ins w:id="20" w:author="Paul Mott [NESO]" w:date="2025-07-09T23:56:00Z" w16du:dateUtc="2025-07-09T22:56:00Z">
        <w:r w:rsidR="008F06D6">
          <w:t xml:space="preserve">ttributable </w:t>
        </w:r>
      </w:ins>
      <w:r w:rsidR="00F33455">
        <w:t>W</w:t>
      </w:r>
      <w:ins w:id="21" w:author="Paul Mott [NESO]" w:date="2025-07-09T23:56:00Z" w16du:dateUtc="2025-07-09T22:56:00Z">
        <w:r w:rsidR="008F06D6">
          <w:t>orks</w:t>
        </w:r>
      </w:ins>
      <w:ins w:id="22" w:author="Paul Mott [NESO]" w:date="2025-07-09T23:57:00Z" w16du:dateUtc="2025-07-09T22:57:00Z">
        <w:r w:rsidR="008F06D6">
          <w:t xml:space="preserve"> in CUSC section 15</w:t>
        </w:r>
        <w:r w:rsidR="00D622E9">
          <w:t xml:space="preserve">.  </w:t>
        </w:r>
      </w:ins>
    </w:p>
    <w:p w14:paraId="626CC274" w14:textId="47DAF26C" w:rsidR="00781CBB" w:rsidRDefault="00394177" w:rsidP="00394177">
      <w:pPr>
        <w:ind w:right="728"/>
      </w:pPr>
      <w:ins w:id="23" w:author="Paul Mott (NESO)" w:date="2025-07-09T21:58:00Z" w16du:dateUtc="2025-07-09T20:58:00Z">
        <w:r>
          <w:t xml:space="preserve">This draft, for the use of the CMP447 workgroup at this stage, </w:t>
        </w:r>
      </w:ins>
      <w:ins w:id="24" w:author="Paul Mott (NESO)" w:date="2025-07-09T21:59:00Z" w16du:dateUtc="2025-07-09T20:59:00Z">
        <w:r>
          <w:t xml:space="preserve">also illustrates the changes that would come in, if CMP447, extending the effect of CMP428 and allowing for adjustments of fixed attributable works in some circumstances, were to be approved and implemented.  </w:t>
        </w:r>
      </w:ins>
      <w:ins w:id="25" w:author="Paul Mott [NESO]" w:date="2025-07-09T23:57:00Z" w16du:dateUtc="2025-07-09T22:57:00Z">
        <w:r w:rsidR="00D622E9">
          <w:t xml:space="preserve">  CMP447 would achieve this by also excluding from attributable works, such </w:t>
        </w:r>
      </w:ins>
      <w:ins w:id="26" w:author="Paul Mott [NESO]" w:date="2025-07-10T00:17:00Z" w16du:dateUtc="2025-07-09T23:17:00Z">
        <w:r w:rsidR="00FD0CAD">
          <w:t xml:space="preserve">transmission </w:t>
        </w:r>
      </w:ins>
      <w:ins w:id="27" w:author="Paul Mott [NESO]" w:date="2025-07-10T00:12:00Z" w16du:dateUtc="2025-07-09T23:12:00Z">
        <w:r w:rsidR="00BF6076">
          <w:t xml:space="preserve">works as are designated for that purpose by Ofgem.  </w:t>
        </w:r>
      </w:ins>
      <w:ins w:id="28" w:author="Paul Mott [NESO]" w:date="2025-07-10T00:16:00Z" w16du:dateUtc="2025-07-09T23:16:00Z">
        <w:r w:rsidR="001142C1">
          <w:t xml:space="preserve">Ofgem </w:t>
        </w:r>
      </w:ins>
      <w:ins w:id="29" w:author="Paul Mott [NESO]" w:date="2025-07-10T00:20:00Z" w16du:dateUtc="2025-07-09T23:20:00Z">
        <w:r w:rsidR="00D157EE">
          <w:t xml:space="preserve">would </w:t>
        </w:r>
      </w:ins>
      <w:ins w:id="30" w:author="Paul Mott [NESO]" w:date="2025-07-10T00:16:00Z" w16du:dateUtc="2025-07-09T23:16:00Z">
        <w:r w:rsidR="001142C1">
          <w:t>ha</w:t>
        </w:r>
      </w:ins>
      <w:ins w:id="31" w:author="Paul Mott [NESO]" w:date="2025-07-10T00:20:00Z" w16du:dateUtc="2025-07-09T23:20:00Z">
        <w:r w:rsidR="00D157EE">
          <w:t>ve</w:t>
        </w:r>
      </w:ins>
      <w:ins w:id="32" w:author="Paul Mott [NESO]" w:date="2025-07-10T00:16:00Z" w16du:dateUtc="2025-07-09T23:16:00Z">
        <w:r w:rsidR="001142C1">
          <w:t xml:space="preserve"> unfettered discretion </w:t>
        </w:r>
      </w:ins>
      <w:ins w:id="33" w:author="Paul Mott [NESO]" w:date="2025-07-10T00:20:00Z" w16du:dateUtc="2025-07-09T23:20:00Z">
        <w:r w:rsidR="00D157EE">
          <w:t xml:space="preserve">under CMP447 </w:t>
        </w:r>
      </w:ins>
      <w:ins w:id="34" w:author="Paul Mott [NESO]" w:date="2025-07-10T00:16:00Z" w16du:dateUtc="2025-07-09T23:16:00Z">
        <w:r w:rsidR="001142C1">
          <w:t xml:space="preserve">in making such designations, but it is thought likely that </w:t>
        </w:r>
      </w:ins>
      <w:ins w:id="35" w:author="Paul Mott [NESO]" w:date="2025-07-10T00:17:00Z" w16du:dateUtc="2025-07-09T23:17:00Z">
        <w:r w:rsidR="00E67D65">
          <w:t xml:space="preserve">it </w:t>
        </w:r>
      </w:ins>
      <w:ins w:id="36" w:author="Paul Mott [NESO]" w:date="2025-07-10T00:19:00Z" w16du:dateUtc="2025-07-09T23:19:00Z">
        <w:r w:rsidR="005A4790">
          <w:t>w</w:t>
        </w:r>
      </w:ins>
      <w:ins w:id="37" w:author="Paul Mott [NESO]" w:date="2025-07-10T00:17:00Z" w16du:dateUtc="2025-07-09T23:17:00Z">
        <w:r w:rsidR="00E67D65">
          <w:t xml:space="preserve">ould </w:t>
        </w:r>
        <w:r w:rsidR="00FD0CAD">
          <w:t>take account of works such as ASTI</w:t>
        </w:r>
      </w:ins>
      <w:r w:rsidR="00781CBB">
        <w:t xml:space="preserve">, </w:t>
      </w:r>
      <w:ins w:id="38" w:author="Paul Mott [NESO]" w:date="2025-07-10T00:17:00Z" w16du:dateUtc="2025-07-09T23:17:00Z">
        <w:r w:rsidR="00FD0CAD">
          <w:t xml:space="preserve">LOTI </w:t>
        </w:r>
      </w:ins>
      <w:r w:rsidR="00781CBB">
        <w:t xml:space="preserve">(and successor schemes that may have a different name) and MSIP </w:t>
      </w:r>
      <w:ins w:id="39" w:author="Paul Mott [NESO]" w:date="2025-07-10T00:17:00Z" w16du:dateUtc="2025-07-09T23:17:00Z">
        <w:r w:rsidR="00FD0CAD">
          <w:t xml:space="preserve">schemes, as these are </w:t>
        </w:r>
      </w:ins>
      <w:ins w:id="40" w:author="Paul Mott [NESO]" w:date="2025-07-10T00:18:00Z" w16du:dateUtc="2025-07-09T23:18:00Z">
        <w:r w:rsidR="00402FD1">
          <w:t>set</w:t>
        </w:r>
      </w:ins>
      <w:r w:rsidR="00FD3791">
        <w:t>s</w:t>
      </w:r>
      <w:ins w:id="41" w:author="Paul Mott [NESO]" w:date="2025-07-10T00:18:00Z" w16du:dateUtc="2025-07-09T23:18:00Z">
        <w:r w:rsidR="00402FD1">
          <w:t xml:space="preserve"> of transmission construction </w:t>
        </w:r>
      </w:ins>
      <w:ins w:id="42" w:author="Paul Mott [NESO]" w:date="2025-07-10T00:17:00Z" w16du:dateUtc="2025-07-09T23:17:00Z">
        <w:r w:rsidR="00FD0CAD">
          <w:t xml:space="preserve">works that </w:t>
        </w:r>
      </w:ins>
      <w:ins w:id="43" w:author="Paul Mott [NESO]" w:date="2025-07-10T00:18:00Z" w16du:dateUtc="2025-07-09T23:18:00Z">
        <w:r w:rsidR="00FD0CAD">
          <w:t xml:space="preserve">have </w:t>
        </w:r>
        <w:r w:rsidR="00402FD1">
          <w:t xml:space="preserve">their </w:t>
        </w:r>
        <w:r w:rsidR="00FD0CAD">
          <w:t xml:space="preserve">funding approved by the Authority </w:t>
        </w:r>
        <w:r w:rsidR="00402FD1">
          <w:t xml:space="preserve">regardless of the progress of particular pre-commissioning generators.  </w:t>
        </w:r>
      </w:ins>
      <w:ins w:id="44" w:author="Paul Mott [NESO]" w:date="2025-07-10T00:19:00Z" w16du:dateUtc="2025-07-09T23:19:00Z">
        <w:r w:rsidR="00B0128B">
          <w:t xml:space="preserve">The Authority will make the </w:t>
        </w:r>
        <w:proofErr w:type="gramStart"/>
        <w:r w:rsidR="00B0128B">
          <w:t>decision, but</w:t>
        </w:r>
        <w:proofErr w:type="gramEnd"/>
        <w:r w:rsidR="00B0128B">
          <w:t xml:space="preserve"> </w:t>
        </w:r>
        <w:r w:rsidR="005A4790">
          <w:t>is likely to take a</w:t>
        </w:r>
      </w:ins>
      <w:ins w:id="45" w:author="Paul Mott [NESO]" w:date="2025-07-10T00:15:00Z" w16du:dateUtc="2025-07-09T23:15:00Z">
        <w:r w:rsidR="00232FFF">
          <w:t>dvice from NESO</w:t>
        </w:r>
      </w:ins>
      <w:ins w:id="46" w:author="Paul Mott [NESO]" w:date="2025-07-10T00:19:00Z" w16du:dateUtc="2025-07-09T23:19:00Z">
        <w:r w:rsidR="005A4790">
          <w:t xml:space="preserve"> in contemplation of these designations.</w:t>
        </w:r>
        <w:r w:rsidR="00B0128B">
          <w:t xml:space="preserve">  </w:t>
        </w:r>
        <w:r w:rsidR="005A4790">
          <w:t xml:space="preserve"> </w:t>
        </w:r>
      </w:ins>
    </w:p>
    <w:p w14:paraId="7FD23FD3" w14:textId="3AB59BD8" w:rsidR="00232FFF" w:rsidDel="002979AE" w:rsidRDefault="009D19C3" w:rsidP="00394177">
      <w:pPr>
        <w:ind w:right="728"/>
        <w:rPr>
          <w:del w:id="47" w:author="Paul Mott [NESO]" w:date="2025-08-25T23:16:00Z" w16du:dateUtc="2025-08-25T22:16:00Z"/>
        </w:rPr>
      </w:pPr>
      <w:ins w:id="48" w:author="Paul Mott [NESO]" w:date="2025-08-25T23:14:00Z" w16du:dateUtc="2025-08-25T22:14:00Z">
        <w:r w:rsidRPr="009D19C3">
          <w:t xml:space="preserve">The designations </w:t>
        </w:r>
      </w:ins>
      <w:ins w:id="49" w:author="Paul Mott [NESO]" w:date="2025-08-25T23:16:00Z" w16du:dateUtc="2025-08-25T22:16:00Z">
        <w:r w:rsidR="002979AE">
          <w:t xml:space="preserve">by The Authority </w:t>
        </w:r>
      </w:ins>
      <w:ins w:id="50" w:author="Paul Mott [NESO]" w:date="2025-08-25T23:14:00Z" w16du:dateUtc="2025-08-25T22:14:00Z">
        <w:r>
          <w:t xml:space="preserve">are </w:t>
        </w:r>
        <w:r w:rsidRPr="009D19C3">
          <w:t xml:space="preserve">likely to be of entire schemes (e.g. an ASTI scheme), with translation of these designations into the cancellation charge liabilities (and securitisation of the same) of relevant specific existing pre-commissioning generation projects, and of any relevant new Bilateral Connection Agreement (BCA) signatories, being made by NESO and communicated by NESO to the relevant generation projects. </w:t>
        </w:r>
      </w:ins>
    </w:p>
    <w:p w14:paraId="30BE1C22" w14:textId="77777777" w:rsidR="006332EE" w:rsidRDefault="006332EE" w:rsidP="00394177">
      <w:pPr>
        <w:ind w:right="728"/>
      </w:pPr>
    </w:p>
    <w:p w14:paraId="66011F6D" w14:textId="77777777" w:rsidR="00394177" w:rsidRPr="00336699" w:rsidRDefault="00394177" w:rsidP="00860CCD">
      <w:pPr>
        <w:pStyle w:val="Heading1"/>
      </w:pPr>
      <w:bookmarkStart w:id="51" w:name="_Toc203000619"/>
      <w:r w:rsidRPr="00336699">
        <w:t>2. Purpose of the document</w:t>
      </w:r>
      <w:bookmarkEnd w:id="51"/>
      <w:r w:rsidRPr="00336699">
        <w:t xml:space="preserve"> </w:t>
      </w:r>
    </w:p>
    <w:p w14:paraId="541F871E" w14:textId="77777777" w:rsidR="00394177" w:rsidRDefault="00394177" w:rsidP="00394177">
      <w:pPr>
        <w:ind w:right="728"/>
      </w:pPr>
      <w:r>
        <w:t xml:space="preserve">This document has been written to provide guidance to customers about how the new arrangements impact their generation projects and how the new arrangements will be implemented ahead of 1 April 2013. Part 14 of this document includes a plan describing the key milestones.  </w:t>
      </w:r>
    </w:p>
    <w:p w14:paraId="0F7C40A3" w14:textId="3F8CAEC4" w:rsidR="00394177" w:rsidRDefault="00394177" w:rsidP="00394177">
      <w:pPr>
        <w:spacing w:after="0"/>
      </w:pPr>
      <w:r>
        <w:t xml:space="preserve">This guidance document has been written to aid </w:t>
      </w:r>
      <w:proofErr w:type="gramStart"/>
      <w:r>
        <w:t>understanding, and</w:t>
      </w:r>
      <w:proofErr w:type="gramEnd"/>
      <w:r>
        <w:t xml:space="preserve"> does not in any</w:t>
      </w:r>
      <w:ins w:id="52" w:author="Paul Mott (NESO)" w:date="2025-07-09T22:01:00Z" w16du:dateUtc="2025-07-09T21:01:00Z">
        <w:r w:rsidR="00757C9C">
          <w:t xml:space="preserve"> </w:t>
        </w:r>
      </w:ins>
      <w:r>
        <w:t xml:space="preserve">way override/supersede any provisions within CUSC or any individual connection agreements, and the provisions and interpretation of the CUSC take precedence </w:t>
      </w:r>
      <w:ins w:id="53" w:author="Paul Mott (NESO)" w:date="2025-07-09T22:01:00Z" w16du:dateUtc="2025-07-09T21:01:00Z">
        <w:r w:rsidR="00757C9C">
          <w:t xml:space="preserve">over this note.  </w:t>
        </w:r>
      </w:ins>
    </w:p>
    <w:p w14:paraId="1227BAAD" w14:textId="77777777" w:rsidR="00757C9C" w:rsidRDefault="00757C9C" w:rsidP="00757C9C">
      <w:pPr>
        <w:pStyle w:val="Heading1"/>
        <w:ind w:right="553"/>
      </w:pPr>
      <w:bookmarkStart w:id="54" w:name="_Toc203000620"/>
      <w:r>
        <w:lastRenderedPageBreak/>
        <w:t xml:space="preserve">3. </w:t>
      </w:r>
      <w:r w:rsidRPr="00336699">
        <w:t>Background</w:t>
      </w:r>
      <w:bookmarkEnd w:id="54"/>
      <w:r>
        <w:rPr>
          <w:b w:val="0"/>
          <w:sz w:val="20"/>
        </w:rPr>
        <w:t xml:space="preserve"> </w:t>
      </w:r>
    </w:p>
    <w:p w14:paraId="193138FF" w14:textId="44C5C276" w:rsidR="00757C9C" w:rsidRDefault="004C604D" w:rsidP="00757C9C">
      <w:pPr>
        <w:ind w:right="728"/>
      </w:pPr>
      <w:r>
        <w:t>NESO</w:t>
      </w:r>
      <w:r w:rsidR="00757C9C">
        <w:t xml:space="preserve"> and the other Transmission Owners (TOs) undertake investment works to accommodate the needs of generators already connected and those expected to connect in the future to the electricity transmission network. However, a generator may decide to cancel its project or reduce its capacity after the associated works have already begun. This may result in unnecessary costs to other network users, which are ultimately borne by the end consumer. User commitment arrangements place liabilities on generators triggering particular investment works, </w:t>
      </w:r>
      <w:proofErr w:type="gramStart"/>
      <w:r w:rsidR="00757C9C">
        <w:t>in order to</w:t>
      </w:r>
      <w:proofErr w:type="gramEnd"/>
      <w:r w:rsidR="00757C9C">
        <w:t xml:space="preserve"> financially secure the investment being undertaken on their behalf. </w:t>
      </w:r>
    </w:p>
    <w:p w14:paraId="7104274F" w14:textId="14F65096" w:rsidR="00757C9C" w:rsidRDefault="00757C9C" w:rsidP="00757C9C">
      <w:pPr>
        <w:spacing w:after="120"/>
      </w:pPr>
      <w:r>
        <w:t xml:space="preserve">User commitment performs a vital function in ensuring adequate information is available to TOs to plan and develop the network in a manner that is economical and </w:t>
      </w:r>
      <w:proofErr w:type="gramStart"/>
      <w:r>
        <w:t>efficient, and</w:t>
      </w:r>
      <w:proofErr w:type="gramEnd"/>
      <w:r>
        <w:t xml:space="preserve"> protects the interests of consumers and wider industry. User commitment signals are also financially underwritten to incentivise the provision of accurate and timely information and to ensure that the risk of stranded assets is placed on those parties best placed to mitigate and manage the risk.  </w:t>
      </w:r>
    </w:p>
    <w:p w14:paraId="7449B501" w14:textId="1B37CF7B" w:rsidR="00757C9C" w:rsidRDefault="00757C9C" w:rsidP="00757C9C">
      <w:pPr>
        <w:spacing w:after="0"/>
      </w:pPr>
      <w:r>
        <w:t xml:space="preserve">The User Commitment methodology introduced by CMP192 was implemented into a new section of the CUSC (Section 15) on 30 March 2012, with an effective date of 1 April 2013. </w:t>
      </w:r>
    </w:p>
    <w:p w14:paraId="1C09CF10" w14:textId="77777777" w:rsidR="004F2876" w:rsidRDefault="004F2876" w:rsidP="004F2876">
      <w:pPr>
        <w:pStyle w:val="Heading1"/>
      </w:pPr>
      <w:bookmarkStart w:id="55" w:name="_Toc203000621"/>
      <w:r w:rsidRPr="004F2876">
        <w:t>4. Attributable and Wider Transmission works.</w:t>
      </w:r>
      <w:bookmarkEnd w:id="55"/>
      <w:r w:rsidRPr="004F2876">
        <w:t xml:space="preserve"> </w:t>
      </w:r>
    </w:p>
    <w:p w14:paraId="1BBECD48" w14:textId="39661393" w:rsidR="009B3264" w:rsidRDefault="009B3264" w:rsidP="009B3264">
      <w:pPr>
        <w:spacing w:before="120" w:after="0"/>
      </w:pPr>
      <w:r>
        <w:t xml:space="preserve">The arrangements comprise a generic liability to cover broad system investment (Wider), and a specific liability to cover local generator-driven investment (Attributable).  All generation projects are potentially liable if they cancel (or reduce capacity) for a proportion of the wider amount, whilst only pre-commissioning generation projects are liable if they cancel for their </w:t>
      </w:r>
      <w:proofErr w:type="gramStart"/>
      <w:r>
        <w:t>particular attributable</w:t>
      </w:r>
      <w:proofErr w:type="gramEnd"/>
      <w:r>
        <w:t xml:space="preserve"> or local amount. This part of the guidance document explains the differences between the two categories.  </w:t>
      </w:r>
    </w:p>
    <w:p w14:paraId="031E3216" w14:textId="77777777" w:rsidR="009B3264" w:rsidRDefault="009B3264">
      <w:pPr>
        <w:pStyle w:val="Heading1Numbered"/>
        <w:numPr>
          <w:ilvl w:val="0"/>
          <w:numId w:val="0"/>
        </w:numPr>
        <w:ind w:left="360"/>
        <w:pPrChange w:id="56" w:author="Paul Mott [NESO]" w:date="2025-07-10T00:37:00Z" w16du:dateUtc="2025-07-09T23:37:00Z">
          <w:pPr>
            <w:pStyle w:val="Heading1"/>
          </w:pPr>
        </w:pPrChange>
      </w:pPr>
      <w:bookmarkStart w:id="57" w:name="_Toc203000622"/>
      <w:r>
        <w:t>Attributable</w:t>
      </w:r>
      <w:bookmarkEnd w:id="57"/>
      <w:r>
        <w:t xml:space="preserve"> </w:t>
      </w:r>
    </w:p>
    <w:p w14:paraId="38743828" w14:textId="77777777" w:rsidR="009B3264" w:rsidRDefault="009B3264" w:rsidP="009B3264">
      <w:pPr>
        <w:ind w:right="728"/>
      </w:pPr>
      <w:r>
        <w:t xml:space="preserve">Attributable Investment is driven directly by the connection of new generation and therefore the risk should be placed 100% on generation and not shared with demand.  </w:t>
      </w:r>
    </w:p>
    <w:p w14:paraId="2217DDAB" w14:textId="12EB210C" w:rsidR="009B3264" w:rsidRDefault="009B3264" w:rsidP="009B3264">
      <w:pPr>
        <w:spacing w:after="0"/>
      </w:pPr>
      <w:r>
        <w:t xml:space="preserve">Attributable works are those works in a construction agreement that directly relate to a generator being connected to the transmission network. This includes the works up to and including those at an existing Main Integrated Transmission System (MITS). </w:t>
      </w:r>
      <w:r w:rsidR="00212EFD">
        <w:t xml:space="preserve">Construction of a new MITS would be attributable, as </w:t>
      </w:r>
      <w:proofErr w:type="gramStart"/>
      <w:r w:rsidR="00212EFD">
        <w:t>all of</w:t>
      </w:r>
      <w:proofErr w:type="gramEnd"/>
      <w:r w:rsidR="00212EFD">
        <w:t xml:space="preserve"> the works up to and at the nearest suitable MITS would be attributable.  </w:t>
      </w:r>
      <w:ins w:id="58" w:author="Paul Mott [NESO]" w:date="2025-07-10T00:20:00Z" w16du:dateUtc="2025-07-09T23:20:00Z">
        <w:r w:rsidR="00D157EE">
          <w:t xml:space="preserve"> </w:t>
        </w:r>
      </w:ins>
    </w:p>
    <w:p w14:paraId="089FAAFD" w14:textId="77777777" w:rsidR="009B3264" w:rsidRDefault="009B3264" w:rsidP="009B3264">
      <w:pPr>
        <w:spacing w:after="0"/>
        <w:ind w:left="1267"/>
      </w:pPr>
      <w:r>
        <w:t xml:space="preserve"> </w:t>
      </w:r>
    </w:p>
    <w:p w14:paraId="5F8E02A0" w14:textId="6AA33E47" w:rsidR="009B3264" w:rsidRDefault="009B3264">
      <w:pPr>
        <w:pStyle w:val="Heading3"/>
        <w:pPrChange w:id="59" w:author="Paul Mott [NESO]" w:date="2025-07-10T00:25:00Z" w16du:dateUtc="2025-07-09T23:25:00Z">
          <w:pPr>
            <w:spacing w:after="4"/>
          </w:pPr>
        </w:pPrChange>
      </w:pPr>
      <w:bookmarkStart w:id="60" w:name="_Toc203000623"/>
      <w:r>
        <w:lastRenderedPageBreak/>
        <w:t xml:space="preserve">Definition of Attributable works </w:t>
      </w:r>
      <w:r w:rsidR="00292DD5">
        <w:t>(from CUSC section 11, definitions)</w:t>
      </w:r>
      <w:bookmarkEnd w:id="60"/>
    </w:p>
    <w:p w14:paraId="6C1E19C3" w14:textId="6D5741D5" w:rsidR="00CE001C" w:rsidRPr="00055DAC" w:rsidRDefault="004B576B" w:rsidP="00CE001C">
      <w:pPr>
        <w:tabs>
          <w:tab w:val="left" w:pos="0"/>
        </w:tabs>
        <w:jc w:val="both"/>
        <w:rPr>
          <w:rFonts w:ascii="Arial" w:hAnsi="Arial" w:cs="Arial"/>
        </w:rPr>
      </w:pPr>
      <w:r>
        <w:rPr>
          <w:rFonts w:ascii="Arial" w:hAnsi="Arial" w:cs="Arial"/>
        </w:rPr>
        <w:t>“</w:t>
      </w:r>
      <w:r w:rsidR="00CE001C">
        <w:rPr>
          <w:rFonts w:ascii="Arial" w:hAnsi="Arial" w:cs="Arial"/>
        </w:rPr>
        <w:t>T</w:t>
      </w:r>
      <w:r w:rsidR="00CE001C" w:rsidRPr="00055DAC">
        <w:rPr>
          <w:rFonts w:ascii="Arial" w:hAnsi="Arial" w:cs="Arial"/>
        </w:rPr>
        <w:t xml:space="preserve">hose components of the </w:t>
      </w:r>
      <w:r w:rsidR="00CE001C" w:rsidRPr="00055DAC">
        <w:rPr>
          <w:rFonts w:ascii="Arial" w:hAnsi="Arial" w:cs="Arial"/>
          <w:b/>
        </w:rPr>
        <w:t xml:space="preserve">Construction Works </w:t>
      </w:r>
      <w:r w:rsidR="00CE001C" w:rsidRPr="00055DAC">
        <w:rPr>
          <w:rFonts w:ascii="Arial" w:hAnsi="Arial" w:cs="Arial"/>
        </w:rPr>
        <w:t>which are</w:t>
      </w:r>
      <w:r w:rsidR="00CE001C" w:rsidRPr="00055DAC">
        <w:rPr>
          <w:rFonts w:ascii="Arial" w:hAnsi="Arial" w:cs="Arial"/>
          <w:b/>
        </w:rPr>
        <w:t xml:space="preserve"> </w:t>
      </w:r>
      <w:r w:rsidR="00CE001C" w:rsidRPr="00055DAC">
        <w:rPr>
          <w:rFonts w:ascii="Arial" w:hAnsi="Arial" w:cs="Arial"/>
        </w:rPr>
        <w:t xml:space="preserve">required (a) to connect a </w:t>
      </w:r>
      <w:r w:rsidR="00CE001C" w:rsidRPr="00055DAC">
        <w:rPr>
          <w:rFonts w:ascii="Arial" w:hAnsi="Arial" w:cs="Arial"/>
          <w:b/>
        </w:rPr>
        <w:t>Power Station</w:t>
      </w:r>
      <w:r w:rsidR="00CE001C" w:rsidRPr="00055DAC">
        <w:rPr>
          <w:rFonts w:ascii="Arial" w:hAnsi="Arial" w:cs="Arial"/>
        </w:rPr>
        <w:t xml:space="preserve"> or </w:t>
      </w:r>
      <w:r w:rsidR="00CE001C" w:rsidRPr="00055DAC">
        <w:rPr>
          <w:rFonts w:ascii="Arial" w:hAnsi="Arial" w:cs="Arial"/>
          <w:b/>
        </w:rPr>
        <w:t>Interconnector</w:t>
      </w:r>
      <w:r w:rsidR="00CE001C" w:rsidRPr="00055DAC">
        <w:rPr>
          <w:rFonts w:ascii="Arial" w:hAnsi="Arial" w:cs="Arial"/>
        </w:rPr>
        <w:t xml:space="preserve"> which is to be connected at a </w:t>
      </w:r>
      <w:r w:rsidR="00CE001C" w:rsidRPr="00055DAC">
        <w:rPr>
          <w:rFonts w:ascii="Arial" w:hAnsi="Arial" w:cs="Arial"/>
          <w:b/>
        </w:rPr>
        <w:t xml:space="preserve">Connection Site </w:t>
      </w:r>
      <w:r w:rsidR="00CE001C" w:rsidRPr="00055DAC">
        <w:rPr>
          <w:rFonts w:ascii="Arial" w:hAnsi="Arial" w:cs="Arial"/>
        </w:rPr>
        <w:t>to the nearest suitable</w:t>
      </w:r>
      <w:r w:rsidR="00CE001C" w:rsidRPr="00055DAC">
        <w:rPr>
          <w:rFonts w:ascii="Arial" w:hAnsi="Arial" w:cs="Arial"/>
          <w:b/>
        </w:rPr>
        <w:t xml:space="preserve"> MITS Node</w:t>
      </w:r>
      <w:r w:rsidR="00CE001C" w:rsidRPr="00055DAC">
        <w:rPr>
          <w:rFonts w:ascii="Arial" w:hAnsi="Arial" w:cs="Arial"/>
        </w:rPr>
        <w:t xml:space="preserve">; or (b) in respect of an </w:t>
      </w:r>
      <w:r w:rsidR="00CE001C" w:rsidRPr="00055DAC">
        <w:rPr>
          <w:rFonts w:ascii="Arial" w:hAnsi="Arial" w:cs="Arial"/>
          <w:b/>
        </w:rPr>
        <w:t>Embedded Power Station</w:t>
      </w:r>
      <w:r w:rsidR="00CE001C" w:rsidRPr="00055DAC">
        <w:rPr>
          <w:rFonts w:ascii="Arial" w:hAnsi="Arial" w:cs="Arial"/>
        </w:rPr>
        <w:t xml:space="preserve"> from the relevant </w:t>
      </w:r>
      <w:r w:rsidR="00CE001C" w:rsidRPr="00055DAC">
        <w:rPr>
          <w:rFonts w:ascii="Arial" w:hAnsi="Arial" w:cs="Arial"/>
          <w:b/>
        </w:rPr>
        <w:t>Grid Supply Point</w:t>
      </w:r>
      <w:r w:rsidR="00CE001C" w:rsidRPr="00055DAC">
        <w:rPr>
          <w:rFonts w:ascii="Arial" w:hAnsi="Arial" w:cs="Arial"/>
        </w:rPr>
        <w:t xml:space="preserve"> to the nearest suitable </w:t>
      </w:r>
      <w:r w:rsidR="00CE001C" w:rsidRPr="00055DAC">
        <w:rPr>
          <w:rFonts w:ascii="Arial" w:hAnsi="Arial" w:cs="Arial"/>
          <w:b/>
        </w:rPr>
        <w:t xml:space="preserve">MITS </w:t>
      </w:r>
      <w:proofErr w:type="gramStart"/>
      <w:r w:rsidR="00CE001C" w:rsidRPr="00055DAC">
        <w:rPr>
          <w:rFonts w:ascii="Arial" w:hAnsi="Arial" w:cs="Arial"/>
          <w:b/>
        </w:rPr>
        <w:t>Node;</w:t>
      </w:r>
      <w:proofErr w:type="gramEnd"/>
      <w:r w:rsidR="00CE001C" w:rsidRPr="00055DAC">
        <w:rPr>
          <w:rFonts w:ascii="Arial" w:hAnsi="Arial" w:cs="Arial"/>
        </w:rPr>
        <w:t xml:space="preserve"> </w:t>
      </w:r>
    </w:p>
    <w:p w14:paraId="59CF4340" w14:textId="34BD5BFA" w:rsidR="00CE001C" w:rsidRDefault="00CE001C" w:rsidP="00CE001C">
      <w:pPr>
        <w:tabs>
          <w:tab w:val="left" w:pos="0"/>
        </w:tabs>
        <w:jc w:val="both"/>
        <w:rPr>
          <w:rFonts w:ascii="Arial" w:hAnsi="Arial" w:cs="Arial"/>
        </w:rPr>
      </w:pPr>
      <w:r w:rsidRPr="00055DAC">
        <w:rPr>
          <w:rFonts w:ascii="Arial" w:hAnsi="Arial" w:cs="Arial"/>
        </w:rPr>
        <w:t xml:space="preserve">(and in any case above where the </w:t>
      </w:r>
      <w:r w:rsidRPr="00055DAC">
        <w:rPr>
          <w:rFonts w:ascii="Arial" w:hAnsi="Arial" w:cs="Arial"/>
          <w:b/>
        </w:rPr>
        <w:t>Construction Works</w:t>
      </w:r>
      <w:r w:rsidRPr="00055DAC">
        <w:rPr>
          <w:rFonts w:ascii="Arial" w:hAnsi="Arial" w:cs="Arial"/>
        </w:rPr>
        <w:t xml:space="preserve"> include a </w:t>
      </w:r>
      <w:r w:rsidRPr="00055DAC">
        <w:rPr>
          <w:rFonts w:ascii="Arial" w:hAnsi="Arial" w:cs="Arial"/>
          <w:b/>
        </w:rPr>
        <w:t>Transmissio</w:t>
      </w:r>
      <w:r w:rsidRPr="00055DAC">
        <w:rPr>
          <w:rFonts w:ascii="Arial" w:hAnsi="Arial" w:cs="Arial"/>
        </w:rPr>
        <w:t xml:space="preserve">n substation that once constructed will become the </w:t>
      </w:r>
      <w:r w:rsidRPr="00055DAC">
        <w:rPr>
          <w:rFonts w:ascii="Arial" w:hAnsi="Arial" w:cs="Arial"/>
          <w:b/>
        </w:rPr>
        <w:t>MITS Node</w:t>
      </w:r>
      <w:r w:rsidRPr="00055DAC">
        <w:rPr>
          <w:rFonts w:ascii="Arial" w:hAnsi="Arial" w:cs="Arial"/>
        </w:rPr>
        <w:t xml:space="preserve">, the </w:t>
      </w:r>
      <w:r w:rsidRPr="00055DAC">
        <w:rPr>
          <w:rFonts w:ascii="Arial" w:hAnsi="Arial" w:cs="Arial"/>
          <w:b/>
        </w:rPr>
        <w:t>Attributable Works</w:t>
      </w:r>
      <w:r w:rsidRPr="00055DAC">
        <w:rPr>
          <w:rFonts w:ascii="Arial" w:hAnsi="Arial" w:cs="Arial"/>
        </w:rPr>
        <w:t xml:space="preserve"> will include such </w:t>
      </w:r>
      <w:r w:rsidRPr="00055DAC">
        <w:rPr>
          <w:rFonts w:ascii="Arial" w:hAnsi="Arial" w:cs="Arial"/>
          <w:b/>
        </w:rPr>
        <w:t>Transmission</w:t>
      </w:r>
      <w:r w:rsidRPr="00055DAC">
        <w:rPr>
          <w:rFonts w:ascii="Arial" w:hAnsi="Arial" w:cs="Arial"/>
        </w:rPr>
        <w:t xml:space="preserve"> substation) but </w:t>
      </w:r>
      <w:r w:rsidRPr="00D157EE">
        <w:rPr>
          <w:rFonts w:ascii="Arial" w:hAnsi="Arial" w:cs="Arial"/>
          <w:color w:val="FF0000"/>
          <w:rPrChange w:id="61" w:author="Paul Mott [NESO]" w:date="2025-07-10T00:20:00Z" w16du:dateUtc="2025-07-09T23:20:00Z">
            <w:rPr>
              <w:rFonts w:ascii="Arial" w:hAnsi="Arial" w:cs="Arial"/>
            </w:rPr>
          </w:rPrChange>
        </w:rPr>
        <w:t xml:space="preserve">excluding in each case (a) and (b) any </w:t>
      </w:r>
      <w:r w:rsidRPr="00D157EE">
        <w:rPr>
          <w:rFonts w:ascii="Arial" w:hAnsi="Arial" w:cs="Arial"/>
          <w:b/>
          <w:bCs/>
          <w:color w:val="FF0000"/>
          <w:rPrChange w:id="62" w:author="Paul Mott [NESO]" w:date="2025-07-10T00:20:00Z" w16du:dateUtc="2025-07-09T23:20:00Z">
            <w:rPr>
              <w:rFonts w:ascii="Arial" w:hAnsi="Arial" w:cs="Arial"/>
              <w:b/>
              <w:bCs/>
            </w:rPr>
          </w:rPrChange>
        </w:rPr>
        <w:t>Excepted Works</w:t>
      </w:r>
      <w:r w:rsidRPr="00055DAC">
        <w:rPr>
          <w:rFonts w:ascii="Arial" w:hAnsi="Arial" w:cs="Arial"/>
          <w:b/>
          <w:bCs/>
        </w:rPr>
        <w:t>,</w:t>
      </w:r>
      <w:r w:rsidRPr="00055DAC">
        <w:rPr>
          <w:rFonts w:ascii="Arial" w:hAnsi="Arial" w:cs="Arial"/>
        </w:rPr>
        <w:t xml:space="preserve"> and which in relation to a particular </w:t>
      </w:r>
      <w:r w:rsidRPr="00055DAC">
        <w:rPr>
          <w:rFonts w:ascii="Arial" w:hAnsi="Arial" w:cs="Arial"/>
          <w:b/>
          <w:bCs/>
        </w:rPr>
        <w:t>User</w:t>
      </w:r>
      <w:r w:rsidRPr="00055DAC">
        <w:rPr>
          <w:rFonts w:ascii="Arial" w:hAnsi="Arial" w:cs="Arial"/>
        </w:rPr>
        <w:t xml:space="preserve"> are as specified in its </w:t>
      </w:r>
      <w:r w:rsidRPr="00055DAC">
        <w:rPr>
          <w:rFonts w:ascii="Arial" w:hAnsi="Arial" w:cs="Arial"/>
          <w:b/>
          <w:bCs/>
        </w:rPr>
        <w:t>Construction Agreement</w:t>
      </w:r>
      <w:r w:rsidR="004B576B">
        <w:rPr>
          <w:rFonts w:ascii="Arial" w:hAnsi="Arial" w:cs="Arial"/>
        </w:rPr>
        <w:t>”</w:t>
      </w:r>
    </w:p>
    <w:p w14:paraId="39D570E1" w14:textId="2C25C599" w:rsidR="00CE001C" w:rsidRPr="004215CC" w:rsidRDefault="00CE001C" w:rsidP="00CE001C">
      <w:pPr>
        <w:tabs>
          <w:tab w:val="left" w:pos="0"/>
        </w:tabs>
        <w:jc w:val="both"/>
        <w:rPr>
          <w:rFonts w:ascii="Arial" w:hAnsi="Arial" w:cs="Arial"/>
          <w:color w:val="FF0000"/>
          <w:rPrChange w:id="63" w:author="Paul Mott [NESO]" w:date="2025-07-10T00:32:00Z" w16du:dateUtc="2025-07-09T23:32:00Z">
            <w:rPr>
              <w:rFonts w:ascii="Arial" w:hAnsi="Arial" w:cs="Arial"/>
            </w:rPr>
          </w:rPrChange>
        </w:rPr>
      </w:pPr>
      <w:r w:rsidRPr="004215CC">
        <w:rPr>
          <w:rFonts w:ascii="Arial" w:hAnsi="Arial" w:cs="Arial"/>
          <w:color w:val="FF0000"/>
          <w:rPrChange w:id="64" w:author="Paul Mott [NESO]" w:date="2025-07-10T00:32:00Z" w16du:dateUtc="2025-07-09T23:32:00Z">
            <w:rPr>
              <w:rFonts w:ascii="Arial" w:hAnsi="Arial" w:cs="Arial"/>
            </w:rPr>
          </w:rPrChange>
        </w:rPr>
        <w:t>(</w:t>
      </w:r>
      <w:proofErr w:type="gramStart"/>
      <w:r w:rsidRPr="004215CC">
        <w:rPr>
          <w:rFonts w:ascii="Arial" w:hAnsi="Arial" w:cs="Arial"/>
          <w:color w:val="FF0000"/>
          <w:rPrChange w:id="65" w:author="Paul Mott [NESO]" w:date="2025-07-10T00:32:00Z" w16du:dateUtc="2025-07-09T23:32:00Z">
            <w:rPr>
              <w:rFonts w:ascii="Arial" w:hAnsi="Arial" w:cs="Arial"/>
            </w:rPr>
          </w:rPrChange>
        </w:rPr>
        <w:t>note :</w:t>
      </w:r>
      <w:proofErr w:type="gramEnd"/>
      <w:r w:rsidRPr="004215CC">
        <w:rPr>
          <w:rFonts w:ascii="Arial" w:hAnsi="Arial" w:cs="Arial"/>
          <w:color w:val="FF0000"/>
          <w:rPrChange w:id="66" w:author="Paul Mott [NESO]" w:date="2025-07-10T00:32:00Z" w16du:dateUtc="2025-07-09T23:32:00Z">
            <w:rPr>
              <w:rFonts w:ascii="Arial" w:hAnsi="Arial" w:cs="Arial"/>
            </w:rPr>
          </w:rPrChange>
        </w:rPr>
        <w:t xml:space="preserve"> </w:t>
      </w:r>
      <w:r w:rsidR="00292DD5" w:rsidRPr="004215CC">
        <w:rPr>
          <w:rFonts w:ascii="Arial" w:hAnsi="Arial" w:cs="Arial"/>
          <w:color w:val="FF0000"/>
          <w:rPrChange w:id="67" w:author="Paul Mott [NESO]" w:date="2025-07-10T00:32:00Z" w16du:dateUtc="2025-07-09T23:32:00Z">
            <w:rPr>
              <w:rFonts w:ascii="Arial" w:hAnsi="Arial" w:cs="Arial"/>
            </w:rPr>
          </w:rPrChange>
        </w:rPr>
        <w:t xml:space="preserve">It was CUSC mod </w:t>
      </w:r>
      <w:r w:rsidRPr="004215CC">
        <w:rPr>
          <w:rFonts w:ascii="Arial" w:hAnsi="Arial" w:cs="Arial"/>
          <w:color w:val="FF0000"/>
          <w:rPrChange w:id="68" w:author="Paul Mott [NESO]" w:date="2025-07-10T00:32:00Z" w16du:dateUtc="2025-07-09T23:32:00Z">
            <w:rPr>
              <w:rFonts w:ascii="Arial" w:hAnsi="Arial" w:cs="Arial"/>
            </w:rPr>
          </w:rPrChange>
        </w:rPr>
        <w:t>CMP428</w:t>
      </w:r>
      <w:r w:rsidR="00292DD5" w:rsidRPr="004215CC">
        <w:rPr>
          <w:rFonts w:ascii="Arial" w:hAnsi="Arial" w:cs="Arial"/>
          <w:color w:val="FF0000"/>
          <w:rPrChange w:id="69" w:author="Paul Mott [NESO]" w:date="2025-07-10T00:32:00Z" w16du:dateUtc="2025-07-09T23:32:00Z">
            <w:rPr>
              <w:rFonts w:ascii="Arial" w:hAnsi="Arial" w:cs="Arial"/>
            </w:rPr>
          </w:rPrChange>
        </w:rPr>
        <w:t>, which has been implemented, which</w:t>
      </w:r>
      <w:r w:rsidRPr="004215CC">
        <w:rPr>
          <w:rFonts w:ascii="Arial" w:hAnsi="Arial" w:cs="Arial"/>
          <w:color w:val="FF0000"/>
          <w:rPrChange w:id="70" w:author="Paul Mott [NESO]" w:date="2025-07-10T00:32:00Z" w16du:dateUtc="2025-07-09T23:32:00Z">
            <w:rPr>
              <w:rFonts w:ascii="Arial" w:hAnsi="Arial" w:cs="Arial"/>
            </w:rPr>
          </w:rPrChange>
        </w:rPr>
        <w:t xml:space="preserve"> added in the reference to the exclusion of Excepted Works)</w:t>
      </w:r>
    </w:p>
    <w:p w14:paraId="770EE37F" w14:textId="44D015F1" w:rsidR="00292DD5" w:rsidRDefault="00292DD5">
      <w:pPr>
        <w:pStyle w:val="Heading3"/>
        <w:pPrChange w:id="71" w:author="Paul Mott [NESO]" w:date="2025-07-10T00:25:00Z" w16du:dateUtc="2025-07-09T23:25:00Z">
          <w:pPr>
            <w:spacing w:after="4"/>
          </w:pPr>
        </w:pPrChange>
      </w:pPr>
      <w:bookmarkStart w:id="72" w:name="_Toc203000624"/>
      <w:r>
        <w:t xml:space="preserve">Definition of </w:t>
      </w:r>
      <w:r w:rsidR="004B576B">
        <w:t>Excepted</w:t>
      </w:r>
      <w:r>
        <w:t xml:space="preserve"> works (from CUSC section 11, definitions)</w:t>
      </w:r>
      <w:bookmarkEnd w:id="72"/>
    </w:p>
    <w:p w14:paraId="51F61010" w14:textId="37B460AD" w:rsidR="00CE001C" w:rsidRDefault="004B576B" w:rsidP="004B576B">
      <w:pPr>
        <w:pStyle w:val="ListParagraph"/>
        <w:numPr>
          <w:ilvl w:val="0"/>
          <w:numId w:val="24"/>
        </w:numPr>
        <w:tabs>
          <w:tab w:val="left" w:pos="0"/>
        </w:tabs>
        <w:jc w:val="both"/>
        <w:rPr>
          <w:rFonts w:ascii="Arial" w:hAnsi="Arial" w:cs="Arial"/>
        </w:rPr>
      </w:pPr>
      <w:r>
        <w:rPr>
          <w:rFonts w:ascii="Arial" w:hAnsi="Arial" w:cs="Arial"/>
        </w:rPr>
        <w:t xml:space="preserve"> Below is the definition that was created, all of it, by CMP428 and comprises current CUSC baseline : </w:t>
      </w:r>
      <w:r w:rsidRPr="004B576B">
        <w:rPr>
          <w:rFonts w:ascii="Arial" w:hAnsi="Arial" w:cs="Arial"/>
        </w:rPr>
        <w:t>“A</w:t>
      </w:r>
      <w:r w:rsidR="00292DD5" w:rsidRPr="004B576B">
        <w:rPr>
          <w:rFonts w:ascii="Arial" w:hAnsi="Arial" w:cs="Arial"/>
        </w:rPr>
        <w:t xml:space="preserve">ny </w:t>
      </w:r>
      <w:r w:rsidR="00292DD5" w:rsidRPr="004B576B">
        <w:rPr>
          <w:rFonts w:ascii="Arial" w:hAnsi="Arial" w:cs="Arial"/>
          <w:b/>
          <w:bCs/>
        </w:rPr>
        <w:t>Construction Works</w:t>
      </w:r>
      <w:r w:rsidR="00292DD5" w:rsidRPr="004B576B">
        <w:rPr>
          <w:rFonts w:ascii="Arial" w:hAnsi="Arial" w:cs="Arial"/>
        </w:rPr>
        <w:t xml:space="preserve"> which have been designated as “onshore transmission (reinforcement)” by the </w:t>
      </w:r>
      <w:r w:rsidR="00292DD5" w:rsidRPr="004B576B">
        <w:rPr>
          <w:rFonts w:ascii="Arial" w:hAnsi="Arial" w:cs="Arial"/>
          <w:b/>
          <w:bCs/>
        </w:rPr>
        <w:t>Authority</w:t>
      </w:r>
      <w:r w:rsidR="00F061D4">
        <w:rPr>
          <w:rFonts w:ascii="Arial" w:hAnsi="Arial" w:cs="Arial"/>
          <w:b/>
          <w:bCs/>
        </w:rPr>
        <w:t xml:space="preserve"> </w:t>
      </w:r>
      <w:r w:rsidR="00292DD5" w:rsidRPr="004B576B">
        <w:rPr>
          <w:rFonts w:ascii="Arial" w:hAnsi="Arial" w:cs="Arial"/>
        </w:rPr>
        <w:t xml:space="preserve">in its decision of 19 October 2022 titled ‘Offshore Transmission Network Review: Decision on asset classification’ included in </w:t>
      </w:r>
      <w:r w:rsidR="00292DD5" w:rsidRPr="004B576B">
        <w:rPr>
          <w:rFonts w:ascii="Arial" w:hAnsi="Arial" w:cs="Arial"/>
          <w:b/>
          <w:bCs/>
        </w:rPr>
        <w:t>The Company’s ‘</w:t>
      </w:r>
      <w:r w:rsidR="00292DD5" w:rsidRPr="004B576B">
        <w:rPr>
          <w:rFonts w:ascii="Arial" w:hAnsi="Arial" w:cs="Arial"/>
        </w:rPr>
        <w:t>Pathway to 2030 (Holistic Network Design)’ report published in July 2022</w:t>
      </w:r>
      <w:r w:rsidR="00292DD5" w:rsidRPr="004B576B">
        <w:rPr>
          <w:rFonts w:ascii="Arial" w:hAnsi="Arial" w:cs="Arial"/>
          <w:b/>
          <w:bCs/>
        </w:rPr>
        <w:t xml:space="preserve"> </w:t>
      </w:r>
      <w:r w:rsidR="00292DD5" w:rsidRPr="004B576B">
        <w:rPr>
          <w:rFonts w:ascii="Arial" w:hAnsi="Arial" w:cs="Arial"/>
        </w:rPr>
        <w:t xml:space="preserve">or in any decisions by the </w:t>
      </w:r>
      <w:r w:rsidR="00292DD5" w:rsidRPr="004B576B">
        <w:rPr>
          <w:rFonts w:ascii="Arial" w:hAnsi="Arial" w:cs="Arial"/>
          <w:b/>
          <w:bCs/>
        </w:rPr>
        <w:t>Authority</w:t>
      </w:r>
      <w:r w:rsidR="00292DD5" w:rsidRPr="004B576B">
        <w:rPr>
          <w:rFonts w:ascii="Arial" w:hAnsi="Arial" w:cs="Arial"/>
        </w:rPr>
        <w:t xml:space="preserve"> on the classification of assets included in </w:t>
      </w:r>
      <w:r w:rsidR="00292DD5" w:rsidRPr="004B576B">
        <w:rPr>
          <w:rFonts w:ascii="Arial" w:hAnsi="Arial" w:cs="Arial"/>
          <w:b/>
          <w:bCs/>
        </w:rPr>
        <w:t>The Company’s</w:t>
      </w:r>
      <w:r w:rsidR="00292DD5" w:rsidRPr="004B576B">
        <w:rPr>
          <w:rFonts w:ascii="Arial" w:hAnsi="Arial" w:cs="Arial"/>
        </w:rPr>
        <w:t xml:space="preserve"> ‘Beyond</w:t>
      </w:r>
      <w:r w:rsidR="00292DD5" w:rsidRPr="004B576B">
        <w:rPr>
          <w:rFonts w:ascii="Arial" w:hAnsi="Arial" w:cs="Arial"/>
          <w:b/>
          <w:bCs/>
        </w:rPr>
        <w:t xml:space="preserve"> </w:t>
      </w:r>
      <w:r w:rsidR="00292DD5" w:rsidRPr="004B576B">
        <w:rPr>
          <w:rFonts w:ascii="Arial" w:hAnsi="Arial" w:cs="Arial"/>
        </w:rPr>
        <w:t>2030’ report published in March 2024</w:t>
      </w:r>
      <w:r w:rsidRPr="004B576B">
        <w:rPr>
          <w:rFonts w:ascii="Arial" w:hAnsi="Arial" w:cs="Arial"/>
        </w:rPr>
        <w:t>”</w:t>
      </w:r>
    </w:p>
    <w:p w14:paraId="6658BBFA" w14:textId="2FFDD8A9" w:rsidR="004B576B" w:rsidRPr="004B576B" w:rsidRDefault="004B576B" w:rsidP="004B576B">
      <w:pPr>
        <w:pStyle w:val="ListParagraph"/>
        <w:numPr>
          <w:ilvl w:val="0"/>
          <w:numId w:val="24"/>
        </w:numPr>
        <w:tabs>
          <w:tab w:val="left" w:pos="0"/>
        </w:tabs>
        <w:jc w:val="both"/>
        <w:rPr>
          <w:rFonts w:ascii="Arial" w:hAnsi="Arial" w:cs="Arial"/>
        </w:rPr>
      </w:pPr>
      <w:r>
        <w:rPr>
          <w:rFonts w:ascii="Arial" w:hAnsi="Arial" w:cs="Arial"/>
        </w:rPr>
        <w:t xml:space="preserve">Below is </w:t>
      </w:r>
      <w:r w:rsidR="00F061D4" w:rsidRPr="00F061D4">
        <w:rPr>
          <w:rFonts w:ascii="Arial" w:hAnsi="Arial" w:cs="Arial"/>
          <w:b/>
          <w:bCs/>
        </w:rPr>
        <w:t>draft</w:t>
      </w:r>
      <w:r w:rsidR="00F061D4">
        <w:rPr>
          <w:rFonts w:ascii="Arial" w:hAnsi="Arial" w:cs="Arial"/>
        </w:rPr>
        <w:t xml:space="preserve"> </w:t>
      </w:r>
      <w:r>
        <w:rPr>
          <w:rFonts w:ascii="Arial" w:hAnsi="Arial" w:cs="Arial"/>
        </w:rPr>
        <w:t xml:space="preserve">proposed text </w:t>
      </w:r>
      <w:r w:rsidR="00F061D4">
        <w:rPr>
          <w:rFonts w:ascii="Arial" w:hAnsi="Arial" w:cs="Arial"/>
        </w:rPr>
        <w:t>for this definition, if CMP447 is implemented</w:t>
      </w:r>
      <w:ins w:id="73" w:author="Paul Mott [NESO]" w:date="2025-07-10T00:21:00Z" w16du:dateUtc="2025-07-09T23:21:00Z">
        <w:r w:rsidR="00D157EE">
          <w:rPr>
            <w:rFonts w:ascii="Arial" w:hAnsi="Arial" w:cs="Arial"/>
          </w:rPr>
          <w:t xml:space="preserve"> (changes from the above text are shown in red) </w:t>
        </w:r>
      </w:ins>
      <w:del w:id="74" w:author="Paul Mott [NESO]" w:date="2025-07-10T00:21:00Z" w16du:dateUtc="2025-07-09T23:21:00Z">
        <w:r w:rsidR="00F061D4" w:rsidDel="00D157EE">
          <w:rPr>
            <w:rFonts w:ascii="Arial" w:hAnsi="Arial" w:cs="Arial"/>
          </w:rPr>
          <w:delText xml:space="preserve"> : </w:delText>
        </w:r>
      </w:del>
    </w:p>
    <w:p w14:paraId="7068817B" w14:textId="1C22EE12" w:rsidR="00CE001C" w:rsidRPr="00055DAC" w:rsidRDefault="00DD5D32" w:rsidP="00DD5D32">
      <w:pPr>
        <w:tabs>
          <w:tab w:val="left" w:pos="0"/>
        </w:tabs>
        <w:ind w:left="720"/>
        <w:jc w:val="both"/>
        <w:rPr>
          <w:rFonts w:ascii="Arial" w:hAnsi="Arial" w:cs="Arial"/>
        </w:rPr>
      </w:pPr>
      <w:r>
        <w:rPr>
          <w:rFonts w:ascii="Arial" w:hAnsi="Arial" w:cs="Arial"/>
        </w:rPr>
        <w:t>“</w:t>
      </w: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Pr>
          <w:rFonts w:ascii="Arial" w:hAnsi="Arial" w:cs="Arial"/>
          <w:b/>
          <w:bCs/>
        </w:rPr>
        <w:t xml:space="preserve">, </w:t>
      </w:r>
      <w:r w:rsidRPr="00DD5D32">
        <w:rPr>
          <w:rFonts w:ascii="Arial" w:hAnsi="Arial" w:cs="Arial"/>
          <w:color w:val="FF0000"/>
        </w:rPr>
        <w:t xml:space="preserve">either </w:t>
      </w:r>
      <w:r w:rsidRPr="00055DAC">
        <w:rPr>
          <w:rFonts w:ascii="Arial" w:hAnsi="Arial" w:cs="Arial"/>
        </w:rPr>
        <w:t xml:space="preserve">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r>
        <w:rPr>
          <w:rFonts w:ascii="Arial" w:hAnsi="Arial" w:cs="Arial"/>
        </w:rPr>
        <w:t xml:space="preserve">, </w:t>
      </w:r>
      <w:r w:rsidRPr="00DD5D32">
        <w:rPr>
          <w:rFonts w:ascii="Arial" w:hAnsi="Arial" w:cs="Arial"/>
          <w:color w:val="FF0000"/>
        </w:rPr>
        <w:t>or otherwise so designated by the</w:t>
      </w:r>
      <w:r w:rsidRPr="00DD5D32">
        <w:rPr>
          <w:rFonts w:ascii="Arial" w:hAnsi="Arial" w:cs="Arial"/>
          <w:b/>
          <w:bCs/>
          <w:color w:val="FF0000"/>
        </w:rPr>
        <w:t xml:space="preserve"> Authority</w:t>
      </w:r>
      <w:r w:rsidRPr="00055DAC">
        <w:rPr>
          <w:rFonts w:ascii="Arial" w:hAnsi="Arial" w:cs="Arial"/>
        </w:rPr>
        <w:t>;</w:t>
      </w:r>
    </w:p>
    <w:p w14:paraId="6B1C5327" w14:textId="77777777" w:rsidR="009B3264" w:rsidRDefault="009B3264" w:rsidP="009B3264">
      <w:pPr>
        <w:spacing w:after="0"/>
        <w:ind w:left="1267"/>
      </w:pPr>
      <w:r>
        <w:t xml:space="preserve"> </w:t>
      </w:r>
    </w:p>
    <w:p w14:paraId="2D73458A" w14:textId="23077D5C" w:rsidR="00DD5D32" w:rsidDel="00CA18E7" w:rsidRDefault="00695CC0" w:rsidP="00DD5D32">
      <w:pPr>
        <w:spacing w:after="0"/>
        <w:rPr>
          <w:del w:id="75" w:author="Paul Mott [NESO]" w:date="2025-07-10T00:38:00Z" w16du:dateUtc="2025-07-09T23:38:00Z"/>
        </w:rPr>
      </w:pPr>
      <w:r>
        <w:tab/>
      </w:r>
    </w:p>
    <w:p w14:paraId="314A5A42" w14:textId="5F699B98" w:rsidR="00DD5D32" w:rsidDel="00CA18E7" w:rsidRDefault="00DD5D32" w:rsidP="00CA18E7">
      <w:pPr>
        <w:spacing w:after="0"/>
        <w:rPr>
          <w:del w:id="76" w:author="Paul Mott [NESO]" w:date="2025-07-10T00:38:00Z" w16du:dateUtc="2025-07-09T23:38:00Z"/>
        </w:rPr>
      </w:pPr>
    </w:p>
    <w:p w14:paraId="38AEE79E" w14:textId="77777777" w:rsidR="009B3264" w:rsidRDefault="009B3264" w:rsidP="00CA18E7">
      <w:pPr>
        <w:pStyle w:val="Heading3"/>
      </w:pPr>
      <w:bookmarkStart w:id="77" w:name="_Toc203000625"/>
      <w:r>
        <w:t>Definition of MITS</w:t>
      </w:r>
      <w:bookmarkEnd w:id="77"/>
      <w:r>
        <w:t xml:space="preserve"> </w:t>
      </w:r>
    </w:p>
    <w:p w14:paraId="28F87A55" w14:textId="77777777" w:rsidR="009B3264" w:rsidRDefault="009B3264" w:rsidP="009B3264">
      <w:pPr>
        <w:ind w:right="728"/>
      </w:pPr>
      <w:r>
        <w:t xml:space="preserve">Attributable works are defined as the works required to connect the generator to an existing MITS (Main Integrated Transmission System) node, as defined in Section 11 of the CUSC. Section 11 defines MITS nodes as follows: </w:t>
      </w:r>
    </w:p>
    <w:p w14:paraId="5F79D1DD" w14:textId="77777777" w:rsidR="009B3264" w:rsidRDefault="009B3264" w:rsidP="009B3264">
      <w:pPr>
        <w:pStyle w:val="ListParagraph"/>
        <w:numPr>
          <w:ilvl w:val="0"/>
          <w:numId w:val="23"/>
        </w:numPr>
        <w:spacing w:after="5" w:line="249" w:lineRule="auto"/>
        <w:ind w:right="728"/>
        <w:jc w:val="both"/>
      </w:pPr>
      <w:r>
        <w:lastRenderedPageBreak/>
        <w:t xml:space="preserve">Grid Supply Point (GSP) connections with 2 or more transmission circuits connecting at the site; or, </w:t>
      </w:r>
    </w:p>
    <w:p w14:paraId="5F74F3F5" w14:textId="77777777" w:rsidR="009B3264" w:rsidRDefault="009B3264" w:rsidP="009B3264">
      <w:pPr>
        <w:pStyle w:val="ListParagraph"/>
        <w:numPr>
          <w:ilvl w:val="0"/>
          <w:numId w:val="23"/>
        </w:numPr>
        <w:spacing w:after="5" w:line="249" w:lineRule="auto"/>
        <w:ind w:right="728"/>
        <w:jc w:val="both"/>
      </w:pPr>
      <w:r>
        <w:t xml:space="preserve">Connections with more than 4 transmission circuits connecting at the site. </w:t>
      </w:r>
    </w:p>
    <w:p w14:paraId="24BFF4B1" w14:textId="77777777" w:rsidR="009B3264" w:rsidRDefault="009B3264" w:rsidP="009B3264">
      <w:pPr>
        <w:spacing w:after="0"/>
        <w:ind w:left="1267"/>
      </w:pPr>
      <w:r>
        <w:t xml:space="preserve"> </w:t>
      </w:r>
    </w:p>
    <w:p w14:paraId="6CDCBD5F" w14:textId="346FD16D" w:rsidR="009B3264" w:rsidRDefault="009B3264" w:rsidP="009B3264">
      <w:pPr>
        <w:ind w:right="728"/>
      </w:pPr>
      <w:r>
        <w:t xml:space="preserve">A Grid Supply Point is defined in Section 11 of the CUSC as being a point of delivery from the National Electricity Transmission System to a Distribution System or a Non-Embedded </w:t>
      </w:r>
      <w:proofErr w:type="gramStart"/>
      <w:r>
        <w:t>Customer;</w:t>
      </w:r>
      <w:proofErr w:type="gramEnd"/>
      <w:r>
        <w:t xml:space="preserve"> </w:t>
      </w:r>
    </w:p>
    <w:p w14:paraId="117711F9" w14:textId="77777777" w:rsidR="00A50672" w:rsidRDefault="00A50672" w:rsidP="00A50672">
      <w:pPr>
        <w:ind w:right="728"/>
      </w:pPr>
      <w:r>
        <w:t xml:space="preserve">For the avoidance of doubt the existing MITS is a MITS already in existence at the time a generator is made an offer. </w:t>
      </w:r>
    </w:p>
    <w:p w14:paraId="1FF92F4A" w14:textId="77777777" w:rsidR="00A50672" w:rsidRDefault="00A50672" w:rsidP="00A50672">
      <w:pPr>
        <w:spacing w:after="0"/>
        <w:ind w:left="1267"/>
      </w:pPr>
      <w:r>
        <w:rPr>
          <w:b/>
        </w:rPr>
        <w:t xml:space="preserve"> </w:t>
      </w:r>
    </w:p>
    <w:p w14:paraId="3597E0D8" w14:textId="77777777" w:rsidR="00A50672" w:rsidRDefault="00A50672">
      <w:pPr>
        <w:pStyle w:val="Heading3"/>
        <w:pPrChange w:id="78" w:author="Paul Mott [NESO]" w:date="2025-07-10T00:26:00Z" w16du:dateUtc="2025-07-09T23:26:00Z">
          <w:pPr>
            <w:spacing w:after="4"/>
          </w:pPr>
        </w:pPrChange>
      </w:pPr>
      <w:bookmarkStart w:id="79" w:name="_Toc203000626"/>
      <w:r>
        <w:t>MITS maps</w:t>
      </w:r>
      <w:bookmarkEnd w:id="79"/>
      <w:r>
        <w:t xml:space="preserve"> </w:t>
      </w:r>
    </w:p>
    <w:p w14:paraId="1E998E15" w14:textId="7547918F" w:rsidR="00A50672" w:rsidRDefault="00A50672" w:rsidP="00A50672">
      <w:pPr>
        <w:spacing w:after="26"/>
        <w:ind w:right="728"/>
      </w:pPr>
      <w:r>
        <w:t xml:space="preserve">A map of the GB Existing Transmission System which includes 132kv, 275kv and 400kv substations is currently available in Appendix A1 of the Electricity Ten Year Statement.  </w:t>
      </w:r>
    </w:p>
    <w:p w14:paraId="23466FC3" w14:textId="147D8C8A" w:rsidR="00A50672" w:rsidRDefault="00A50672" w:rsidP="00A50672">
      <w:pPr>
        <w:spacing w:after="0"/>
      </w:pPr>
      <w:r>
        <w:t xml:space="preserve">The MITS can be identified on the above map by identifying substations with more than 4 transmission circuits or a GSP with at least 2 transmission circuits. Any GSP with more than 2 transmission circuits is identified by the visibility of circuits that go from a higher to lower value (or vice versa) due to connecting to a DNO or Embedded Customer.  Examples are provided below: </w:t>
      </w:r>
    </w:p>
    <w:p w14:paraId="75E27645" w14:textId="77777777" w:rsidR="0024436D" w:rsidRDefault="0024436D" w:rsidP="00A50672">
      <w:pPr>
        <w:spacing w:after="0"/>
      </w:pPr>
    </w:p>
    <w:p w14:paraId="6ACB22D1" w14:textId="77777777" w:rsidR="00331B99" w:rsidRDefault="00331B99">
      <w:pPr>
        <w:pStyle w:val="Heading3"/>
        <w:pPrChange w:id="80" w:author="Paul Mott [NESO]" w:date="2025-07-10T00:26:00Z" w16du:dateUtc="2025-07-09T23:26:00Z">
          <w:pPr>
            <w:spacing w:after="4"/>
          </w:pPr>
        </w:pPrChange>
      </w:pPr>
      <w:bookmarkStart w:id="81" w:name="_Toc203000627"/>
      <w:r>
        <w:t>Examples of MITS</w:t>
      </w:r>
      <w:bookmarkEnd w:id="81"/>
      <w:r>
        <w:t xml:space="preserve"> </w:t>
      </w:r>
    </w:p>
    <w:p w14:paraId="3D14C990" w14:textId="77777777" w:rsidR="00331B99" w:rsidRDefault="00331B99" w:rsidP="00331B99">
      <w:pPr>
        <w:spacing w:after="0"/>
        <w:ind w:left="1267"/>
      </w:pPr>
      <w:r>
        <w:t xml:space="preserve"> </w:t>
      </w:r>
    </w:p>
    <w:p w14:paraId="61857FF6" w14:textId="12FC1209" w:rsidR="00331B99" w:rsidRDefault="00331B99" w:rsidP="00274BDC">
      <w:pPr>
        <w:spacing w:after="287"/>
        <w:ind w:right="728"/>
      </w:pPr>
      <w:r>
        <w:t xml:space="preserve">Example 1, Single MITS, more than 4 transmission </w:t>
      </w:r>
      <w:proofErr w:type="gramStart"/>
      <w:r>
        <w:t xml:space="preserve">Circuits </w:t>
      </w:r>
      <w:r w:rsidR="00A82A8D">
        <w:t>:</w:t>
      </w:r>
      <w:proofErr w:type="gramEnd"/>
    </w:p>
    <w:p w14:paraId="762E58D0" w14:textId="0060A5E8" w:rsidR="00A82A8D" w:rsidRDefault="00A82A8D" w:rsidP="00331B99">
      <w:pPr>
        <w:spacing w:after="287"/>
        <w:ind w:left="1262" w:right="728"/>
      </w:pPr>
      <w:r>
        <w:rPr>
          <w:rFonts w:ascii="Calibri" w:eastAsia="Calibri" w:hAnsi="Calibri" w:cs="Calibri"/>
          <w:noProof/>
        </w:rPr>
        <mc:AlternateContent>
          <mc:Choice Requires="wpg">
            <w:drawing>
              <wp:inline distT="0" distB="0" distL="0" distR="0" wp14:anchorId="16C97473" wp14:editId="498517FA">
                <wp:extent cx="2068075" cy="1127761"/>
                <wp:effectExtent l="0" t="0" r="0" b="0"/>
                <wp:docPr id="72098" name="Group 72098"/>
                <wp:cNvGraphicFramePr/>
                <a:graphic xmlns:a="http://schemas.openxmlformats.org/drawingml/2006/main">
                  <a:graphicData uri="http://schemas.microsoft.com/office/word/2010/wordprocessingGroup">
                    <wpg:wgp>
                      <wpg:cNvGrpSpPr/>
                      <wpg:grpSpPr>
                        <a:xfrm>
                          <a:off x="0" y="0"/>
                          <a:ext cx="2068075" cy="1127761"/>
                          <a:chOff x="0" y="0"/>
                          <a:chExt cx="2068075" cy="1127761"/>
                        </a:xfrm>
                      </wpg:grpSpPr>
                      <wps:wsp>
                        <wps:cNvPr id="5481" name="Rectangle 5481"/>
                        <wps:cNvSpPr/>
                        <wps:spPr>
                          <a:xfrm>
                            <a:off x="0" y="209775"/>
                            <a:ext cx="60856" cy="210808"/>
                          </a:xfrm>
                          <a:prstGeom prst="rect">
                            <a:avLst/>
                          </a:prstGeom>
                          <a:ln>
                            <a:noFill/>
                          </a:ln>
                        </wps:spPr>
                        <wps:txbx>
                          <w:txbxContent>
                            <w:p w14:paraId="6B12112E" w14:textId="77777777" w:rsidR="00A82A8D" w:rsidRDefault="00A82A8D" w:rsidP="00A82A8D">
                              <w:r>
                                <w:rPr>
                                  <w:b/>
                                  <w:sz w:val="26"/>
                                </w:rPr>
                                <w:t xml:space="preserve"> </w:t>
                              </w:r>
                            </w:p>
                          </w:txbxContent>
                        </wps:txbx>
                        <wps:bodyPr horzOverflow="overflow" vert="horz" lIns="0" tIns="0" rIns="0" bIns="0" rtlCol="0">
                          <a:noAutofit/>
                        </wps:bodyPr>
                      </wps:wsp>
                      <wps:wsp>
                        <wps:cNvPr id="5482" name="Rectangle 5482"/>
                        <wps:cNvSpPr/>
                        <wps:spPr>
                          <a:xfrm>
                            <a:off x="0" y="552673"/>
                            <a:ext cx="60856" cy="210808"/>
                          </a:xfrm>
                          <a:prstGeom prst="rect">
                            <a:avLst/>
                          </a:prstGeom>
                          <a:ln>
                            <a:noFill/>
                          </a:ln>
                        </wps:spPr>
                        <wps:txbx>
                          <w:txbxContent>
                            <w:p w14:paraId="2F2A0806" w14:textId="77777777" w:rsidR="00A82A8D" w:rsidRDefault="00A82A8D" w:rsidP="00A82A8D">
                              <w:r>
                                <w:rPr>
                                  <w:b/>
                                  <w:sz w:val="26"/>
                                </w:rPr>
                                <w:t xml:space="preserve"> </w:t>
                              </w:r>
                            </w:p>
                          </w:txbxContent>
                        </wps:txbx>
                        <wps:bodyPr horzOverflow="overflow" vert="horz" lIns="0" tIns="0" rIns="0" bIns="0" rtlCol="0">
                          <a:noAutofit/>
                        </wps:bodyPr>
                      </wps:wsp>
                      <wps:wsp>
                        <wps:cNvPr id="5483" name="Rectangle 5483"/>
                        <wps:cNvSpPr/>
                        <wps:spPr>
                          <a:xfrm>
                            <a:off x="0" y="894049"/>
                            <a:ext cx="60856" cy="210808"/>
                          </a:xfrm>
                          <a:prstGeom prst="rect">
                            <a:avLst/>
                          </a:prstGeom>
                          <a:ln>
                            <a:noFill/>
                          </a:ln>
                        </wps:spPr>
                        <wps:txbx>
                          <w:txbxContent>
                            <w:p w14:paraId="7A82A0D3" w14:textId="77777777" w:rsidR="00A82A8D" w:rsidRDefault="00A82A8D" w:rsidP="00A82A8D">
                              <w:r>
                                <w:rPr>
                                  <w:b/>
                                  <w:sz w:val="26"/>
                                </w:rPr>
                                <w:t xml:space="preserve"> </w:t>
                              </w:r>
                            </w:p>
                          </w:txbxContent>
                        </wps:txbx>
                        <wps:bodyPr horzOverflow="overflow" vert="horz" lIns="0" tIns="0" rIns="0" bIns="0" rtlCol="0">
                          <a:noAutofit/>
                        </wps:bodyPr>
                      </wps:wsp>
                      <wps:wsp>
                        <wps:cNvPr id="5514" name="Shape 5514"/>
                        <wps:cNvSpPr/>
                        <wps:spPr>
                          <a:xfrm>
                            <a:off x="976891" y="655320"/>
                            <a:ext cx="457200" cy="472440"/>
                          </a:xfrm>
                          <a:custGeom>
                            <a:avLst/>
                            <a:gdLst/>
                            <a:ahLst/>
                            <a:cxnLst/>
                            <a:rect l="0" t="0" r="0" b="0"/>
                            <a:pathLst>
                              <a:path w="457200" h="472440">
                                <a:moveTo>
                                  <a:pt x="0" y="472440"/>
                                </a:moveTo>
                                <a:lnTo>
                                  <a:pt x="457200" y="472440"/>
                                </a:lnTo>
                                <a:lnTo>
                                  <a:pt x="457200" y="0"/>
                                </a:lnTo>
                                <a:lnTo>
                                  <a:pt x="0" y="0"/>
                                </a:lnTo>
                                <a:close/>
                              </a:path>
                            </a:pathLst>
                          </a:custGeom>
                          <a:ln w="50800" cap="rnd">
                            <a:miter lim="101600"/>
                          </a:ln>
                        </wps:spPr>
                        <wps:style>
                          <a:lnRef idx="1">
                            <a:srgbClr val="000000"/>
                          </a:lnRef>
                          <a:fillRef idx="0">
                            <a:srgbClr val="000000">
                              <a:alpha val="0"/>
                            </a:srgbClr>
                          </a:fillRef>
                          <a:effectRef idx="0">
                            <a:scrgbClr r="0" g="0" b="0"/>
                          </a:effectRef>
                          <a:fontRef idx="none"/>
                        </wps:style>
                        <wps:bodyPr/>
                      </wps:wsp>
                      <wps:wsp>
                        <wps:cNvPr id="5515" name="Shape 5515"/>
                        <wps:cNvSpPr/>
                        <wps:spPr>
                          <a:xfrm>
                            <a:off x="1435615" y="833628"/>
                            <a:ext cx="632460" cy="0"/>
                          </a:xfrm>
                          <a:custGeom>
                            <a:avLst/>
                            <a:gdLst/>
                            <a:ahLst/>
                            <a:cxnLst/>
                            <a:rect l="0" t="0" r="0" b="0"/>
                            <a:pathLst>
                              <a:path w="632460">
                                <a:moveTo>
                                  <a:pt x="0" y="0"/>
                                </a:moveTo>
                                <a:lnTo>
                                  <a:pt x="63246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6" name="Shape 5516"/>
                        <wps:cNvSpPr/>
                        <wps:spPr>
                          <a:xfrm>
                            <a:off x="1435615" y="1011937"/>
                            <a:ext cx="632460" cy="0"/>
                          </a:xfrm>
                          <a:custGeom>
                            <a:avLst/>
                            <a:gdLst/>
                            <a:ahLst/>
                            <a:cxnLst/>
                            <a:rect l="0" t="0" r="0" b="0"/>
                            <a:pathLst>
                              <a:path w="632460">
                                <a:moveTo>
                                  <a:pt x="0" y="0"/>
                                </a:moveTo>
                                <a:lnTo>
                                  <a:pt x="63246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7" name="Shape 5517"/>
                        <wps:cNvSpPr/>
                        <wps:spPr>
                          <a:xfrm>
                            <a:off x="344425" y="833628"/>
                            <a:ext cx="632466" cy="0"/>
                          </a:xfrm>
                          <a:custGeom>
                            <a:avLst/>
                            <a:gdLst/>
                            <a:ahLst/>
                            <a:cxnLst/>
                            <a:rect l="0" t="0" r="0" b="0"/>
                            <a:pathLst>
                              <a:path w="632466">
                                <a:moveTo>
                                  <a:pt x="0" y="0"/>
                                </a:moveTo>
                                <a:lnTo>
                                  <a:pt x="632466"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8" name="Shape 5518"/>
                        <wps:cNvSpPr/>
                        <wps:spPr>
                          <a:xfrm>
                            <a:off x="1149103" y="0"/>
                            <a:ext cx="0" cy="655320"/>
                          </a:xfrm>
                          <a:custGeom>
                            <a:avLst/>
                            <a:gdLst/>
                            <a:ahLst/>
                            <a:cxnLst/>
                            <a:rect l="0" t="0" r="0" b="0"/>
                            <a:pathLst>
                              <a:path h="655320">
                                <a:moveTo>
                                  <a:pt x="0" y="0"/>
                                </a:moveTo>
                                <a:lnTo>
                                  <a:pt x="0" y="65532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19" name="Shape 5519"/>
                        <wps:cNvSpPr/>
                        <wps:spPr>
                          <a:xfrm>
                            <a:off x="344425" y="1011937"/>
                            <a:ext cx="632466" cy="0"/>
                          </a:xfrm>
                          <a:custGeom>
                            <a:avLst/>
                            <a:gdLst/>
                            <a:ahLst/>
                            <a:cxnLst/>
                            <a:rect l="0" t="0" r="0" b="0"/>
                            <a:pathLst>
                              <a:path w="632466">
                                <a:moveTo>
                                  <a:pt x="0" y="0"/>
                                </a:moveTo>
                                <a:lnTo>
                                  <a:pt x="632466" y="0"/>
                                </a:lnTo>
                              </a:path>
                            </a:pathLst>
                          </a:custGeom>
                          <a:ln w="5080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6C97473" id="Group 72098" o:spid="_x0000_s1026" style="width:162.85pt;height:88.8pt;mso-position-horizontal-relative:char;mso-position-vertical-relative:line" coordsize="20680,1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">
                <v:rect id="Rectangle 5481" o:spid="_x0000_s1027" style="position:absolute;top:2097;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" filled="f" stroked="f">
                  <v:textbox inset="0,0,0,0">
                    <w:txbxContent>
                      <w:p w14:paraId="6B12112E" w14:textId="77777777" w:rsidR="00A82A8D" w:rsidRDefault="00A82A8D" w:rsidP="00A82A8D">
                        <w:r>
                          <w:rPr>
                            <w:b/>
                            <w:sz w:val="26"/>
                          </w:rPr>
                          <w:t xml:space="preserve"> </w:t>
                        </w:r>
                      </w:p>
                    </w:txbxContent>
                  </v:textbox>
                </v:rect>
                <v:rect id="Rectangle 5482" o:spid="_x0000_s1028" style="position:absolute;top:5526;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EKs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H/FfXi8CU9ATu4AAAD//wMAUEsBAi0AFAAGAAgAAAAhANvh9svuAAAAhQEAABMAAAAAAAAA&#10;AAAAAAAAAAAAAFtDb250ZW50X1R5cGVzXS54bWxQSwECLQAUAAYACAAAACEAWvQsW78AAAAVAQAA&#10;CwAAAAAAAAAAAAAAAAAfAQAAX3JlbHMvLnJlbHNQSwECLQAUAAYACAAAACEAIwxCrMYAAADdAAAA&#10;DwAAAAAAAAAAAAAAAAAHAgAAZHJzL2Rvd25yZXYueG1sUEsFBgAAAAADAAMAtwAAAPoCAAAAAA==&#10;" filled="f" stroked="f">
                  <v:textbox inset="0,0,0,0">
                    <w:txbxContent>
                      <w:p w14:paraId="2F2A0806" w14:textId="77777777" w:rsidR="00A82A8D" w:rsidRDefault="00A82A8D" w:rsidP="00A82A8D">
                        <w:r>
                          <w:rPr>
                            <w:b/>
                            <w:sz w:val="26"/>
                          </w:rPr>
                          <w:t xml:space="preserve"> </w:t>
                        </w:r>
                      </w:p>
                    </w:txbxContent>
                  </v:textbox>
                </v:rect>
                <v:rect id="Rectangle 5483" o:spid="_x0000_s1029" style="position:absolute;top:8940;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" filled="f" stroked="f">
                  <v:textbox inset="0,0,0,0">
                    <w:txbxContent>
                      <w:p w14:paraId="7A82A0D3" w14:textId="77777777" w:rsidR="00A82A8D" w:rsidRDefault="00A82A8D" w:rsidP="00A82A8D">
                        <w:r>
                          <w:rPr>
                            <w:b/>
                            <w:sz w:val="26"/>
                          </w:rPr>
                          <w:t xml:space="preserve"> </w:t>
                        </w:r>
                      </w:p>
                    </w:txbxContent>
                  </v:textbox>
                </v:rect>
                <v:shape id="Shape 5514" o:spid="_x0000_s1030" style="position:absolute;left:9768;top:6553;width:4572;height:4724;visibility:visible;mso-wrap-style:square;v-text-anchor:top" coordsize="457200,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" path="m,472440r457200,l457200,,,,,472440xe" filled="f" strokeweight="4pt">
                  <v:stroke miterlimit="66585f" joinstyle="miter" endcap="round"/>
                  <v:path arrowok="t" textboxrect="0,0,457200,472440"/>
                </v:shape>
                <v:shape id="Shape 5515" o:spid="_x0000_s1031" style="position:absolute;left:14356;top:8336;width:6324;height:0;visibility:visible;mso-wrap-style:square;v-text-anchor:top" coordsize="632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" path="m,l632460,e" filled="f" strokeweight="4pt">
                  <v:path arrowok="t" textboxrect="0,0,632460,0"/>
                </v:shape>
                <v:shape id="Shape 5516" o:spid="_x0000_s1032" style="position:absolute;left:14356;top:10119;width:6324;height:0;visibility:visible;mso-wrap-style:square;v-text-anchor:top" coordsize="632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" path="m,l632460,e" filled="f" strokeweight="4pt">
                  <v:path arrowok="t" textboxrect="0,0,632460,0"/>
                </v:shape>
                <v:shape id="Shape 5517" o:spid="_x0000_s1033" style="position:absolute;left:3444;top:8336;width:6324;height:0;visibility:visible;mso-wrap-style:square;v-text-anchor:top" coordsize="632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" path="m,l632466,e" filled="f" strokeweight="4pt">
                  <v:path arrowok="t" textboxrect="0,0,632466,0"/>
                </v:shape>
                <v:shape id="Shape 5518" o:spid="_x0000_s1034" style="position:absolute;left:11491;width:0;height:6553;visibility:visible;mso-wrap-style:square;v-text-anchor:top" coordsize="0,655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" path="m,l,655320e" filled="f" strokeweight="4pt">
                  <v:path arrowok="t" textboxrect="0,0,0,655320"/>
                </v:shape>
                <v:shape id="Shape 5519" o:spid="_x0000_s1035" style="position:absolute;left:3444;top:10119;width:6324;height:0;visibility:visible;mso-wrap-style:square;v-text-anchor:top" coordsize="6324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" path="m,l632466,e" filled="f" strokeweight="4pt">
                  <v:path arrowok="t" textboxrect="0,0,632466,0"/>
                </v:shape>
                <w10:anchorlock/>
              </v:group>
            </w:pict>
          </mc:Fallback>
        </mc:AlternateContent>
      </w:r>
    </w:p>
    <w:p w14:paraId="7AA2E302" w14:textId="77777777" w:rsidR="00274BDC" w:rsidRDefault="00274BDC" w:rsidP="00274BDC">
      <w:pPr>
        <w:ind w:right="728"/>
      </w:pPr>
      <w:r>
        <w:t xml:space="preserve">Example 2, Grid Supply Point (GSP) connections with 2 or more transmission circuits </w:t>
      </w:r>
    </w:p>
    <w:p w14:paraId="25DC7455" w14:textId="74B6BB05" w:rsidR="00A82A8D" w:rsidRDefault="004756EC" w:rsidP="00331B99">
      <w:pPr>
        <w:spacing w:after="287"/>
        <w:ind w:left="1262" w:right="728"/>
      </w:pPr>
      <w:r>
        <w:rPr>
          <w:rFonts w:ascii="Calibri" w:eastAsia="Calibri" w:hAnsi="Calibri" w:cs="Calibri"/>
          <w:noProof/>
        </w:rPr>
        <w:lastRenderedPageBreak/>
        <mc:AlternateContent>
          <mc:Choice Requires="wpg">
            <w:drawing>
              <wp:inline distT="0" distB="0" distL="0" distR="0" wp14:anchorId="21319F23" wp14:editId="07B2BFFC">
                <wp:extent cx="2226571" cy="1809755"/>
                <wp:effectExtent l="0" t="0" r="0" b="0"/>
                <wp:docPr id="72100" name="Group 72100"/>
                <wp:cNvGraphicFramePr/>
                <a:graphic xmlns:a="http://schemas.openxmlformats.org/drawingml/2006/main">
                  <a:graphicData uri="http://schemas.microsoft.com/office/word/2010/wordprocessingGroup">
                    <wpg:wgp>
                      <wpg:cNvGrpSpPr/>
                      <wpg:grpSpPr>
                        <a:xfrm>
                          <a:off x="0" y="0"/>
                          <a:ext cx="2226571" cy="1809755"/>
                          <a:chOff x="0" y="0"/>
                          <a:chExt cx="2226571" cy="1809755"/>
                        </a:xfrm>
                      </wpg:grpSpPr>
                      <wps:wsp>
                        <wps:cNvPr id="5490" name="Rectangle 5490"/>
                        <wps:cNvSpPr/>
                        <wps:spPr>
                          <a:xfrm>
                            <a:off x="0" y="0"/>
                            <a:ext cx="46769" cy="161337"/>
                          </a:xfrm>
                          <a:prstGeom prst="rect">
                            <a:avLst/>
                          </a:prstGeom>
                          <a:ln>
                            <a:noFill/>
                          </a:ln>
                        </wps:spPr>
                        <wps:txbx>
                          <w:txbxContent>
                            <w:p w14:paraId="036FB70A" w14:textId="77777777" w:rsidR="004756EC" w:rsidRDefault="004756EC" w:rsidP="004756EC">
                              <w:r>
                                <w:t xml:space="preserve"> </w:t>
                              </w:r>
                            </w:p>
                          </w:txbxContent>
                        </wps:txbx>
                        <wps:bodyPr horzOverflow="overflow" vert="horz" lIns="0" tIns="0" rIns="0" bIns="0" rtlCol="0">
                          <a:noAutofit/>
                        </wps:bodyPr>
                      </wps:wsp>
                      <wps:wsp>
                        <wps:cNvPr id="5491" name="Rectangle 5491"/>
                        <wps:cNvSpPr/>
                        <wps:spPr>
                          <a:xfrm>
                            <a:off x="0" y="146304"/>
                            <a:ext cx="46769" cy="161337"/>
                          </a:xfrm>
                          <a:prstGeom prst="rect">
                            <a:avLst/>
                          </a:prstGeom>
                          <a:ln>
                            <a:noFill/>
                          </a:ln>
                        </wps:spPr>
                        <wps:txbx>
                          <w:txbxContent>
                            <w:p w14:paraId="6FCDA99C" w14:textId="77777777" w:rsidR="004756EC" w:rsidRDefault="004756EC" w:rsidP="004756EC">
                              <w:r>
                                <w:t xml:space="preserve"> </w:t>
                              </w:r>
                            </w:p>
                          </w:txbxContent>
                        </wps:txbx>
                        <wps:bodyPr horzOverflow="overflow" vert="horz" lIns="0" tIns="0" rIns="0" bIns="0" rtlCol="0">
                          <a:noAutofit/>
                        </wps:bodyPr>
                      </wps:wsp>
                      <wps:wsp>
                        <wps:cNvPr id="5492" name="Rectangle 5492"/>
                        <wps:cNvSpPr/>
                        <wps:spPr>
                          <a:xfrm>
                            <a:off x="0" y="292608"/>
                            <a:ext cx="46769" cy="161336"/>
                          </a:xfrm>
                          <a:prstGeom prst="rect">
                            <a:avLst/>
                          </a:prstGeom>
                          <a:ln>
                            <a:noFill/>
                          </a:ln>
                        </wps:spPr>
                        <wps:txbx>
                          <w:txbxContent>
                            <w:p w14:paraId="3FF0C19B" w14:textId="77777777" w:rsidR="004756EC" w:rsidRDefault="004756EC" w:rsidP="004756EC">
                              <w:r>
                                <w:t xml:space="preserve"> </w:t>
                              </w:r>
                            </w:p>
                          </w:txbxContent>
                        </wps:txbx>
                        <wps:bodyPr horzOverflow="overflow" vert="horz" lIns="0" tIns="0" rIns="0" bIns="0" rtlCol="0">
                          <a:noAutofit/>
                        </wps:bodyPr>
                      </wps:wsp>
                      <wps:wsp>
                        <wps:cNvPr id="5493" name="Rectangle 5493"/>
                        <wps:cNvSpPr/>
                        <wps:spPr>
                          <a:xfrm>
                            <a:off x="0" y="437387"/>
                            <a:ext cx="46769" cy="161337"/>
                          </a:xfrm>
                          <a:prstGeom prst="rect">
                            <a:avLst/>
                          </a:prstGeom>
                          <a:ln>
                            <a:noFill/>
                          </a:ln>
                        </wps:spPr>
                        <wps:txbx>
                          <w:txbxContent>
                            <w:p w14:paraId="12401B92" w14:textId="77777777" w:rsidR="004756EC" w:rsidRDefault="004756EC" w:rsidP="004756EC">
                              <w:r>
                                <w:t xml:space="preserve"> </w:t>
                              </w:r>
                            </w:p>
                          </w:txbxContent>
                        </wps:txbx>
                        <wps:bodyPr horzOverflow="overflow" vert="horz" lIns="0" tIns="0" rIns="0" bIns="0" rtlCol="0">
                          <a:noAutofit/>
                        </wps:bodyPr>
                      </wps:wsp>
                      <wps:wsp>
                        <wps:cNvPr id="5494" name="Rectangle 5494"/>
                        <wps:cNvSpPr/>
                        <wps:spPr>
                          <a:xfrm>
                            <a:off x="0" y="583691"/>
                            <a:ext cx="46769" cy="161337"/>
                          </a:xfrm>
                          <a:prstGeom prst="rect">
                            <a:avLst/>
                          </a:prstGeom>
                          <a:ln>
                            <a:noFill/>
                          </a:ln>
                        </wps:spPr>
                        <wps:txbx>
                          <w:txbxContent>
                            <w:p w14:paraId="406E75B9" w14:textId="77777777" w:rsidR="004756EC" w:rsidRDefault="004756EC" w:rsidP="004756EC">
                              <w:r>
                                <w:t xml:space="preserve"> </w:t>
                              </w:r>
                            </w:p>
                          </w:txbxContent>
                        </wps:txbx>
                        <wps:bodyPr horzOverflow="overflow" vert="horz" lIns="0" tIns="0" rIns="0" bIns="0" rtlCol="0">
                          <a:noAutofit/>
                        </wps:bodyPr>
                      </wps:wsp>
                      <wps:wsp>
                        <wps:cNvPr id="5495" name="Rectangle 5495"/>
                        <wps:cNvSpPr/>
                        <wps:spPr>
                          <a:xfrm>
                            <a:off x="0" y="729995"/>
                            <a:ext cx="46769" cy="161336"/>
                          </a:xfrm>
                          <a:prstGeom prst="rect">
                            <a:avLst/>
                          </a:prstGeom>
                          <a:ln>
                            <a:noFill/>
                          </a:ln>
                        </wps:spPr>
                        <wps:txbx>
                          <w:txbxContent>
                            <w:p w14:paraId="68A71132" w14:textId="77777777" w:rsidR="004756EC" w:rsidRDefault="004756EC" w:rsidP="004756EC">
                              <w:r>
                                <w:t xml:space="preserve"> </w:t>
                              </w:r>
                            </w:p>
                          </w:txbxContent>
                        </wps:txbx>
                        <wps:bodyPr horzOverflow="overflow" vert="horz" lIns="0" tIns="0" rIns="0" bIns="0" rtlCol="0">
                          <a:noAutofit/>
                        </wps:bodyPr>
                      </wps:wsp>
                      <wps:wsp>
                        <wps:cNvPr id="5496" name="Rectangle 5496"/>
                        <wps:cNvSpPr/>
                        <wps:spPr>
                          <a:xfrm>
                            <a:off x="0" y="876298"/>
                            <a:ext cx="46769" cy="161337"/>
                          </a:xfrm>
                          <a:prstGeom prst="rect">
                            <a:avLst/>
                          </a:prstGeom>
                          <a:ln>
                            <a:noFill/>
                          </a:ln>
                        </wps:spPr>
                        <wps:txbx>
                          <w:txbxContent>
                            <w:p w14:paraId="6C4BA6F1" w14:textId="77777777" w:rsidR="004756EC" w:rsidRDefault="004756EC" w:rsidP="004756EC">
                              <w:r>
                                <w:t xml:space="preserve"> </w:t>
                              </w:r>
                            </w:p>
                          </w:txbxContent>
                        </wps:txbx>
                        <wps:bodyPr horzOverflow="overflow" vert="horz" lIns="0" tIns="0" rIns="0" bIns="0" rtlCol="0">
                          <a:noAutofit/>
                        </wps:bodyPr>
                      </wps:wsp>
                      <wps:wsp>
                        <wps:cNvPr id="5497" name="Rectangle 5497"/>
                        <wps:cNvSpPr/>
                        <wps:spPr>
                          <a:xfrm>
                            <a:off x="0" y="1022602"/>
                            <a:ext cx="46769" cy="161337"/>
                          </a:xfrm>
                          <a:prstGeom prst="rect">
                            <a:avLst/>
                          </a:prstGeom>
                          <a:ln>
                            <a:noFill/>
                          </a:ln>
                        </wps:spPr>
                        <wps:txbx>
                          <w:txbxContent>
                            <w:p w14:paraId="2D506E74" w14:textId="77777777" w:rsidR="004756EC" w:rsidRDefault="004756EC" w:rsidP="004756EC">
                              <w:r>
                                <w:t xml:space="preserve"> </w:t>
                              </w:r>
                            </w:p>
                          </w:txbxContent>
                        </wps:txbx>
                        <wps:bodyPr horzOverflow="overflow" vert="horz" lIns="0" tIns="0" rIns="0" bIns="0" rtlCol="0">
                          <a:noAutofit/>
                        </wps:bodyPr>
                      </wps:wsp>
                      <wps:wsp>
                        <wps:cNvPr id="5498" name="Rectangle 5498"/>
                        <wps:cNvSpPr/>
                        <wps:spPr>
                          <a:xfrm>
                            <a:off x="0" y="1168906"/>
                            <a:ext cx="46769" cy="161337"/>
                          </a:xfrm>
                          <a:prstGeom prst="rect">
                            <a:avLst/>
                          </a:prstGeom>
                          <a:ln>
                            <a:noFill/>
                          </a:ln>
                        </wps:spPr>
                        <wps:txbx>
                          <w:txbxContent>
                            <w:p w14:paraId="01AA1835" w14:textId="77777777" w:rsidR="004756EC" w:rsidRDefault="004756EC" w:rsidP="004756EC">
                              <w:r>
                                <w:t xml:space="preserve"> </w:t>
                              </w:r>
                            </w:p>
                          </w:txbxContent>
                        </wps:txbx>
                        <wps:bodyPr horzOverflow="overflow" vert="horz" lIns="0" tIns="0" rIns="0" bIns="0" rtlCol="0">
                          <a:noAutofit/>
                        </wps:bodyPr>
                      </wps:wsp>
                      <wps:wsp>
                        <wps:cNvPr id="5499" name="Rectangle 5499"/>
                        <wps:cNvSpPr/>
                        <wps:spPr>
                          <a:xfrm>
                            <a:off x="0" y="1313686"/>
                            <a:ext cx="46769" cy="161337"/>
                          </a:xfrm>
                          <a:prstGeom prst="rect">
                            <a:avLst/>
                          </a:prstGeom>
                          <a:ln>
                            <a:noFill/>
                          </a:ln>
                        </wps:spPr>
                        <wps:txbx>
                          <w:txbxContent>
                            <w:p w14:paraId="756F6857" w14:textId="77777777" w:rsidR="004756EC" w:rsidRDefault="004756EC" w:rsidP="004756EC">
                              <w:r>
                                <w:t xml:space="preserve"> </w:t>
                              </w:r>
                            </w:p>
                          </w:txbxContent>
                        </wps:txbx>
                        <wps:bodyPr horzOverflow="overflow" vert="horz" lIns="0" tIns="0" rIns="0" bIns="0" rtlCol="0">
                          <a:noAutofit/>
                        </wps:bodyPr>
                      </wps:wsp>
                      <wps:wsp>
                        <wps:cNvPr id="5500" name="Rectangle 5500"/>
                        <wps:cNvSpPr/>
                        <wps:spPr>
                          <a:xfrm>
                            <a:off x="0" y="1618716"/>
                            <a:ext cx="60856" cy="210807"/>
                          </a:xfrm>
                          <a:prstGeom prst="rect">
                            <a:avLst/>
                          </a:prstGeom>
                          <a:ln>
                            <a:noFill/>
                          </a:ln>
                        </wps:spPr>
                        <wps:txbx>
                          <w:txbxContent>
                            <w:p w14:paraId="4E02CF90" w14:textId="77777777" w:rsidR="004756EC" w:rsidRDefault="004756EC" w:rsidP="004756EC">
                              <w:r>
                                <w:rPr>
                                  <w:b/>
                                  <w:sz w:val="26"/>
                                </w:rPr>
                                <w:t xml:space="preserve"> </w:t>
                              </w:r>
                            </w:p>
                          </w:txbxContent>
                        </wps:txbx>
                        <wps:bodyPr horzOverflow="overflow" vert="horz" lIns="0" tIns="0" rIns="0" bIns="0" rtlCol="0">
                          <a:noAutofit/>
                        </wps:bodyPr>
                      </wps:wsp>
                      <wps:wsp>
                        <wps:cNvPr id="5523" name="Shape 5523"/>
                        <wps:cNvSpPr/>
                        <wps:spPr>
                          <a:xfrm>
                            <a:off x="879355" y="95255"/>
                            <a:ext cx="620268" cy="541020"/>
                          </a:xfrm>
                          <a:custGeom>
                            <a:avLst/>
                            <a:gdLst/>
                            <a:ahLst/>
                            <a:cxnLst/>
                            <a:rect l="0" t="0" r="0" b="0"/>
                            <a:pathLst>
                              <a:path w="620268" h="541020">
                                <a:moveTo>
                                  <a:pt x="0" y="541020"/>
                                </a:moveTo>
                                <a:lnTo>
                                  <a:pt x="620268" y="541020"/>
                                </a:lnTo>
                                <a:lnTo>
                                  <a:pt x="620268" y="0"/>
                                </a:lnTo>
                                <a:lnTo>
                                  <a:pt x="0" y="0"/>
                                </a:lnTo>
                                <a:close/>
                              </a:path>
                            </a:pathLst>
                          </a:custGeom>
                          <a:ln w="50800" cap="rnd">
                            <a:miter lim="101600"/>
                          </a:ln>
                        </wps:spPr>
                        <wps:style>
                          <a:lnRef idx="1">
                            <a:srgbClr val="000000"/>
                          </a:lnRef>
                          <a:fillRef idx="0">
                            <a:srgbClr val="000000">
                              <a:alpha val="0"/>
                            </a:srgbClr>
                          </a:fillRef>
                          <a:effectRef idx="0">
                            <a:scrgbClr r="0" g="0" b="0"/>
                          </a:effectRef>
                          <a:fontRef idx="none"/>
                        </wps:style>
                        <wps:bodyPr/>
                      </wps:wsp>
                      <wps:wsp>
                        <wps:cNvPr id="5524" name="Shape 5524"/>
                        <wps:cNvSpPr/>
                        <wps:spPr>
                          <a:xfrm>
                            <a:off x="879355" y="790199"/>
                            <a:ext cx="184404" cy="198120"/>
                          </a:xfrm>
                          <a:custGeom>
                            <a:avLst/>
                            <a:gdLst/>
                            <a:ahLst/>
                            <a:cxnLst/>
                            <a:rect l="0" t="0" r="0" b="0"/>
                            <a:pathLst>
                              <a:path w="184404" h="198120">
                                <a:moveTo>
                                  <a:pt x="153924" y="0"/>
                                </a:moveTo>
                                <a:cubicBezTo>
                                  <a:pt x="123444" y="9144"/>
                                  <a:pt x="92964" y="10668"/>
                                  <a:pt x="62484" y="22860"/>
                                </a:cubicBezTo>
                                <a:cubicBezTo>
                                  <a:pt x="39624" y="45720"/>
                                  <a:pt x="16764" y="64008"/>
                                  <a:pt x="6096" y="96012"/>
                                </a:cubicBezTo>
                                <a:cubicBezTo>
                                  <a:pt x="10668" y="172212"/>
                                  <a:pt x="0" y="185928"/>
                                  <a:pt x="67056" y="196596"/>
                                </a:cubicBezTo>
                                <a:cubicBezTo>
                                  <a:pt x="99060" y="195072"/>
                                  <a:pt x="134112" y="198120"/>
                                  <a:pt x="166116" y="192024"/>
                                </a:cubicBezTo>
                                <a:cubicBezTo>
                                  <a:pt x="184404" y="187452"/>
                                  <a:pt x="181356" y="144780"/>
                                  <a:pt x="175260" y="123444"/>
                                </a:cubicBezTo>
                                <a:cubicBezTo>
                                  <a:pt x="167640" y="102108"/>
                                  <a:pt x="112776" y="105156"/>
                                  <a:pt x="109728" y="105156"/>
                                </a:cubicBezTo>
                                <a:cubicBezTo>
                                  <a:pt x="96012" y="106680"/>
                                  <a:pt x="80772" y="108204"/>
                                  <a:pt x="67056" y="109728"/>
                                </a:cubicBezTo>
                                <a:cubicBezTo>
                                  <a:pt x="59436" y="109728"/>
                                  <a:pt x="50292" y="109728"/>
                                  <a:pt x="45720" y="114300"/>
                                </a:cubicBezTo>
                                <a:cubicBezTo>
                                  <a:pt x="41148" y="117348"/>
                                  <a:pt x="42672" y="123444"/>
                                  <a:pt x="41148" y="128016"/>
                                </a:cubicBezTo>
                                <a:cubicBezTo>
                                  <a:pt x="36576" y="134112"/>
                                  <a:pt x="32004" y="140208"/>
                                  <a:pt x="27432" y="146304"/>
                                </a:cubicBezTo>
                                <a:cubicBezTo>
                                  <a:pt x="25908" y="153924"/>
                                  <a:pt x="24384" y="161544"/>
                                  <a:pt x="22860" y="169164"/>
                                </a:cubicBezTo>
                                <a:cubicBezTo>
                                  <a:pt x="21336" y="175260"/>
                                  <a:pt x="19812" y="187452"/>
                                  <a:pt x="19812" y="187452"/>
                                </a:cubicBez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5" name="Shape 5525"/>
                        <wps:cNvSpPr/>
                        <wps:spPr>
                          <a:xfrm>
                            <a:off x="1042423" y="616464"/>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6" name="Shape 5526"/>
                        <wps:cNvSpPr/>
                        <wps:spPr>
                          <a:xfrm>
                            <a:off x="1042423" y="963935"/>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7" name="Shape 5527"/>
                        <wps:cNvSpPr/>
                        <wps:spPr>
                          <a:xfrm>
                            <a:off x="1207015" y="790199"/>
                            <a:ext cx="184404" cy="198120"/>
                          </a:xfrm>
                          <a:custGeom>
                            <a:avLst/>
                            <a:gdLst/>
                            <a:ahLst/>
                            <a:cxnLst/>
                            <a:rect l="0" t="0" r="0" b="0"/>
                            <a:pathLst>
                              <a:path w="184404" h="198120">
                                <a:moveTo>
                                  <a:pt x="153924" y="0"/>
                                </a:moveTo>
                                <a:cubicBezTo>
                                  <a:pt x="123444" y="9144"/>
                                  <a:pt x="92964" y="10668"/>
                                  <a:pt x="62484" y="22860"/>
                                </a:cubicBezTo>
                                <a:cubicBezTo>
                                  <a:pt x="39624" y="45720"/>
                                  <a:pt x="16764" y="64008"/>
                                  <a:pt x="6096" y="96012"/>
                                </a:cubicBezTo>
                                <a:cubicBezTo>
                                  <a:pt x="10668" y="172212"/>
                                  <a:pt x="0" y="185928"/>
                                  <a:pt x="67056" y="196596"/>
                                </a:cubicBezTo>
                                <a:cubicBezTo>
                                  <a:pt x="99060" y="195072"/>
                                  <a:pt x="134112" y="198120"/>
                                  <a:pt x="166116" y="192024"/>
                                </a:cubicBezTo>
                                <a:cubicBezTo>
                                  <a:pt x="184404" y="187452"/>
                                  <a:pt x="181356" y="144780"/>
                                  <a:pt x="175260" y="123444"/>
                                </a:cubicBezTo>
                                <a:cubicBezTo>
                                  <a:pt x="167640" y="102108"/>
                                  <a:pt x="112776" y="105156"/>
                                  <a:pt x="109728" y="105156"/>
                                </a:cubicBezTo>
                                <a:cubicBezTo>
                                  <a:pt x="96012" y="106680"/>
                                  <a:pt x="80772" y="108204"/>
                                  <a:pt x="67056" y="109728"/>
                                </a:cubicBezTo>
                                <a:cubicBezTo>
                                  <a:pt x="59436" y="109728"/>
                                  <a:pt x="50292" y="109728"/>
                                  <a:pt x="45720" y="114300"/>
                                </a:cubicBezTo>
                                <a:cubicBezTo>
                                  <a:pt x="41148" y="117348"/>
                                  <a:pt x="42672" y="123444"/>
                                  <a:pt x="41148" y="128016"/>
                                </a:cubicBezTo>
                                <a:cubicBezTo>
                                  <a:pt x="36576" y="134112"/>
                                  <a:pt x="32004" y="140208"/>
                                  <a:pt x="27432" y="146304"/>
                                </a:cubicBezTo>
                                <a:cubicBezTo>
                                  <a:pt x="25908" y="153924"/>
                                  <a:pt x="24384" y="161544"/>
                                  <a:pt x="22860" y="169164"/>
                                </a:cubicBezTo>
                                <a:cubicBezTo>
                                  <a:pt x="21336" y="175260"/>
                                  <a:pt x="19812" y="187452"/>
                                  <a:pt x="19812" y="187452"/>
                                </a:cubicBez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8" name="Shape 5528"/>
                        <wps:cNvSpPr/>
                        <wps:spPr>
                          <a:xfrm>
                            <a:off x="1370083" y="963935"/>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29" name="Shape 5529"/>
                        <wps:cNvSpPr/>
                        <wps:spPr>
                          <a:xfrm>
                            <a:off x="1370083" y="616464"/>
                            <a:ext cx="1524" cy="173736"/>
                          </a:xfrm>
                          <a:custGeom>
                            <a:avLst/>
                            <a:gdLst/>
                            <a:ahLst/>
                            <a:cxnLst/>
                            <a:rect l="0" t="0" r="0" b="0"/>
                            <a:pathLst>
                              <a:path w="1524" h="173736">
                                <a:moveTo>
                                  <a:pt x="0" y="0"/>
                                </a:moveTo>
                                <a:lnTo>
                                  <a:pt x="1524" y="173736"/>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0" name="Shape 5530"/>
                        <wps:cNvSpPr/>
                        <wps:spPr>
                          <a:xfrm>
                            <a:off x="1536199" y="403103"/>
                            <a:ext cx="690372" cy="0"/>
                          </a:xfrm>
                          <a:custGeom>
                            <a:avLst/>
                            <a:gdLst/>
                            <a:ahLst/>
                            <a:cxnLst/>
                            <a:rect l="0" t="0" r="0" b="0"/>
                            <a:pathLst>
                              <a:path w="690372">
                                <a:moveTo>
                                  <a:pt x="0" y="0"/>
                                </a:moveTo>
                                <a:lnTo>
                                  <a:pt x="690372"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1" name="Shape 5531"/>
                        <wps:cNvSpPr/>
                        <wps:spPr>
                          <a:xfrm>
                            <a:off x="158497" y="403103"/>
                            <a:ext cx="725430" cy="0"/>
                          </a:xfrm>
                          <a:custGeom>
                            <a:avLst/>
                            <a:gdLst/>
                            <a:ahLst/>
                            <a:cxnLst/>
                            <a:rect l="0" t="0" r="0" b="0"/>
                            <a:pathLst>
                              <a:path w="725430">
                                <a:moveTo>
                                  <a:pt x="0" y="0"/>
                                </a:moveTo>
                                <a:lnTo>
                                  <a:pt x="725430" y="0"/>
                                </a:lnTo>
                              </a:path>
                            </a:pathLst>
                          </a:custGeom>
                          <a:ln w="50800" cap="flat">
                            <a:round/>
                          </a:ln>
                        </wps:spPr>
                        <wps:style>
                          <a:lnRef idx="1">
                            <a:srgbClr val="000000"/>
                          </a:lnRef>
                          <a:fillRef idx="0">
                            <a:srgbClr val="000000">
                              <a:alpha val="0"/>
                            </a:srgbClr>
                          </a:fillRef>
                          <a:effectRef idx="0">
                            <a:scrgbClr r="0" g="0" b="0"/>
                          </a:effectRef>
                          <a:fontRef idx="none"/>
                        </wps:style>
                        <wps:bodyPr/>
                      </wps:wsp>
                      <wps:wsp>
                        <wps:cNvPr id="5532" name="Shape 5532"/>
                        <wps:cNvSpPr/>
                        <wps:spPr>
                          <a:xfrm>
                            <a:off x="765055" y="1123955"/>
                            <a:ext cx="800100" cy="685800"/>
                          </a:xfrm>
                          <a:custGeom>
                            <a:avLst/>
                            <a:gdLst/>
                            <a:ahLst/>
                            <a:cxnLst/>
                            <a:rect l="0" t="0" r="0" b="0"/>
                            <a:pathLst>
                              <a:path w="800100" h="685800">
                                <a:moveTo>
                                  <a:pt x="399288" y="0"/>
                                </a:moveTo>
                                <a:cubicBezTo>
                                  <a:pt x="620268" y="0"/>
                                  <a:pt x="800100" y="152400"/>
                                  <a:pt x="800100" y="342900"/>
                                </a:cubicBezTo>
                                <a:cubicBezTo>
                                  <a:pt x="800100" y="531876"/>
                                  <a:pt x="620268" y="685800"/>
                                  <a:pt x="399288" y="685800"/>
                                </a:cubicBezTo>
                                <a:cubicBezTo>
                                  <a:pt x="178308" y="685800"/>
                                  <a:pt x="0" y="531876"/>
                                  <a:pt x="0" y="342900"/>
                                </a:cubicBezTo>
                                <a:cubicBezTo>
                                  <a:pt x="0" y="152400"/>
                                  <a:pt x="178308" y="0"/>
                                  <a:pt x="399288" y="0"/>
                                </a:cubicBezTo>
                                <a:close/>
                              </a:path>
                            </a:pathLst>
                          </a:custGeom>
                          <a:ln w="0" cap="flat">
                            <a:round/>
                          </a:ln>
                        </wps:spPr>
                        <wps:style>
                          <a:lnRef idx="0">
                            <a:srgbClr val="000000">
                              <a:alpha val="0"/>
                            </a:srgbClr>
                          </a:lnRef>
                          <a:fillRef idx="1">
                            <a:srgbClr val="FFFFFF"/>
                          </a:fillRef>
                          <a:effectRef idx="0">
                            <a:scrgbClr r="0" g="0" b="0"/>
                          </a:effectRef>
                          <a:fontRef idx="none"/>
                        </wps:style>
                        <wps:bodyPr/>
                      </wps:wsp>
                      <wps:wsp>
                        <wps:cNvPr id="5533" name="Shape 5533"/>
                        <wps:cNvSpPr/>
                        <wps:spPr>
                          <a:xfrm>
                            <a:off x="765055" y="1123955"/>
                            <a:ext cx="800100" cy="685800"/>
                          </a:xfrm>
                          <a:custGeom>
                            <a:avLst/>
                            <a:gdLst/>
                            <a:ahLst/>
                            <a:cxnLst/>
                            <a:rect l="0" t="0" r="0" b="0"/>
                            <a:pathLst>
                              <a:path w="800100" h="685800">
                                <a:moveTo>
                                  <a:pt x="399288" y="0"/>
                                </a:moveTo>
                                <a:cubicBezTo>
                                  <a:pt x="178308" y="0"/>
                                  <a:pt x="0" y="152400"/>
                                  <a:pt x="0" y="342900"/>
                                </a:cubicBezTo>
                                <a:cubicBezTo>
                                  <a:pt x="0" y="531876"/>
                                  <a:pt x="178308" y="685800"/>
                                  <a:pt x="399288" y="685800"/>
                                </a:cubicBezTo>
                                <a:cubicBezTo>
                                  <a:pt x="620268" y="685800"/>
                                  <a:pt x="800100" y="531876"/>
                                  <a:pt x="800100" y="342900"/>
                                </a:cubicBezTo>
                                <a:cubicBezTo>
                                  <a:pt x="800100" y="152400"/>
                                  <a:pt x="620268" y="0"/>
                                  <a:pt x="399288" y="0"/>
                                </a:cubicBezTo>
                                <a:close/>
                              </a:path>
                            </a:pathLst>
                          </a:custGeom>
                          <a:ln w="50800" cap="rnd">
                            <a:round/>
                          </a:ln>
                        </wps:spPr>
                        <wps:style>
                          <a:lnRef idx="1">
                            <a:srgbClr val="000000"/>
                          </a:lnRef>
                          <a:fillRef idx="0">
                            <a:srgbClr val="000000">
                              <a:alpha val="0"/>
                            </a:srgbClr>
                          </a:fillRef>
                          <a:effectRef idx="0">
                            <a:scrgbClr r="0" g="0" b="0"/>
                          </a:effectRef>
                          <a:fontRef idx="none"/>
                        </wps:style>
                        <wps:bodyPr/>
                      </wps:wsp>
                      <wps:wsp>
                        <wps:cNvPr id="70928" name="Rectangle 70928"/>
                        <wps:cNvSpPr/>
                        <wps:spPr>
                          <a:xfrm>
                            <a:off x="1053090" y="1420254"/>
                            <a:ext cx="254784" cy="145786"/>
                          </a:xfrm>
                          <a:prstGeom prst="rect">
                            <a:avLst/>
                          </a:prstGeom>
                          <a:ln>
                            <a:noFill/>
                          </a:ln>
                        </wps:spPr>
                        <wps:txbx>
                          <w:txbxContent>
                            <w:p w14:paraId="5CE1935D" w14:textId="77777777" w:rsidR="004756EC" w:rsidRDefault="004756EC" w:rsidP="004756EC">
                              <w:r>
                                <w:rPr>
                                  <w:sz w:val="18"/>
                                </w:rPr>
                                <w:t>275</w:t>
                              </w:r>
                            </w:p>
                          </w:txbxContent>
                        </wps:txbx>
                        <wps:bodyPr horzOverflow="overflow" vert="horz" lIns="0" tIns="0" rIns="0" bIns="0" rtlCol="0">
                          <a:noAutofit/>
                        </wps:bodyPr>
                      </wps:wsp>
                      <wps:wsp>
                        <wps:cNvPr id="70929" name="Rectangle 70929"/>
                        <wps:cNvSpPr/>
                        <wps:spPr>
                          <a:xfrm>
                            <a:off x="1245114" y="1420254"/>
                            <a:ext cx="42261" cy="145786"/>
                          </a:xfrm>
                          <a:prstGeom prst="rect">
                            <a:avLst/>
                          </a:prstGeom>
                          <a:ln>
                            <a:noFill/>
                          </a:ln>
                        </wps:spPr>
                        <wps:txbx>
                          <w:txbxContent>
                            <w:p w14:paraId="54DF3EA3" w14:textId="77777777" w:rsidR="004756EC" w:rsidRDefault="004756EC" w:rsidP="004756EC">
                              <w:r>
                                <w:rPr>
                                  <w:sz w:val="18"/>
                                </w:rPr>
                                <w:t xml:space="preserve"> </w:t>
                              </w:r>
                            </w:p>
                          </w:txbxContent>
                        </wps:txbx>
                        <wps:bodyPr horzOverflow="overflow" vert="horz" lIns="0" tIns="0" rIns="0" bIns="0" rtlCol="0">
                          <a:noAutofit/>
                        </wps:bodyPr>
                      </wps:wsp>
                      <wps:wsp>
                        <wps:cNvPr id="5535" name="Rectangle 5535"/>
                        <wps:cNvSpPr/>
                        <wps:spPr>
                          <a:xfrm>
                            <a:off x="1092714" y="1551318"/>
                            <a:ext cx="202743" cy="145787"/>
                          </a:xfrm>
                          <a:prstGeom prst="rect">
                            <a:avLst/>
                          </a:prstGeom>
                          <a:ln>
                            <a:noFill/>
                          </a:ln>
                        </wps:spPr>
                        <wps:txbx>
                          <w:txbxContent>
                            <w:p w14:paraId="1372C39E" w14:textId="77777777" w:rsidR="004756EC" w:rsidRDefault="004756EC" w:rsidP="004756EC">
                              <w:r>
                                <w:rPr>
                                  <w:sz w:val="18"/>
                                </w:rPr>
                                <w:t>KV</w:t>
                              </w:r>
                            </w:p>
                          </w:txbxContent>
                        </wps:txbx>
                        <wps:bodyPr horzOverflow="overflow" vert="horz" lIns="0" tIns="0" rIns="0" bIns="0" rtlCol="0">
                          <a:noAutofit/>
                        </wps:bodyPr>
                      </wps:wsp>
                      <wps:wsp>
                        <wps:cNvPr id="5536" name="Rectangle 5536"/>
                        <wps:cNvSpPr/>
                        <wps:spPr>
                          <a:xfrm>
                            <a:off x="1245114" y="1551318"/>
                            <a:ext cx="42261" cy="145787"/>
                          </a:xfrm>
                          <a:prstGeom prst="rect">
                            <a:avLst/>
                          </a:prstGeom>
                          <a:ln>
                            <a:noFill/>
                          </a:ln>
                        </wps:spPr>
                        <wps:txbx>
                          <w:txbxContent>
                            <w:p w14:paraId="34C7340E" w14:textId="77777777" w:rsidR="004756EC" w:rsidRDefault="004756EC" w:rsidP="004756EC">
                              <w:r>
                                <w:rPr>
                                  <w:sz w:val="18"/>
                                </w:rPr>
                                <w:t xml:space="preserve"> </w:t>
                              </w:r>
                            </w:p>
                          </w:txbxContent>
                        </wps:txbx>
                        <wps:bodyPr horzOverflow="overflow" vert="horz" lIns="0" tIns="0" rIns="0" bIns="0" rtlCol="0">
                          <a:noAutofit/>
                        </wps:bodyPr>
                      </wps:wsp>
                      <wps:wsp>
                        <wps:cNvPr id="70926" name="Rectangle 70926"/>
                        <wps:cNvSpPr/>
                        <wps:spPr>
                          <a:xfrm>
                            <a:off x="1091190" y="274207"/>
                            <a:ext cx="254784" cy="145786"/>
                          </a:xfrm>
                          <a:prstGeom prst="rect">
                            <a:avLst/>
                          </a:prstGeom>
                          <a:ln>
                            <a:noFill/>
                          </a:ln>
                        </wps:spPr>
                        <wps:txbx>
                          <w:txbxContent>
                            <w:p w14:paraId="5924C4A4" w14:textId="77777777" w:rsidR="004756EC" w:rsidRDefault="004756EC" w:rsidP="004756EC">
                              <w:r>
                                <w:rPr>
                                  <w:sz w:val="18"/>
                                </w:rPr>
                                <w:t>400</w:t>
                              </w:r>
                            </w:p>
                          </w:txbxContent>
                        </wps:txbx>
                        <wps:bodyPr horzOverflow="overflow" vert="horz" lIns="0" tIns="0" rIns="0" bIns="0" rtlCol="0">
                          <a:noAutofit/>
                        </wps:bodyPr>
                      </wps:wsp>
                      <wps:wsp>
                        <wps:cNvPr id="70927" name="Rectangle 70927"/>
                        <wps:cNvSpPr/>
                        <wps:spPr>
                          <a:xfrm>
                            <a:off x="1283214" y="274207"/>
                            <a:ext cx="42261" cy="145786"/>
                          </a:xfrm>
                          <a:prstGeom prst="rect">
                            <a:avLst/>
                          </a:prstGeom>
                          <a:ln>
                            <a:noFill/>
                          </a:ln>
                        </wps:spPr>
                        <wps:txbx>
                          <w:txbxContent>
                            <w:p w14:paraId="7298B352" w14:textId="77777777" w:rsidR="004756EC" w:rsidRDefault="004756EC" w:rsidP="004756EC">
                              <w:r>
                                <w:rPr>
                                  <w:sz w:val="18"/>
                                </w:rPr>
                                <w:t xml:space="preserve"> </w:t>
                              </w:r>
                            </w:p>
                          </w:txbxContent>
                        </wps:txbx>
                        <wps:bodyPr horzOverflow="overflow" vert="horz" lIns="0" tIns="0" rIns="0" bIns="0" rtlCol="0">
                          <a:noAutofit/>
                        </wps:bodyPr>
                      </wps:wsp>
                      <wps:wsp>
                        <wps:cNvPr id="5538" name="Rectangle 5538"/>
                        <wps:cNvSpPr/>
                        <wps:spPr>
                          <a:xfrm>
                            <a:off x="1111002" y="406795"/>
                            <a:ext cx="202743" cy="145786"/>
                          </a:xfrm>
                          <a:prstGeom prst="rect">
                            <a:avLst/>
                          </a:prstGeom>
                          <a:ln>
                            <a:noFill/>
                          </a:ln>
                        </wps:spPr>
                        <wps:txbx>
                          <w:txbxContent>
                            <w:p w14:paraId="672458A2" w14:textId="77777777" w:rsidR="004756EC" w:rsidRDefault="004756EC" w:rsidP="004756EC">
                              <w:r>
                                <w:rPr>
                                  <w:sz w:val="18"/>
                                </w:rPr>
                                <w:t>KV</w:t>
                              </w:r>
                            </w:p>
                          </w:txbxContent>
                        </wps:txbx>
                        <wps:bodyPr horzOverflow="overflow" vert="horz" lIns="0" tIns="0" rIns="0" bIns="0" rtlCol="0">
                          <a:noAutofit/>
                        </wps:bodyPr>
                      </wps:wsp>
                      <wps:wsp>
                        <wps:cNvPr id="5539" name="Rectangle 5539"/>
                        <wps:cNvSpPr/>
                        <wps:spPr>
                          <a:xfrm>
                            <a:off x="1263402" y="406795"/>
                            <a:ext cx="42261" cy="145786"/>
                          </a:xfrm>
                          <a:prstGeom prst="rect">
                            <a:avLst/>
                          </a:prstGeom>
                          <a:ln>
                            <a:noFill/>
                          </a:ln>
                        </wps:spPr>
                        <wps:txbx>
                          <w:txbxContent>
                            <w:p w14:paraId="786924D3" w14:textId="77777777" w:rsidR="004756EC" w:rsidRDefault="004756EC" w:rsidP="004756EC">
                              <w:r>
                                <w:rPr>
                                  <w:sz w:val="18"/>
                                </w:rPr>
                                <w:t xml:space="preserve"> </w:t>
                              </w:r>
                            </w:p>
                          </w:txbxContent>
                        </wps:txbx>
                        <wps:bodyPr horzOverflow="overflow" vert="horz" lIns="0" tIns="0" rIns="0" bIns="0" rtlCol="0">
                          <a:noAutofit/>
                        </wps:bodyPr>
                      </wps:wsp>
                    </wpg:wgp>
                  </a:graphicData>
                </a:graphic>
              </wp:inline>
            </w:drawing>
          </mc:Choice>
          <mc:Fallback>
            <w:pict>
              <v:group w14:anchorId="21319F23" id="Group 72100" o:spid="_x0000_s1036" style="width:175.3pt;height:142.5pt;mso-position-horizontal-relative:char;mso-position-vertical-relative:line" coordsize="22265,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">
                <v:rect id="Rectangle 5490" o:spid="_x0000_s1037"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" filled="f" stroked="f">
                  <v:textbox inset="0,0,0,0">
                    <w:txbxContent>
                      <w:p w14:paraId="036FB70A" w14:textId="77777777" w:rsidR="004756EC" w:rsidRDefault="004756EC" w:rsidP="004756EC">
                        <w:r>
                          <w:t xml:space="preserve"> </w:t>
                        </w:r>
                      </w:p>
                    </w:txbxContent>
                  </v:textbox>
                </v:rect>
                <v:rect id="Rectangle 5491" o:spid="_x0000_s1038" style="position:absolute;top:1463;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" filled="f" stroked="f">
                  <v:textbox inset="0,0,0,0">
                    <w:txbxContent>
                      <w:p w14:paraId="6FCDA99C" w14:textId="77777777" w:rsidR="004756EC" w:rsidRDefault="004756EC" w:rsidP="004756EC">
                        <w:r>
                          <w:t xml:space="preserve"> </w:t>
                        </w:r>
                      </w:p>
                    </w:txbxContent>
                  </v:textbox>
                </v:rect>
                <v:rect id="Rectangle 5492" o:spid="_x0000_s1039" style="position:absolute;top:29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" filled="f" stroked="f">
                  <v:textbox inset="0,0,0,0">
                    <w:txbxContent>
                      <w:p w14:paraId="3FF0C19B" w14:textId="77777777" w:rsidR="004756EC" w:rsidRDefault="004756EC" w:rsidP="004756EC">
                        <w:r>
                          <w:t xml:space="preserve"> </w:t>
                        </w:r>
                      </w:p>
                    </w:txbxContent>
                  </v:textbox>
                </v:rect>
                <v:rect id="Rectangle 5493" o:spid="_x0000_s1040" style="position:absolute;top:4373;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" filled="f" stroked="f">
                  <v:textbox inset="0,0,0,0">
                    <w:txbxContent>
                      <w:p w14:paraId="12401B92" w14:textId="77777777" w:rsidR="004756EC" w:rsidRDefault="004756EC" w:rsidP="004756EC">
                        <w:r>
                          <w:t xml:space="preserve"> </w:t>
                        </w:r>
                      </w:p>
                    </w:txbxContent>
                  </v:textbox>
                </v:rect>
                <v:rect id="Rectangle 5494" o:spid="_x0000_s1041" style="position:absolute;top:5836;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" filled="f" stroked="f">
                  <v:textbox inset="0,0,0,0">
                    <w:txbxContent>
                      <w:p w14:paraId="406E75B9" w14:textId="77777777" w:rsidR="004756EC" w:rsidRDefault="004756EC" w:rsidP="004756EC">
                        <w:r>
                          <w:t xml:space="preserve"> </w:t>
                        </w:r>
                      </w:p>
                    </w:txbxContent>
                  </v:textbox>
                </v:rect>
                <v:rect id="Rectangle 5495" o:spid="_x0000_s1042" style="position:absolute;top:7299;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" filled="f" stroked="f">
                  <v:textbox inset="0,0,0,0">
                    <w:txbxContent>
                      <w:p w14:paraId="68A71132" w14:textId="77777777" w:rsidR="004756EC" w:rsidRDefault="004756EC" w:rsidP="004756EC">
                        <w:r>
                          <w:t xml:space="preserve"> </w:t>
                        </w:r>
                      </w:p>
                    </w:txbxContent>
                  </v:textbox>
                </v:rect>
                <v:rect id="Rectangle 5496" o:spid="_x0000_s1043" style="position:absolute;top:8762;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" filled="f" stroked="f">
                  <v:textbox inset="0,0,0,0">
                    <w:txbxContent>
                      <w:p w14:paraId="6C4BA6F1" w14:textId="77777777" w:rsidR="004756EC" w:rsidRDefault="004756EC" w:rsidP="004756EC">
                        <w:r>
                          <w:t xml:space="preserve"> </w:t>
                        </w:r>
                      </w:p>
                    </w:txbxContent>
                  </v:textbox>
                </v:rect>
                <v:rect id="Rectangle 5497" o:spid="_x0000_s1044" style="position:absolute;top:102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" filled="f" stroked="f">
                  <v:textbox inset="0,0,0,0">
                    <w:txbxContent>
                      <w:p w14:paraId="2D506E74" w14:textId="77777777" w:rsidR="004756EC" w:rsidRDefault="004756EC" w:rsidP="004756EC">
                        <w:r>
                          <w:t xml:space="preserve"> </w:t>
                        </w:r>
                      </w:p>
                    </w:txbxContent>
                  </v:textbox>
                </v:rect>
                <v:rect id="Rectangle 5498" o:spid="_x0000_s1045" style="position:absolute;top:1168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" filled="f" stroked="f">
                  <v:textbox inset="0,0,0,0">
                    <w:txbxContent>
                      <w:p w14:paraId="01AA1835" w14:textId="77777777" w:rsidR="004756EC" w:rsidRDefault="004756EC" w:rsidP="004756EC">
                        <w:r>
                          <w:t xml:space="preserve"> </w:t>
                        </w:r>
                      </w:p>
                    </w:txbxContent>
                  </v:textbox>
                </v:rect>
                <v:rect id="Rectangle 5499" o:spid="_x0000_s1046" style="position:absolute;top:13136;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" filled="f" stroked="f">
                  <v:textbox inset="0,0,0,0">
                    <w:txbxContent>
                      <w:p w14:paraId="756F6857" w14:textId="77777777" w:rsidR="004756EC" w:rsidRDefault="004756EC" w:rsidP="004756EC">
                        <w:r>
                          <w:t xml:space="preserve"> </w:t>
                        </w:r>
                      </w:p>
                    </w:txbxContent>
                  </v:textbox>
                </v:rect>
                <v:rect id="Rectangle 5500" o:spid="_x0000_s1047" style="position:absolute;top:16187;width:608;height:2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" filled="f" stroked="f">
                  <v:textbox inset="0,0,0,0">
                    <w:txbxContent>
                      <w:p w14:paraId="4E02CF90" w14:textId="77777777" w:rsidR="004756EC" w:rsidRDefault="004756EC" w:rsidP="004756EC">
                        <w:r>
                          <w:rPr>
                            <w:b/>
                            <w:sz w:val="26"/>
                          </w:rPr>
                          <w:t xml:space="preserve"> </w:t>
                        </w:r>
                      </w:p>
                    </w:txbxContent>
                  </v:textbox>
                </v:rect>
                <v:shape id="Shape 5523" o:spid="_x0000_s1048" style="position:absolute;left:8793;top:952;width:6203;height:5410;visibility:visible;mso-wrap-style:square;v-text-anchor:top" coordsize="620268,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" path="m,541020r620268,l620268,,,,,541020xe" filled="f" strokeweight="4pt">
                  <v:stroke miterlimit="66585f" joinstyle="miter" endcap="round"/>
                  <v:path arrowok="t" textboxrect="0,0,620268,541020"/>
                </v:shape>
                <v:shape id="Shape 5524" o:spid="_x0000_s1049" style="position:absolute;left:8793;top:7901;width:1844;height:1982;visibility:visible;mso-wrap-style:square;v-text-anchor:top" coordsize="18440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" path="m153924,c123444,9144,92964,10668,62484,22860,39624,45720,16764,64008,6096,96012,10668,172212,,185928,67056,196596v32004,-1524,67056,1524,99060,-4572c184404,187452,181356,144780,175260,123444v-7620,-21336,-62484,-18288,-65532,-18288c96012,106680,80772,108204,67056,109728v-7620,,-16764,,-21336,4572c41148,117348,42672,123444,41148,128016v-4572,6096,-9144,12192,-13716,18288c25908,153924,24384,161544,22860,169164v-1524,6096,-3048,18288,-3048,18288e" filled="f" strokeweight="4pt">
                  <v:path arrowok="t" textboxrect="0,0,184404,198120"/>
                </v:shape>
                <v:shape id="Shape 5525" o:spid="_x0000_s1050" style="position:absolute;left:10424;top:6164;width:15;height:1738;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" path="m,l1524,173736e" filled="f" strokeweight="4pt">
                  <v:path arrowok="t" textboxrect="0,0,1524,173736"/>
                </v:shape>
                <v:shape id="Shape 5526" o:spid="_x0000_s1051" style="position:absolute;left:10424;top:9639;width:15;height:1737;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" path="m,l1524,173736e" filled="f" strokeweight="4pt">
                  <v:path arrowok="t" textboxrect="0,0,1524,173736"/>
                </v:shape>
                <v:shape id="Shape 5527" o:spid="_x0000_s1052" style="position:absolute;left:12070;top:7901;width:1844;height:1982;visibility:visible;mso-wrap-style:square;v-text-anchor:top" coordsize="18440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" path="m153924,c123444,9144,92964,10668,62484,22860,39624,45720,16764,64008,6096,96012,10668,172212,,185928,67056,196596v32004,-1524,67056,1524,99060,-4572c184404,187452,181356,144780,175260,123444v-7620,-21336,-62484,-18288,-65532,-18288c96012,106680,80772,108204,67056,109728v-7620,,-16764,,-21336,4572c41148,117348,42672,123444,41148,128016v-4572,6096,-9144,12192,-13716,18288c25908,153924,24384,161544,22860,169164v-1524,6096,-3048,18288,-3048,18288e" filled="f" strokeweight="4pt">
                  <v:path arrowok="t" textboxrect="0,0,184404,198120"/>
                </v:shape>
                <v:shape id="Shape 5528" o:spid="_x0000_s1053" style="position:absolute;left:13700;top:9639;width:16;height:1737;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" path="m,l1524,173736e" filled="f" strokeweight="4pt">
                  <v:path arrowok="t" textboxrect="0,0,1524,173736"/>
                </v:shape>
                <v:shape id="Shape 5529" o:spid="_x0000_s1054" style="position:absolute;left:13700;top:6164;width:16;height:1738;visibility:visible;mso-wrap-style:square;v-text-anchor:top" coordsize="1524,173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" path="m,l1524,173736e" filled="f" strokeweight="4pt">
                  <v:path arrowok="t" textboxrect="0,0,1524,173736"/>
                </v:shape>
                <v:shape id="Shape 5530" o:spid="_x0000_s1055" style="position:absolute;left:15361;top:4031;width:6904;height:0;visibility:visible;mso-wrap-style:square;v-text-anchor:top" coordsize="690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" path="m,l690372,e" filled="f" strokeweight="4pt">
                  <v:path arrowok="t" textboxrect="0,0,690372,0"/>
                </v:shape>
                <v:shape id="Shape 5531" o:spid="_x0000_s1056" style="position:absolute;left:1584;top:4031;width:7255;height:0;visibility:visible;mso-wrap-style:square;v-text-anchor:top" coordsize="725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" path="m,l725430,e" filled="f" strokeweight="4pt">
                  <v:path arrowok="t" textboxrect="0,0,725430,0"/>
                </v:shape>
                <v:shape id="Shape 5532" o:spid="_x0000_s1057" style="position:absolute;left:7650;top:11239;width:8001;height:6858;visibility:visible;mso-wrap-style:square;v-text-anchor:top" coordsize="800100,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" path="m399288,c620268,,800100,152400,800100,342900v,188976,-179832,342900,-400812,342900c178308,685800,,531876,,342900,,152400,178308,,399288,xe" stroked="f" strokeweight="0">
                  <v:path arrowok="t" textboxrect="0,0,800100,685800"/>
                </v:shape>
                <v:shape id="Shape 5533" o:spid="_x0000_s1058" style="position:absolute;left:7650;top:11239;width:8001;height:6858;visibility:visible;mso-wrap-style:square;v-text-anchor:top" coordsize="800100,685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" path="m399288,c178308,,,152400,,342900,,531876,178308,685800,399288,685800v220980,,400812,-153924,400812,-342900c800100,152400,620268,,399288,xe" filled="f" strokeweight="4pt">
                  <v:stroke endcap="round"/>
                  <v:path arrowok="t" textboxrect="0,0,800100,685800"/>
                </v:shape>
                <v:rect id="Rectangle 70928" o:spid="_x0000_s1059" style="position:absolute;left:10530;top:14202;width:2548;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" filled="f" stroked="f">
                  <v:textbox inset="0,0,0,0">
                    <w:txbxContent>
                      <w:p w14:paraId="5CE1935D" w14:textId="77777777" w:rsidR="004756EC" w:rsidRDefault="004756EC" w:rsidP="004756EC">
                        <w:r>
                          <w:rPr>
                            <w:sz w:val="18"/>
                          </w:rPr>
                          <w:t>275</w:t>
                        </w:r>
                      </w:p>
                    </w:txbxContent>
                  </v:textbox>
                </v:rect>
                <v:rect id="Rectangle 70929" o:spid="_x0000_s1060" style="position:absolute;left:12451;top:14202;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" filled="f" stroked="f">
                  <v:textbox inset="0,0,0,0">
                    <w:txbxContent>
                      <w:p w14:paraId="54DF3EA3" w14:textId="77777777" w:rsidR="004756EC" w:rsidRDefault="004756EC" w:rsidP="004756EC">
                        <w:r>
                          <w:rPr>
                            <w:sz w:val="18"/>
                          </w:rPr>
                          <w:t xml:space="preserve"> </w:t>
                        </w:r>
                      </w:p>
                    </w:txbxContent>
                  </v:textbox>
                </v:rect>
                <v:rect id="Rectangle 5535" o:spid="_x0000_s1061" style="position:absolute;left:10927;top:15513;width:2027;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" filled="f" stroked="f">
                  <v:textbox inset="0,0,0,0">
                    <w:txbxContent>
                      <w:p w14:paraId="1372C39E" w14:textId="77777777" w:rsidR="004756EC" w:rsidRDefault="004756EC" w:rsidP="004756EC">
                        <w:r>
                          <w:rPr>
                            <w:sz w:val="18"/>
                          </w:rPr>
                          <w:t>KV</w:t>
                        </w:r>
                      </w:p>
                    </w:txbxContent>
                  </v:textbox>
                </v:rect>
                <v:rect id="Rectangle 5536" o:spid="_x0000_s1062" style="position:absolute;left:12451;top:15513;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" filled="f" stroked="f">
                  <v:textbox inset="0,0,0,0">
                    <w:txbxContent>
                      <w:p w14:paraId="34C7340E" w14:textId="77777777" w:rsidR="004756EC" w:rsidRDefault="004756EC" w:rsidP="004756EC">
                        <w:r>
                          <w:rPr>
                            <w:sz w:val="18"/>
                          </w:rPr>
                          <w:t xml:space="preserve"> </w:t>
                        </w:r>
                      </w:p>
                    </w:txbxContent>
                  </v:textbox>
                </v:rect>
                <v:rect id="Rectangle 70926" o:spid="_x0000_s1063" style="position:absolute;left:10911;top:2742;width:254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" filled="f" stroked="f">
                  <v:textbox inset="0,0,0,0">
                    <w:txbxContent>
                      <w:p w14:paraId="5924C4A4" w14:textId="77777777" w:rsidR="004756EC" w:rsidRDefault="004756EC" w:rsidP="004756EC">
                        <w:r>
                          <w:rPr>
                            <w:sz w:val="18"/>
                          </w:rPr>
                          <w:t>400</w:t>
                        </w:r>
                      </w:p>
                    </w:txbxContent>
                  </v:textbox>
                </v:rect>
                <v:rect id="Rectangle 70927" o:spid="_x0000_s1064" style="position:absolute;left:12832;top:2742;width:422;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" filled="f" stroked="f">
                  <v:textbox inset="0,0,0,0">
                    <w:txbxContent>
                      <w:p w14:paraId="7298B352" w14:textId="77777777" w:rsidR="004756EC" w:rsidRDefault="004756EC" w:rsidP="004756EC">
                        <w:r>
                          <w:rPr>
                            <w:sz w:val="18"/>
                          </w:rPr>
                          <w:t xml:space="preserve"> </w:t>
                        </w:r>
                      </w:p>
                    </w:txbxContent>
                  </v:textbox>
                </v:rect>
                <v:rect id="Rectangle 5538" o:spid="_x0000_s1065" style="position:absolute;left:11110;top:4067;width:2027;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" filled="f" stroked="f">
                  <v:textbox inset="0,0,0,0">
                    <w:txbxContent>
                      <w:p w14:paraId="672458A2" w14:textId="77777777" w:rsidR="004756EC" w:rsidRDefault="004756EC" w:rsidP="004756EC">
                        <w:r>
                          <w:rPr>
                            <w:sz w:val="18"/>
                          </w:rPr>
                          <w:t>KV</w:t>
                        </w:r>
                      </w:p>
                    </w:txbxContent>
                  </v:textbox>
                </v:rect>
                <v:rect id="Rectangle 5539" o:spid="_x0000_s1066" style="position:absolute;left:12634;top:4067;width:422;height:1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" filled="f" stroked="f">
                  <v:textbox inset="0,0,0,0">
                    <w:txbxContent>
                      <w:p w14:paraId="786924D3" w14:textId="77777777" w:rsidR="004756EC" w:rsidRDefault="004756EC" w:rsidP="004756EC">
                        <w:r>
                          <w:rPr>
                            <w:sz w:val="18"/>
                          </w:rPr>
                          <w:t xml:space="preserve"> </w:t>
                        </w:r>
                      </w:p>
                    </w:txbxContent>
                  </v:textbox>
                </v:rect>
                <w10:anchorlock/>
              </v:group>
            </w:pict>
          </mc:Fallback>
        </mc:AlternateContent>
      </w:r>
    </w:p>
    <w:p w14:paraId="2D73F862" w14:textId="77777777" w:rsidR="008E642C" w:rsidRDefault="008E642C" w:rsidP="008E642C">
      <w:pPr>
        <w:ind w:right="728"/>
      </w:pPr>
      <w:r>
        <w:t xml:space="preserve">Example 3, Generator connecting to Multiple MITS </w:t>
      </w:r>
    </w:p>
    <w:p w14:paraId="0058D7FF" w14:textId="36703D07" w:rsidR="004756EC" w:rsidRDefault="006250EC" w:rsidP="00331B99">
      <w:pPr>
        <w:spacing w:after="287"/>
        <w:ind w:left="1262" w:right="728"/>
      </w:pPr>
      <w:r>
        <w:rPr>
          <w:noProof/>
        </w:rPr>
        <w:drawing>
          <wp:inline distT="0" distB="0" distL="0" distR="0" wp14:anchorId="0AE1FE87" wp14:editId="7CF045C5">
            <wp:extent cx="3907536" cy="1821180"/>
            <wp:effectExtent l="0" t="0" r="0" b="0"/>
            <wp:docPr id="5521" name="Picture 5521" descr="A diagram of a work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5521" name="Picture 5521" descr="A diagram of a work diagram&#10;&#10;AI-generated content may be incorrect."/>
                    <pic:cNvPicPr/>
                  </pic:nvPicPr>
                  <pic:blipFill>
                    <a:blip r:embed="rId11"/>
                    <a:stretch>
                      <a:fillRect/>
                    </a:stretch>
                  </pic:blipFill>
                  <pic:spPr>
                    <a:xfrm>
                      <a:off x="0" y="0"/>
                      <a:ext cx="3907536" cy="1821180"/>
                    </a:xfrm>
                    <a:prstGeom prst="rect">
                      <a:avLst/>
                    </a:prstGeom>
                  </pic:spPr>
                </pic:pic>
              </a:graphicData>
            </a:graphic>
          </wp:inline>
        </w:drawing>
      </w:r>
    </w:p>
    <w:p w14:paraId="2E52BF23" w14:textId="77777777" w:rsidR="0079520D" w:rsidRDefault="0079520D">
      <w:pPr>
        <w:pStyle w:val="Heading1Numbered"/>
        <w:numPr>
          <w:ilvl w:val="0"/>
          <w:numId w:val="0"/>
        </w:numPr>
        <w:ind w:left="360"/>
        <w:pPrChange w:id="82" w:author="Paul Mott [NESO]" w:date="2025-07-10T00:38:00Z" w16du:dateUtc="2025-07-09T23:38:00Z">
          <w:pPr>
            <w:pStyle w:val="Heading1"/>
          </w:pPr>
        </w:pPrChange>
      </w:pPr>
      <w:bookmarkStart w:id="83" w:name="_Toc203000628"/>
      <w:r>
        <w:t>Wider</w:t>
      </w:r>
      <w:bookmarkEnd w:id="83"/>
      <w:r>
        <w:t xml:space="preserve">  </w:t>
      </w:r>
    </w:p>
    <w:p w14:paraId="377B6527" w14:textId="77777777" w:rsidR="0079520D" w:rsidRDefault="0079520D" w:rsidP="0079520D">
      <w:pPr>
        <w:ind w:right="728"/>
      </w:pPr>
      <w:r>
        <w:t xml:space="preserve">Both generation and demand drive the requirement for wider transmission investment and therefore the risk of any wider investment being inefficiently incurred should be shared 50/50 between Generation and Consumers. </w:t>
      </w:r>
    </w:p>
    <w:p w14:paraId="38B4B80F" w14:textId="12BF2848" w:rsidR="0079520D" w:rsidRDefault="0079520D" w:rsidP="0079520D">
      <w:pPr>
        <w:spacing w:after="0"/>
      </w:pPr>
      <w:r>
        <w:t>Wider works in this context are the works that are not categorised as Attributable (</w:t>
      </w:r>
      <w:proofErr w:type="spellStart"/>
      <w:r>
        <w:t>ie</w:t>
      </w:r>
      <w:proofErr w:type="spellEnd"/>
      <w:r>
        <w:t xml:space="preserve"> the works on the MITS). </w:t>
      </w:r>
    </w:p>
    <w:p w14:paraId="11EAF238" w14:textId="77777777" w:rsidR="00D649CA" w:rsidRDefault="00D649CA">
      <w:pPr>
        <w:pStyle w:val="Heading1Numbered"/>
        <w:numPr>
          <w:ilvl w:val="0"/>
          <w:numId w:val="0"/>
        </w:numPr>
        <w:ind w:left="360"/>
        <w:pPrChange w:id="84" w:author="Paul Mott [NESO]" w:date="2025-07-10T00:38:00Z" w16du:dateUtc="2025-07-09T23:38:00Z">
          <w:pPr>
            <w:pStyle w:val="Heading1"/>
          </w:pPr>
        </w:pPrChange>
      </w:pPr>
      <w:bookmarkStart w:id="85" w:name="_Toc203000629"/>
      <w:r>
        <w:t>Sharing of Risk</w:t>
      </w:r>
      <w:bookmarkEnd w:id="85"/>
      <w:r>
        <w:t xml:space="preserve"> </w:t>
      </w:r>
    </w:p>
    <w:p w14:paraId="7D5B0D94" w14:textId="77777777" w:rsidR="00D649CA" w:rsidRDefault="00D649CA" w:rsidP="00D649CA">
      <w:pPr>
        <w:pStyle w:val="ListParagraph"/>
        <w:numPr>
          <w:ilvl w:val="0"/>
          <w:numId w:val="26"/>
        </w:numPr>
        <w:spacing w:after="5" w:line="249" w:lineRule="auto"/>
        <w:ind w:right="728"/>
        <w:jc w:val="both"/>
      </w:pPr>
      <w:r>
        <w:t xml:space="preserve">The liability for Attributable works is borne 100% by generation. </w:t>
      </w:r>
    </w:p>
    <w:p w14:paraId="2924F2A9" w14:textId="77777777" w:rsidR="00D649CA" w:rsidRDefault="00D649CA" w:rsidP="00D649CA">
      <w:pPr>
        <w:pStyle w:val="ListParagraph"/>
        <w:numPr>
          <w:ilvl w:val="0"/>
          <w:numId w:val="26"/>
        </w:numPr>
        <w:spacing w:after="5" w:line="249" w:lineRule="auto"/>
        <w:ind w:right="728"/>
        <w:jc w:val="both"/>
      </w:pPr>
      <w:r>
        <w:t xml:space="preserve">The liability for wider system investment is shared 50/50 between generation and consumers. </w:t>
      </w:r>
    </w:p>
    <w:p w14:paraId="6B0996F2" w14:textId="104F41A5" w:rsidR="00D649CA" w:rsidRDefault="00462EEE" w:rsidP="00D649CA">
      <w:pPr>
        <w:spacing w:after="5" w:line="249" w:lineRule="auto"/>
        <w:ind w:right="728"/>
        <w:jc w:val="both"/>
      </w:pPr>
      <w:r>
        <w:rPr>
          <w:noProof/>
        </w:rPr>
        <w:drawing>
          <wp:inline distT="0" distB="0" distL="0" distR="0" wp14:anchorId="4B961774" wp14:editId="577CDC4D">
            <wp:extent cx="2417064" cy="1315212"/>
            <wp:effectExtent l="0" t="0" r="0" b="0"/>
            <wp:docPr id="5623" name="Picture 5623" descr="A green grid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5623" name="Picture 5623" descr="A green grid with white text&#10;&#10;AI-generated content may be incorrect."/>
                    <pic:cNvPicPr/>
                  </pic:nvPicPr>
                  <pic:blipFill>
                    <a:blip r:embed="rId12"/>
                    <a:stretch>
                      <a:fillRect/>
                    </a:stretch>
                  </pic:blipFill>
                  <pic:spPr>
                    <a:xfrm>
                      <a:off x="0" y="0"/>
                      <a:ext cx="2417064" cy="1315212"/>
                    </a:xfrm>
                    <a:prstGeom prst="rect">
                      <a:avLst/>
                    </a:prstGeom>
                  </pic:spPr>
                </pic:pic>
              </a:graphicData>
            </a:graphic>
          </wp:inline>
        </w:drawing>
      </w:r>
    </w:p>
    <w:p w14:paraId="1F8A1AC1" w14:textId="77777777" w:rsidR="00A25242" w:rsidRDefault="00A25242">
      <w:pPr>
        <w:pStyle w:val="Heading1Numbered"/>
        <w:numPr>
          <w:ilvl w:val="0"/>
          <w:numId w:val="0"/>
        </w:numPr>
        <w:ind w:left="360"/>
        <w:pPrChange w:id="86" w:author="Paul Mott [NESO]" w:date="2025-07-10T00:38:00Z" w16du:dateUtc="2025-07-09T23:38:00Z">
          <w:pPr>
            <w:pStyle w:val="Heading1"/>
          </w:pPr>
        </w:pPrChange>
      </w:pPr>
      <w:bookmarkStart w:id="87" w:name="_Toc203000630"/>
      <w:r>
        <w:lastRenderedPageBreak/>
        <w:t>Definitions of Attributable and Enabling</w:t>
      </w:r>
      <w:bookmarkEnd w:id="87"/>
      <w:r>
        <w:t xml:space="preserve"> </w:t>
      </w:r>
    </w:p>
    <w:p w14:paraId="1031315D" w14:textId="77777777" w:rsidR="00A25242" w:rsidRDefault="00A25242" w:rsidP="00A25242">
      <w:pPr>
        <w:spacing w:after="33"/>
        <w:ind w:right="728"/>
      </w:pPr>
      <w:r>
        <w:t>In discussions with customers regarding CUSC Section 15, clarity was sought regarding the differences between Attributable Works, and the Enabling Works that form part of Connect and Manage</w:t>
      </w:r>
      <w:r>
        <w:rPr>
          <w:vertAlign w:val="superscript"/>
        </w:rPr>
        <w:footnoteReference w:id="1"/>
      </w:r>
      <w:r>
        <w:t xml:space="preserve">. </w:t>
      </w:r>
    </w:p>
    <w:p w14:paraId="7DA03912" w14:textId="39C56D8C" w:rsidR="00A25242" w:rsidRDefault="00A25242" w:rsidP="00A25242">
      <w:pPr>
        <w:spacing w:before="120" w:after="0"/>
      </w:pPr>
      <w:r>
        <w:t xml:space="preserve">Enabling Works are the minimum transmission reinforcement works which need to be completed before a generator can be connected to, and given firm access to, the transmission system. This must include criteria to allow the system to be operated in a safe manner and without incurring excessive costs. Attributable Works do not factor in </w:t>
      </w:r>
      <w:proofErr w:type="gramStart"/>
      <w:r>
        <w:t>this criteria</w:t>
      </w:r>
      <w:proofErr w:type="gramEnd"/>
      <w:r>
        <w:t>; for clarity, Enabling Works will be in a Construction Agreement Appendix H and Attributable Works will be in a Construction Agreement Appendix MM.</w:t>
      </w:r>
      <w:r>
        <w:rPr>
          <w:b/>
        </w:rPr>
        <w:t xml:space="preserve"> </w:t>
      </w:r>
    </w:p>
    <w:p w14:paraId="05D59C60" w14:textId="18F9D484" w:rsidR="004B1741" w:rsidRDefault="00A25242" w:rsidP="004B1741">
      <w:pPr>
        <w:spacing w:before="120" w:after="0"/>
        <w:ind w:right="726"/>
      </w:pPr>
      <w:r>
        <w:t xml:space="preserve">In some </w:t>
      </w:r>
      <w:proofErr w:type="gramStart"/>
      <w:r>
        <w:t>cases</w:t>
      </w:r>
      <w:proofErr w:type="gramEnd"/>
      <w:r>
        <w:t xml:space="preserve"> it is likely that the Enabling Works will be the same as the Attributable Works, however in some circumstances (</w:t>
      </w:r>
      <w:proofErr w:type="spellStart"/>
      <w:r>
        <w:t>eg</w:t>
      </w:r>
      <w:proofErr w:type="spellEnd"/>
      <w:r>
        <w:t xml:space="preserve"> long radial parts of the network), Enabling Works may be required to be greater than the works necessary to connect to the MITS. In other circumstances where there is sufficient diversity of operations, it is possible that Enabling Works will be less</w:t>
      </w:r>
      <w:r w:rsidR="004B1741">
        <w:t xml:space="preserve"> than the works necessary to connect to the MITS, and therefore less than the Attributable Works. Examples of Enabling vs. Attributable Works are given on the following page. </w:t>
      </w:r>
    </w:p>
    <w:p w14:paraId="6EDCD59B" w14:textId="77777777" w:rsidR="004B1741" w:rsidRDefault="004B1741" w:rsidP="004B1741">
      <w:pPr>
        <w:spacing w:after="0"/>
        <w:ind w:left="1267"/>
      </w:pPr>
      <w:r>
        <w:rPr>
          <w:b/>
        </w:rPr>
        <w:t xml:space="preserve"> </w:t>
      </w:r>
    </w:p>
    <w:p w14:paraId="547BE583" w14:textId="33883A01" w:rsidR="004B1741" w:rsidRDefault="004B1741" w:rsidP="008A0A35">
      <w:pPr>
        <w:ind w:right="728"/>
      </w:pPr>
      <w:r>
        <w:t>For the avoidance of doubt,</w:t>
      </w:r>
      <w:r>
        <w:rPr>
          <w:b/>
        </w:rPr>
        <w:t xml:space="preserve"> </w:t>
      </w:r>
      <w:r>
        <w:t xml:space="preserve">the definitions of works used in the new arrangements under CUSC Section 15 do not replace or impact the definition of Enabling Works introduced by Connect and Manage. </w:t>
      </w:r>
    </w:p>
    <w:p w14:paraId="3020BB57" w14:textId="5A03EB2A" w:rsidR="004B1741" w:rsidRDefault="004B1741" w:rsidP="004B1741">
      <w:pPr>
        <w:spacing w:after="0"/>
        <w:ind w:left="1267"/>
      </w:pPr>
      <w:r>
        <w:t xml:space="preserve"> </w:t>
      </w:r>
      <w:r w:rsidR="006F7F01">
        <w:rPr>
          <w:noProof/>
        </w:rPr>
        <w:drawing>
          <wp:inline distT="0" distB="0" distL="0" distR="0" wp14:anchorId="636190C2" wp14:editId="74A96A64">
            <wp:extent cx="3332988" cy="1086612"/>
            <wp:effectExtent l="0" t="0" r="0" b="0"/>
            <wp:docPr id="5621" name="Picture 5621" descr="A diagram of a diagram&#10;&#10;AI-generated content may be incorrect."/>
            <wp:cNvGraphicFramePr/>
            <a:graphic xmlns:a="http://schemas.openxmlformats.org/drawingml/2006/main">
              <a:graphicData uri="http://schemas.openxmlformats.org/drawingml/2006/picture">
                <pic:pic xmlns:pic="http://schemas.openxmlformats.org/drawingml/2006/picture">
                  <pic:nvPicPr>
                    <pic:cNvPr id="5621" name="Picture 5621" descr="A diagram of a diagram&#10;&#10;AI-generated content may be incorrect."/>
                    <pic:cNvPicPr/>
                  </pic:nvPicPr>
                  <pic:blipFill>
                    <a:blip r:embed="rId13"/>
                    <a:stretch>
                      <a:fillRect/>
                    </a:stretch>
                  </pic:blipFill>
                  <pic:spPr>
                    <a:xfrm>
                      <a:off x="0" y="0"/>
                      <a:ext cx="3332988" cy="1086612"/>
                    </a:xfrm>
                    <a:prstGeom prst="rect">
                      <a:avLst/>
                    </a:prstGeom>
                  </pic:spPr>
                </pic:pic>
              </a:graphicData>
            </a:graphic>
          </wp:inline>
        </w:drawing>
      </w:r>
    </w:p>
    <w:p w14:paraId="2C5308B1" w14:textId="77777777" w:rsidR="00E531B8" w:rsidRDefault="00E531B8">
      <w:pPr>
        <w:pStyle w:val="Heading1Numbered"/>
        <w:numPr>
          <w:ilvl w:val="0"/>
          <w:numId w:val="0"/>
        </w:numPr>
        <w:ind w:left="360"/>
        <w:pPrChange w:id="88" w:author="Paul Mott [NESO]" w:date="2025-07-10T00:38:00Z" w16du:dateUtc="2025-07-09T23:38:00Z">
          <w:pPr>
            <w:pStyle w:val="Heading1"/>
          </w:pPr>
        </w:pPrChange>
      </w:pPr>
      <w:bookmarkStart w:id="89" w:name="_Toc203000631"/>
      <w:r>
        <w:t>Pre and Post Commissioning</w:t>
      </w:r>
      <w:bookmarkEnd w:id="89"/>
      <w:r>
        <w:t xml:space="preserve">  </w:t>
      </w:r>
    </w:p>
    <w:p w14:paraId="088148D1" w14:textId="77777777" w:rsidR="00E531B8" w:rsidRDefault="00E531B8" w:rsidP="00E531B8">
      <w:pPr>
        <w:ind w:right="728"/>
      </w:pPr>
      <w:r>
        <w:t xml:space="preserve">The aim of the new arrangements in CUSC is to incentivise future generation projects (pre commissioning) to provide notice of cancellation in a timely manner, and for existing generation projects (post commissioning) to provide notice of closure or capacity reduction, in a timely manner. This will enable inefficient transmission investment by the transmission owners to be minimised. </w:t>
      </w:r>
    </w:p>
    <w:p w14:paraId="446A9621" w14:textId="653C86E3" w:rsidR="00E531B8" w:rsidRDefault="00E531B8" w:rsidP="00E531B8">
      <w:pPr>
        <w:ind w:right="728"/>
      </w:pPr>
      <w:r>
        <w:t xml:space="preserve">Both pre and post commissioning generation projects may have an impact on decisions for new Transmission investment. The addition of new generation (pre </w:t>
      </w:r>
      <w:r>
        <w:lastRenderedPageBreak/>
        <w:t xml:space="preserve">commissioning) to the National Electricity Transmission System (NETS), and the closure of existing generation (post commissioning) has an equal and opposite effect on the need for network capacity.  The cancellation of a pre-commissioned Power Station could affect attributable and wider transmission system investment decisions, and the closure of a post-commissioned generation project will only affect new wider transmission system investment decisions. The new arrangements in CUSC focus on information to assist transmission companies to efficiently manage ongoing new investments on the transmission </w:t>
      </w:r>
      <w:proofErr w:type="gramStart"/>
      <w:r>
        <w:t>system, and</w:t>
      </w:r>
      <w:proofErr w:type="gramEnd"/>
      <w:r>
        <w:t xml:space="preserve"> hence avoid under-utilisation of assets. </w:t>
      </w:r>
    </w:p>
    <w:p w14:paraId="480E4269" w14:textId="77777777" w:rsidR="00E531B8" w:rsidRDefault="00E531B8" w:rsidP="00E531B8">
      <w:pPr>
        <w:pStyle w:val="ListParagraph"/>
        <w:numPr>
          <w:ilvl w:val="0"/>
          <w:numId w:val="28"/>
        </w:numPr>
        <w:spacing w:after="5" w:line="249" w:lineRule="auto"/>
        <w:ind w:right="728"/>
        <w:jc w:val="both"/>
      </w:pPr>
      <w:r>
        <w:t xml:space="preserve">The liability for pre-commissioning generation projects takes account of transmission investment for attributable and wider works; and </w:t>
      </w:r>
    </w:p>
    <w:p w14:paraId="6616887D" w14:textId="77777777" w:rsidR="00E531B8" w:rsidRDefault="00E531B8" w:rsidP="00E531B8">
      <w:pPr>
        <w:pStyle w:val="ListParagraph"/>
        <w:numPr>
          <w:ilvl w:val="0"/>
          <w:numId w:val="28"/>
        </w:numPr>
        <w:spacing w:after="5" w:line="249" w:lineRule="auto"/>
        <w:ind w:right="728"/>
        <w:jc w:val="both"/>
      </w:pPr>
      <w:r>
        <w:t xml:space="preserve">The liability for post-commissioning generation projects takes account of the investment for wider works only. </w:t>
      </w:r>
    </w:p>
    <w:p w14:paraId="11E40BE7" w14:textId="1526ACE6" w:rsidR="006F7F01" w:rsidRDefault="00D657B5" w:rsidP="00D657B5">
      <w:pPr>
        <w:spacing w:after="0"/>
        <w:ind w:left="720" w:firstLine="720"/>
      </w:pPr>
      <w:r>
        <w:rPr>
          <w:noProof/>
        </w:rPr>
        <w:drawing>
          <wp:inline distT="0" distB="0" distL="0" distR="0" wp14:anchorId="07C3B50C" wp14:editId="1AAD4CCB">
            <wp:extent cx="2069592" cy="1354836"/>
            <wp:effectExtent l="0" t="0" r="0" b="0"/>
            <wp:docPr id="5672" name="Picture 5672" descr="A blue grid with white text&#10;&#10;AI-generated content may be incorrect."/>
            <wp:cNvGraphicFramePr/>
            <a:graphic xmlns:a="http://schemas.openxmlformats.org/drawingml/2006/main">
              <a:graphicData uri="http://schemas.openxmlformats.org/drawingml/2006/picture">
                <pic:pic xmlns:pic="http://schemas.openxmlformats.org/drawingml/2006/picture">
                  <pic:nvPicPr>
                    <pic:cNvPr id="5672" name="Picture 5672" descr="A blue grid with white text&#10;&#10;AI-generated content may be incorrect."/>
                    <pic:cNvPicPr/>
                  </pic:nvPicPr>
                  <pic:blipFill>
                    <a:blip r:embed="rId14"/>
                    <a:stretch>
                      <a:fillRect/>
                    </a:stretch>
                  </pic:blipFill>
                  <pic:spPr>
                    <a:xfrm>
                      <a:off x="0" y="0"/>
                      <a:ext cx="2069592" cy="1354836"/>
                    </a:xfrm>
                    <a:prstGeom prst="rect">
                      <a:avLst/>
                    </a:prstGeom>
                  </pic:spPr>
                </pic:pic>
              </a:graphicData>
            </a:graphic>
          </wp:inline>
        </w:drawing>
      </w:r>
    </w:p>
    <w:p w14:paraId="23915D19" w14:textId="77777777" w:rsidR="00D657B5" w:rsidRDefault="00D657B5" w:rsidP="00E531B8">
      <w:pPr>
        <w:spacing w:after="0"/>
      </w:pPr>
    </w:p>
    <w:p w14:paraId="30F9AFCC" w14:textId="77777777" w:rsidR="00122573" w:rsidRDefault="00122573" w:rsidP="00122573">
      <w:pPr>
        <w:pStyle w:val="Heading1"/>
        <w:ind w:right="553"/>
      </w:pPr>
      <w:bookmarkStart w:id="90" w:name="_Toc203000632"/>
      <w:r>
        <w:t xml:space="preserve">5. </w:t>
      </w:r>
      <w:r w:rsidRPr="0042180B">
        <w:t>Calculating</w:t>
      </w:r>
      <w:r>
        <w:t xml:space="preserve"> liabilities</w:t>
      </w:r>
      <w:bookmarkEnd w:id="90"/>
      <w:r>
        <w:t xml:space="preserve">  </w:t>
      </w:r>
    </w:p>
    <w:p w14:paraId="1722D9BC" w14:textId="75D9FD60" w:rsidR="00462EEE" w:rsidRDefault="00122573" w:rsidP="00122573">
      <w:pPr>
        <w:spacing w:before="120" w:after="0"/>
      </w:pPr>
      <w:r>
        <w:t>The liabilities for both the Wider and Attributable works are calculated differently. The Wider Liability is generic and covers investment on the wider transmission system. The attributable liability is specific to the local investment driven by the connection of new generation projects. Examples of these are set out below.</w:t>
      </w:r>
    </w:p>
    <w:p w14:paraId="24B28D76" w14:textId="77777777" w:rsidR="00213E92" w:rsidRPr="0042180B" w:rsidRDefault="00213E92">
      <w:pPr>
        <w:pStyle w:val="Heading1Numbered"/>
        <w:numPr>
          <w:ilvl w:val="0"/>
          <w:numId w:val="0"/>
        </w:numPr>
        <w:ind w:left="360"/>
        <w:pPrChange w:id="91" w:author="Paul Mott [NESO]" w:date="2025-07-10T00:38:00Z" w16du:dateUtc="2025-07-09T23:38:00Z">
          <w:pPr>
            <w:pStyle w:val="Heading2"/>
          </w:pPr>
        </w:pPrChange>
      </w:pPr>
      <w:bookmarkStart w:id="92" w:name="_Toc203000633"/>
      <w:r w:rsidRPr="0042180B">
        <w:t>Wider Liability</w:t>
      </w:r>
      <w:bookmarkEnd w:id="92"/>
      <w:r w:rsidRPr="0042180B">
        <w:t xml:space="preserve"> </w:t>
      </w:r>
    </w:p>
    <w:p w14:paraId="70E9AC59" w14:textId="77777777" w:rsidR="00213E92" w:rsidRDefault="00213E92" w:rsidP="00213E92">
      <w:pPr>
        <w:ind w:right="728"/>
      </w:pPr>
      <w:r>
        <w:t xml:space="preserve">The wider liability is a zonal £/MW charge. The charges are to be published annually and are calculated from the apportionment of wider load related and </w:t>
      </w:r>
      <w:proofErr w:type="spellStart"/>
      <w:r>
        <w:t>non load</w:t>
      </w:r>
      <w:proofErr w:type="spellEnd"/>
      <w:r>
        <w:t xml:space="preserve"> related Capex across system boundaries, which are then mapped to generation zones. This process is broken down into the following four steps: </w:t>
      </w:r>
    </w:p>
    <w:p w14:paraId="67E7C61F" w14:textId="5C076239" w:rsidR="00363979" w:rsidRDefault="00213E92" w:rsidP="00213E92">
      <w:pPr>
        <w:spacing w:before="120" w:after="0"/>
      </w:pPr>
      <w:r>
        <w:rPr>
          <w:b/>
        </w:rPr>
        <w:t>Step 1</w:t>
      </w:r>
      <w:r>
        <w:t xml:space="preserve"> - Each Transmission Owner (TO) provide the load related and </w:t>
      </w:r>
      <w:proofErr w:type="spellStart"/>
      <w:r>
        <w:t>non load</w:t>
      </w:r>
      <w:proofErr w:type="spellEnd"/>
      <w:r>
        <w:t xml:space="preserve"> related Capex for the next four years to give the total wider value at risk (VAR).</w:t>
      </w:r>
    </w:p>
    <w:p w14:paraId="01ABCBF3" w14:textId="11ECDE4F" w:rsidR="009B3264" w:rsidRDefault="00572110" w:rsidP="00572110">
      <w:pPr>
        <w:spacing w:before="120" w:after="0"/>
        <w:ind w:firstLine="720"/>
      </w:pPr>
      <w:r>
        <w:rPr>
          <w:noProof/>
        </w:rPr>
        <w:drawing>
          <wp:inline distT="0" distB="0" distL="0" distR="0" wp14:anchorId="471940CF" wp14:editId="4747FF80">
            <wp:extent cx="1406652" cy="891540"/>
            <wp:effectExtent l="0" t="0" r="0" b="0"/>
            <wp:docPr id="6031" name="Picture 6031" descr="A diagram of blue circles&#10;&#10;AI-generated content may be incorrect."/>
            <wp:cNvGraphicFramePr/>
            <a:graphic xmlns:a="http://schemas.openxmlformats.org/drawingml/2006/main">
              <a:graphicData uri="http://schemas.openxmlformats.org/drawingml/2006/picture">
                <pic:pic xmlns:pic="http://schemas.openxmlformats.org/drawingml/2006/picture">
                  <pic:nvPicPr>
                    <pic:cNvPr id="6031" name="Picture 6031" descr="A diagram of blue circles&#10;&#10;AI-generated content may be incorrect."/>
                    <pic:cNvPicPr/>
                  </pic:nvPicPr>
                  <pic:blipFill>
                    <a:blip r:embed="rId15"/>
                    <a:stretch>
                      <a:fillRect/>
                    </a:stretch>
                  </pic:blipFill>
                  <pic:spPr>
                    <a:xfrm>
                      <a:off x="0" y="0"/>
                      <a:ext cx="1406652" cy="891540"/>
                    </a:xfrm>
                    <a:prstGeom prst="rect">
                      <a:avLst/>
                    </a:prstGeom>
                  </pic:spPr>
                </pic:pic>
              </a:graphicData>
            </a:graphic>
          </wp:inline>
        </w:drawing>
      </w:r>
    </w:p>
    <w:p w14:paraId="39002F5C" w14:textId="77777777" w:rsidR="00B15E8B" w:rsidRDefault="00B15E8B" w:rsidP="00B15E8B">
      <w:pPr>
        <w:ind w:right="728"/>
        <w:rPr>
          <w:b/>
        </w:rPr>
      </w:pPr>
    </w:p>
    <w:p w14:paraId="215F5151" w14:textId="21AA93E0" w:rsidR="00B15E8B" w:rsidRDefault="00B15E8B" w:rsidP="00B15E8B">
      <w:pPr>
        <w:ind w:right="728"/>
      </w:pPr>
      <w:r>
        <w:rPr>
          <w:b/>
        </w:rPr>
        <w:t>Step 2</w:t>
      </w:r>
      <w:r>
        <w:t xml:space="preserve"> – The wider VAR is then reduced by two </w:t>
      </w:r>
      <w:proofErr w:type="gramStart"/>
      <w:r>
        <w:t xml:space="preserve">factors </w:t>
      </w:r>
      <w:r w:rsidR="005F1738">
        <w:t>:</w:t>
      </w:r>
      <w:proofErr w:type="gramEnd"/>
    </w:p>
    <w:p w14:paraId="20DA7EB8" w14:textId="77777777" w:rsidR="005F1738" w:rsidRDefault="00B15E8B" w:rsidP="002A3D1B">
      <w:pPr>
        <w:pStyle w:val="ListParagraph"/>
        <w:numPr>
          <w:ilvl w:val="0"/>
          <w:numId w:val="29"/>
        </w:numPr>
        <w:spacing w:after="5" w:line="249" w:lineRule="auto"/>
        <w:ind w:right="728" w:hanging="360"/>
        <w:jc w:val="both"/>
      </w:pPr>
      <w:r>
        <w:t xml:space="preserve">the User Risk Factor (URF) 50%. This factor accounts for the 50/50 share between generation and consumers described in part 4 of this document; and </w:t>
      </w:r>
    </w:p>
    <w:p w14:paraId="11083AC0" w14:textId="51E6DDDE" w:rsidR="00B15E8B" w:rsidRDefault="00B15E8B" w:rsidP="002A3D1B">
      <w:pPr>
        <w:pStyle w:val="ListParagraph"/>
        <w:numPr>
          <w:ilvl w:val="0"/>
          <w:numId w:val="29"/>
        </w:numPr>
        <w:spacing w:after="5" w:line="249" w:lineRule="auto"/>
        <w:ind w:right="728" w:hanging="360"/>
        <w:jc w:val="both"/>
      </w:pPr>
      <w:r>
        <w:t xml:space="preserve">the Global Asset Reuse Factor (GARF) 33%. This value is fixed and represents the transmission assets which a </w:t>
      </w:r>
      <w:proofErr w:type="gramStart"/>
      <w:r>
        <w:t>TO could</w:t>
      </w:r>
      <w:proofErr w:type="gramEnd"/>
      <w:r>
        <w:t xml:space="preserve"> potentially reuse on another project. </w:t>
      </w:r>
    </w:p>
    <w:p w14:paraId="145595B3" w14:textId="77777777" w:rsidR="00572110" w:rsidRDefault="00572110" w:rsidP="009B3264">
      <w:pPr>
        <w:spacing w:before="120" w:after="0"/>
      </w:pPr>
    </w:p>
    <w:p w14:paraId="241C2360" w14:textId="10424E88" w:rsidR="00993D45" w:rsidRDefault="00993D45" w:rsidP="005F1738">
      <w:pPr>
        <w:ind w:right="728"/>
      </w:pPr>
      <w:r>
        <w:rPr>
          <w:b/>
        </w:rPr>
        <w:t>Step 3</w:t>
      </w:r>
      <w:r>
        <w:t xml:space="preserve"> – Remaining VAR is then apportioned by boundaries and mapped to Generation Zones by reference to </w:t>
      </w:r>
      <w:r w:rsidR="00D777D7">
        <w:t xml:space="preserve">the zones used in the electricity </w:t>
      </w:r>
      <w:proofErr w:type="gramStart"/>
      <w:r w:rsidR="00D777D7">
        <w:t>ten year</w:t>
      </w:r>
      <w:proofErr w:type="gramEnd"/>
      <w:r w:rsidR="00D777D7">
        <w:t xml:space="preserve"> statement, ETYS.  </w:t>
      </w:r>
    </w:p>
    <w:p w14:paraId="57AA9A84" w14:textId="77777777" w:rsidR="00F86DA5" w:rsidRDefault="00F86DA5" w:rsidP="005F1738">
      <w:pPr>
        <w:ind w:right="728"/>
      </w:pPr>
    </w:p>
    <w:p w14:paraId="090BCAEA" w14:textId="3BC9375B" w:rsidR="00690136" w:rsidRDefault="00690136" w:rsidP="00690136">
      <w:pPr>
        <w:ind w:right="728"/>
      </w:pPr>
      <w:r>
        <w:rPr>
          <w:b/>
        </w:rPr>
        <w:t>Step 4</w:t>
      </w:r>
      <w:r>
        <w:t xml:space="preserve"> – An annual statement </w:t>
      </w:r>
      <w:r w:rsidR="004C5460">
        <w:t xml:space="preserve">(the </w:t>
      </w:r>
      <w:r w:rsidR="00D777D7" w:rsidRPr="00D777D7">
        <w:t>Wider Cancellation Charge Statement</w:t>
      </w:r>
      <w:r w:rsidR="00D777D7">
        <w:t xml:space="preserve">) </w:t>
      </w:r>
      <w:r>
        <w:t xml:space="preserve">of zonal wider liabilities </w:t>
      </w:r>
      <w:r w:rsidR="00662FA8">
        <w:t xml:space="preserve">by ETYS zone </w:t>
      </w:r>
      <w:r>
        <w:t xml:space="preserve">is published </w:t>
      </w:r>
      <w:r w:rsidR="00D777D7">
        <w:t xml:space="preserve">each January </w:t>
      </w:r>
      <w:r>
        <w:t xml:space="preserve">on the </w:t>
      </w:r>
      <w:r w:rsidR="00662FA8">
        <w:t>NESO</w:t>
      </w:r>
      <w:r>
        <w:t xml:space="preserve"> Website.  </w:t>
      </w:r>
    </w:p>
    <w:p w14:paraId="4D01BA49" w14:textId="4971A0DD" w:rsidR="00662FA8" w:rsidRDefault="00662FA8" w:rsidP="00662FA8">
      <w:pPr>
        <w:ind w:right="728"/>
      </w:pPr>
      <w:r>
        <w:t xml:space="preserve">To summarise, the generic wider liability is a zonal cancellation charge calculated by apportioning each Transmission Owner’s (TO) wider Capex into the zones in the Electricity Ten Year Statement (ETYS). </w:t>
      </w:r>
      <w:r w:rsidR="00604313">
        <w:t xml:space="preserve"> </w:t>
      </w:r>
    </w:p>
    <w:p w14:paraId="473A7421" w14:textId="77777777" w:rsidR="00321681" w:rsidRDefault="00321681" w:rsidP="00321681">
      <w:pPr>
        <w:ind w:right="728"/>
      </w:pPr>
      <w:r>
        <w:t xml:space="preserve">The apportionment of wider Capex to each ETYS zone is based on the following factors. </w:t>
      </w:r>
    </w:p>
    <w:tbl>
      <w:tblPr>
        <w:tblStyle w:val="TableGrid0"/>
        <w:tblW w:w="8647" w:type="dxa"/>
        <w:tblInd w:w="-5" w:type="dxa"/>
        <w:tblCellMar>
          <w:top w:w="32" w:type="dxa"/>
          <w:left w:w="108" w:type="dxa"/>
          <w:right w:w="63" w:type="dxa"/>
        </w:tblCellMar>
        <w:tblLook w:val="04A0" w:firstRow="1" w:lastRow="0" w:firstColumn="1" w:lastColumn="0" w:noHBand="0" w:noVBand="1"/>
      </w:tblPr>
      <w:tblGrid>
        <w:gridCol w:w="2977"/>
        <w:gridCol w:w="2977"/>
        <w:gridCol w:w="2693"/>
      </w:tblGrid>
      <w:tr w:rsidR="008A7945" w14:paraId="4C0CB2AB" w14:textId="77777777" w:rsidTr="008A7945">
        <w:trPr>
          <w:trHeight w:val="240"/>
        </w:trPr>
        <w:tc>
          <w:tcPr>
            <w:tcW w:w="2977" w:type="dxa"/>
            <w:tcBorders>
              <w:top w:val="single" w:sz="4" w:space="0" w:color="000000"/>
              <w:left w:val="single" w:sz="4" w:space="0" w:color="000000"/>
              <w:bottom w:val="single" w:sz="4" w:space="0" w:color="000000"/>
              <w:right w:val="single" w:sz="4" w:space="0" w:color="000000"/>
            </w:tcBorders>
          </w:tcPr>
          <w:p w14:paraId="41A3029F" w14:textId="77777777" w:rsidR="008A7945" w:rsidRDefault="008A7945" w:rsidP="008A7945">
            <w:pPr>
              <w:spacing w:after="0"/>
            </w:pPr>
            <w:r>
              <w:rPr>
                <w:b/>
              </w:rPr>
              <w:t xml:space="preserve">Input </w:t>
            </w:r>
          </w:p>
        </w:tc>
        <w:tc>
          <w:tcPr>
            <w:tcW w:w="2977" w:type="dxa"/>
            <w:tcBorders>
              <w:top w:val="single" w:sz="4" w:space="0" w:color="000000"/>
              <w:left w:val="single" w:sz="4" w:space="0" w:color="000000"/>
              <w:bottom w:val="single" w:sz="4" w:space="0" w:color="000000"/>
              <w:right w:val="single" w:sz="4" w:space="0" w:color="000000"/>
            </w:tcBorders>
          </w:tcPr>
          <w:p w14:paraId="25A87564" w14:textId="77777777" w:rsidR="008A7945" w:rsidRDefault="008A7945" w:rsidP="008A7945">
            <w:pPr>
              <w:spacing w:after="0"/>
            </w:pPr>
            <w:r>
              <w:rPr>
                <w:b/>
              </w:rPr>
              <w:t xml:space="preserve">Source/Fixed Factor </w:t>
            </w:r>
          </w:p>
        </w:tc>
        <w:tc>
          <w:tcPr>
            <w:tcW w:w="2693" w:type="dxa"/>
            <w:tcBorders>
              <w:top w:val="single" w:sz="4" w:space="0" w:color="000000"/>
              <w:left w:val="single" w:sz="4" w:space="0" w:color="000000"/>
              <w:bottom w:val="single" w:sz="4" w:space="0" w:color="000000"/>
              <w:right w:val="single" w:sz="4" w:space="0" w:color="000000"/>
            </w:tcBorders>
          </w:tcPr>
          <w:p w14:paraId="4AAC38D2" w14:textId="77777777" w:rsidR="008A7945" w:rsidRDefault="008A7945" w:rsidP="008A7945">
            <w:pPr>
              <w:spacing w:after="0"/>
            </w:pPr>
            <w:r>
              <w:rPr>
                <w:b/>
              </w:rPr>
              <w:t xml:space="preserve">Description </w:t>
            </w:r>
          </w:p>
        </w:tc>
      </w:tr>
      <w:tr w:rsidR="008A7945" w14:paraId="2F5E62B5" w14:textId="77777777" w:rsidTr="008A7945">
        <w:trPr>
          <w:trHeight w:val="377"/>
        </w:trPr>
        <w:tc>
          <w:tcPr>
            <w:tcW w:w="2977" w:type="dxa"/>
            <w:tcBorders>
              <w:top w:val="single" w:sz="4" w:space="0" w:color="000000"/>
              <w:left w:val="single" w:sz="4" w:space="0" w:color="000000"/>
              <w:bottom w:val="single" w:sz="4" w:space="0" w:color="000000"/>
              <w:right w:val="single" w:sz="4" w:space="0" w:color="000000"/>
            </w:tcBorders>
          </w:tcPr>
          <w:p w14:paraId="1E2F36EB" w14:textId="77777777" w:rsidR="008A7945" w:rsidRDefault="008A7945" w:rsidP="008A7945">
            <w:pPr>
              <w:spacing w:after="0"/>
            </w:pPr>
            <w:r>
              <w:rPr>
                <w:sz w:val="16"/>
              </w:rPr>
              <w:t xml:space="preserve">User Risk Factor  </w:t>
            </w:r>
          </w:p>
        </w:tc>
        <w:tc>
          <w:tcPr>
            <w:tcW w:w="2977" w:type="dxa"/>
            <w:tcBorders>
              <w:top w:val="single" w:sz="4" w:space="0" w:color="000000"/>
              <w:left w:val="single" w:sz="4" w:space="0" w:color="000000"/>
              <w:bottom w:val="single" w:sz="4" w:space="0" w:color="000000"/>
              <w:right w:val="single" w:sz="4" w:space="0" w:color="000000"/>
            </w:tcBorders>
          </w:tcPr>
          <w:p w14:paraId="145AA553" w14:textId="77777777" w:rsidR="008A7945" w:rsidRDefault="008A7945" w:rsidP="008A7945">
            <w:pPr>
              <w:spacing w:after="0"/>
            </w:pPr>
            <w:r>
              <w:rPr>
                <w:sz w:val="16"/>
              </w:rPr>
              <w:t xml:space="preserve">50% </w:t>
            </w:r>
          </w:p>
        </w:tc>
        <w:tc>
          <w:tcPr>
            <w:tcW w:w="2693" w:type="dxa"/>
            <w:tcBorders>
              <w:top w:val="single" w:sz="4" w:space="0" w:color="000000"/>
              <w:left w:val="single" w:sz="4" w:space="0" w:color="000000"/>
              <w:bottom w:val="single" w:sz="4" w:space="0" w:color="000000"/>
              <w:right w:val="single" w:sz="4" w:space="0" w:color="000000"/>
            </w:tcBorders>
          </w:tcPr>
          <w:p w14:paraId="74850D5B" w14:textId="77777777" w:rsidR="008A7945" w:rsidRDefault="008A7945" w:rsidP="008A7945">
            <w:pPr>
              <w:spacing w:after="0"/>
            </w:pPr>
            <w:r>
              <w:rPr>
                <w:sz w:val="16"/>
              </w:rPr>
              <w:t xml:space="preserve">Share of the wider risk between generation and consumers. </w:t>
            </w:r>
          </w:p>
        </w:tc>
      </w:tr>
      <w:tr w:rsidR="008A7945" w14:paraId="72B14055" w14:textId="77777777" w:rsidTr="008A7945">
        <w:trPr>
          <w:trHeight w:val="562"/>
        </w:trPr>
        <w:tc>
          <w:tcPr>
            <w:tcW w:w="2977" w:type="dxa"/>
            <w:tcBorders>
              <w:top w:val="single" w:sz="4" w:space="0" w:color="000000"/>
              <w:left w:val="single" w:sz="4" w:space="0" w:color="000000"/>
              <w:bottom w:val="single" w:sz="4" w:space="0" w:color="000000"/>
              <w:right w:val="single" w:sz="4" w:space="0" w:color="000000"/>
            </w:tcBorders>
          </w:tcPr>
          <w:p w14:paraId="52FD7CF7" w14:textId="77777777" w:rsidR="008A7945" w:rsidRDefault="008A7945" w:rsidP="008A7945">
            <w:pPr>
              <w:spacing w:after="0"/>
            </w:pPr>
            <w:r>
              <w:rPr>
                <w:sz w:val="16"/>
              </w:rPr>
              <w:t xml:space="preserve">Global Asset Reuse Factor </w:t>
            </w:r>
          </w:p>
        </w:tc>
        <w:tc>
          <w:tcPr>
            <w:tcW w:w="2977" w:type="dxa"/>
            <w:tcBorders>
              <w:top w:val="single" w:sz="4" w:space="0" w:color="000000"/>
              <w:left w:val="single" w:sz="4" w:space="0" w:color="000000"/>
              <w:bottom w:val="single" w:sz="4" w:space="0" w:color="000000"/>
              <w:right w:val="single" w:sz="4" w:space="0" w:color="000000"/>
            </w:tcBorders>
          </w:tcPr>
          <w:p w14:paraId="61AFE6F2" w14:textId="77777777" w:rsidR="008A7945" w:rsidRDefault="008A7945" w:rsidP="008A7945">
            <w:pPr>
              <w:spacing w:after="0"/>
            </w:pPr>
            <w:r>
              <w:rPr>
                <w:sz w:val="16"/>
              </w:rPr>
              <w:t xml:space="preserve">33% </w:t>
            </w:r>
          </w:p>
        </w:tc>
        <w:tc>
          <w:tcPr>
            <w:tcW w:w="2693" w:type="dxa"/>
            <w:tcBorders>
              <w:top w:val="single" w:sz="4" w:space="0" w:color="000000"/>
              <w:left w:val="single" w:sz="4" w:space="0" w:color="000000"/>
              <w:bottom w:val="single" w:sz="4" w:space="0" w:color="000000"/>
              <w:right w:val="single" w:sz="4" w:space="0" w:color="000000"/>
            </w:tcBorders>
          </w:tcPr>
          <w:p w14:paraId="343BBC3D" w14:textId="77777777" w:rsidR="008A7945" w:rsidRDefault="008A7945" w:rsidP="008A7945">
            <w:pPr>
              <w:spacing w:after="0"/>
              <w:ind w:right="44"/>
            </w:pPr>
            <w:r>
              <w:rPr>
                <w:sz w:val="16"/>
              </w:rPr>
              <w:t xml:space="preserve">Percentage of the wider transmission assets which a </w:t>
            </w:r>
            <w:proofErr w:type="gramStart"/>
            <w:r>
              <w:rPr>
                <w:sz w:val="16"/>
              </w:rPr>
              <w:t>TO could</w:t>
            </w:r>
            <w:proofErr w:type="gramEnd"/>
            <w:r>
              <w:rPr>
                <w:sz w:val="16"/>
              </w:rPr>
              <w:t xml:space="preserve"> potentially reuse on another project. </w:t>
            </w:r>
          </w:p>
        </w:tc>
      </w:tr>
      <w:tr w:rsidR="008A7945" w14:paraId="6F119BFC" w14:textId="77777777" w:rsidTr="008A7945">
        <w:trPr>
          <w:trHeight w:val="562"/>
        </w:trPr>
        <w:tc>
          <w:tcPr>
            <w:tcW w:w="2977" w:type="dxa"/>
            <w:tcBorders>
              <w:top w:val="single" w:sz="4" w:space="0" w:color="000000"/>
              <w:left w:val="single" w:sz="4" w:space="0" w:color="000000"/>
              <w:bottom w:val="single" w:sz="4" w:space="0" w:color="000000"/>
              <w:right w:val="single" w:sz="4" w:space="0" w:color="000000"/>
            </w:tcBorders>
          </w:tcPr>
          <w:p w14:paraId="14FDE45C" w14:textId="77777777" w:rsidR="008A7945" w:rsidRDefault="008A7945" w:rsidP="008A7945">
            <w:pPr>
              <w:spacing w:after="0"/>
            </w:pPr>
            <w:r>
              <w:rPr>
                <w:sz w:val="16"/>
              </w:rPr>
              <w:t xml:space="preserve">Boundary levels </w:t>
            </w:r>
          </w:p>
        </w:tc>
        <w:tc>
          <w:tcPr>
            <w:tcW w:w="2977" w:type="dxa"/>
            <w:tcBorders>
              <w:top w:val="single" w:sz="4" w:space="0" w:color="000000"/>
              <w:left w:val="single" w:sz="4" w:space="0" w:color="000000"/>
              <w:bottom w:val="single" w:sz="4" w:space="0" w:color="000000"/>
              <w:right w:val="single" w:sz="4" w:space="0" w:color="000000"/>
            </w:tcBorders>
          </w:tcPr>
          <w:p w14:paraId="6B2E4B0D" w14:textId="77777777" w:rsidR="008A7945" w:rsidRDefault="008A7945" w:rsidP="008A7945">
            <w:pPr>
              <w:spacing w:after="0"/>
            </w:pPr>
            <w:r>
              <w:rPr>
                <w:sz w:val="16"/>
              </w:rPr>
              <w:t xml:space="preserve">Nov 12 ETYS </w:t>
            </w:r>
          </w:p>
        </w:tc>
        <w:tc>
          <w:tcPr>
            <w:tcW w:w="2693" w:type="dxa"/>
            <w:tcBorders>
              <w:top w:val="single" w:sz="4" w:space="0" w:color="000000"/>
              <w:left w:val="single" w:sz="4" w:space="0" w:color="000000"/>
              <w:bottom w:val="single" w:sz="4" w:space="0" w:color="000000"/>
              <w:right w:val="single" w:sz="4" w:space="0" w:color="000000"/>
            </w:tcBorders>
          </w:tcPr>
          <w:p w14:paraId="6A022350" w14:textId="77777777" w:rsidR="008A7945" w:rsidRDefault="008A7945" w:rsidP="008A7945">
            <w:pPr>
              <w:spacing w:after="0"/>
              <w:ind w:right="44"/>
            </w:pPr>
            <w:r>
              <w:rPr>
                <w:sz w:val="16"/>
              </w:rPr>
              <w:t xml:space="preserve">Depth of each SYS boundary multiplied by the increase in required capability on that boundary. </w:t>
            </w:r>
          </w:p>
        </w:tc>
      </w:tr>
      <w:tr w:rsidR="008A7945" w14:paraId="70CC1670" w14:textId="77777777" w:rsidTr="008A7945">
        <w:trPr>
          <w:trHeight w:val="379"/>
        </w:trPr>
        <w:tc>
          <w:tcPr>
            <w:tcW w:w="2977" w:type="dxa"/>
            <w:tcBorders>
              <w:top w:val="single" w:sz="4" w:space="0" w:color="000000"/>
              <w:left w:val="single" w:sz="4" w:space="0" w:color="000000"/>
              <w:bottom w:val="single" w:sz="4" w:space="0" w:color="000000"/>
              <w:right w:val="single" w:sz="4" w:space="0" w:color="000000"/>
            </w:tcBorders>
          </w:tcPr>
          <w:p w14:paraId="119A1048" w14:textId="77777777" w:rsidR="008A7945" w:rsidRDefault="008A7945" w:rsidP="008A7945">
            <w:pPr>
              <w:spacing w:after="0"/>
            </w:pPr>
            <w:r>
              <w:rPr>
                <w:sz w:val="16"/>
              </w:rPr>
              <w:t xml:space="preserve">Boundary </w:t>
            </w:r>
            <w:proofErr w:type="spellStart"/>
            <w:proofErr w:type="gramStart"/>
            <w:r>
              <w:rPr>
                <w:sz w:val="16"/>
              </w:rPr>
              <w:t>non compliance</w:t>
            </w:r>
            <w:proofErr w:type="spellEnd"/>
            <w:proofErr w:type="gramEnd"/>
            <w:r>
              <w:rPr>
                <w:sz w:val="16"/>
              </w:rPr>
              <w:t xml:space="preserve"> factors </w:t>
            </w:r>
          </w:p>
        </w:tc>
        <w:tc>
          <w:tcPr>
            <w:tcW w:w="2977" w:type="dxa"/>
            <w:tcBorders>
              <w:top w:val="single" w:sz="4" w:space="0" w:color="000000"/>
              <w:left w:val="single" w:sz="4" w:space="0" w:color="000000"/>
              <w:bottom w:val="single" w:sz="4" w:space="0" w:color="000000"/>
              <w:right w:val="single" w:sz="4" w:space="0" w:color="000000"/>
            </w:tcBorders>
          </w:tcPr>
          <w:p w14:paraId="5E6F45D7" w14:textId="77777777" w:rsidR="008A7945" w:rsidRDefault="008A7945" w:rsidP="008A7945">
            <w:pPr>
              <w:spacing w:after="0"/>
            </w:pPr>
            <w:r>
              <w:rPr>
                <w:sz w:val="16"/>
              </w:rPr>
              <w:t xml:space="preserve">Nov 12 ETYS  </w:t>
            </w:r>
          </w:p>
        </w:tc>
        <w:tc>
          <w:tcPr>
            <w:tcW w:w="2693" w:type="dxa"/>
            <w:tcBorders>
              <w:top w:val="single" w:sz="4" w:space="0" w:color="000000"/>
              <w:left w:val="single" w:sz="4" w:space="0" w:color="000000"/>
              <w:bottom w:val="single" w:sz="4" w:space="0" w:color="000000"/>
              <w:right w:val="single" w:sz="4" w:space="0" w:color="000000"/>
            </w:tcBorders>
          </w:tcPr>
          <w:p w14:paraId="6DD71EF9" w14:textId="77777777" w:rsidR="008A7945" w:rsidRDefault="008A7945" w:rsidP="008A7945">
            <w:pPr>
              <w:spacing w:after="0"/>
            </w:pPr>
            <w:r>
              <w:rPr>
                <w:sz w:val="16"/>
              </w:rPr>
              <w:t xml:space="preserve">Ratio between available capacity and required capability on each boundary. </w:t>
            </w:r>
          </w:p>
        </w:tc>
      </w:tr>
      <w:tr w:rsidR="008A7945" w14:paraId="3213E719" w14:textId="77777777" w:rsidTr="008A7945">
        <w:trPr>
          <w:trHeight w:val="377"/>
        </w:trPr>
        <w:tc>
          <w:tcPr>
            <w:tcW w:w="2977" w:type="dxa"/>
            <w:tcBorders>
              <w:top w:val="single" w:sz="4" w:space="0" w:color="000000"/>
              <w:left w:val="single" w:sz="4" w:space="0" w:color="000000"/>
              <w:bottom w:val="single" w:sz="4" w:space="0" w:color="000000"/>
              <w:right w:val="single" w:sz="4" w:space="0" w:color="000000"/>
            </w:tcBorders>
          </w:tcPr>
          <w:p w14:paraId="6085BAC0" w14:textId="77777777" w:rsidR="008A7945" w:rsidRDefault="008A7945" w:rsidP="008A7945">
            <w:pPr>
              <w:spacing w:after="0"/>
            </w:pPr>
            <w:r>
              <w:rPr>
                <w:sz w:val="16"/>
              </w:rPr>
              <w:t xml:space="preserve">Generation base </w:t>
            </w:r>
          </w:p>
        </w:tc>
        <w:tc>
          <w:tcPr>
            <w:tcW w:w="2977" w:type="dxa"/>
            <w:tcBorders>
              <w:top w:val="single" w:sz="4" w:space="0" w:color="000000"/>
              <w:left w:val="single" w:sz="4" w:space="0" w:color="000000"/>
              <w:bottom w:val="single" w:sz="4" w:space="0" w:color="000000"/>
              <w:right w:val="single" w:sz="4" w:space="0" w:color="000000"/>
            </w:tcBorders>
          </w:tcPr>
          <w:p w14:paraId="055A3F88" w14:textId="77777777" w:rsidR="008A7945" w:rsidRDefault="008A7945" w:rsidP="008A7945">
            <w:pPr>
              <w:spacing w:after="0"/>
            </w:pPr>
            <w:r>
              <w:rPr>
                <w:sz w:val="16"/>
              </w:rPr>
              <w:t xml:space="preserve">Nov 12 Generation Base </w:t>
            </w:r>
          </w:p>
        </w:tc>
        <w:tc>
          <w:tcPr>
            <w:tcW w:w="2693" w:type="dxa"/>
            <w:tcBorders>
              <w:top w:val="single" w:sz="4" w:space="0" w:color="000000"/>
              <w:left w:val="single" w:sz="4" w:space="0" w:color="000000"/>
              <w:bottom w:val="single" w:sz="4" w:space="0" w:color="000000"/>
              <w:right w:val="single" w:sz="4" w:space="0" w:color="000000"/>
            </w:tcBorders>
          </w:tcPr>
          <w:p w14:paraId="7243E778" w14:textId="77777777" w:rsidR="008A7945" w:rsidRDefault="008A7945" w:rsidP="008A7945">
            <w:pPr>
              <w:spacing w:after="0"/>
            </w:pPr>
            <w:r>
              <w:rPr>
                <w:sz w:val="16"/>
              </w:rPr>
              <w:t xml:space="preserve">Current and Future Generation by zone. </w:t>
            </w:r>
          </w:p>
        </w:tc>
      </w:tr>
      <w:tr w:rsidR="008A7945" w14:paraId="01BF7CED" w14:textId="77777777" w:rsidTr="008A7945">
        <w:trPr>
          <w:trHeight w:val="379"/>
        </w:trPr>
        <w:tc>
          <w:tcPr>
            <w:tcW w:w="2977" w:type="dxa"/>
            <w:tcBorders>
              <w:top w:val="single" w:sz="4" w:space="0" w:color="000000"/>
              <w:left w:val="single" w:sz="4" w:space="0" w:color="000000"/>
              <w:bottom w:val="single" w:sz="4" w:space="0" w:color="000000"/>
              <w:right w:val="single" w:sz="4" w:space="0" w:color="000000"/>
            </w:tcBorders>
          </w:tcPr>
          <w:p w14:paraId="40957157" w14:textId="77777777" w:rsidR="008A7945" w:rsidRDefault="008A7945" w:rsidP="008A7945">
            <w:pPr>
              <w:spacing w:after="0"/>
            </w:pPr>
            <w:r>
              <w:rPr>
                <w:sz w:val="16"/>
              </w:rPr>
              <w:t xml:space="preserve">Wider Capex data </w:t>
            </w:r>
          </w:p>
        </w:tc>
        <w:tc>
          <w:tcPr>
            <w:tcW w:w="2977" w:type="dxa"/>
            <w:tcBorders>
              <w:top w:val="single" w:sz="4" w:space="0" w:color="000000"/>
              <w:left w:val="single" w:sz="4" w:space="0" w:color="000000"/>
              <w:bottom w:val="single" w:sz="4" w:space="0" w:color="000000"/>
              <w:right w:val="single" w:sz="4" w:space="0" w:color="000000"/>
            </w:tcBorders>
          </w:tcPr>
          <w:p w14:paraId="4029E67B" w14:textId="77777777" w:rsidR="008A7945" w:rsidRDefault="008A7945" w:rsidP="008A7945">
            <w:pPr>
              <w:spacing w:after="0"/>
            </w:pPr>
            <w:r>
              <w:rPr>
                <w:sz w:val="16"/>
              </w:rPr>
              <w:t xml:space="preserve">April 2012 RIIO T-1  </w:t>
            </w:r>
          </w:p>
        </w:tc>
        <w:tc>
          <w:tcPr>
            <w:tcW w:w="2693" w:type="dxa"/>
            <w:tcBorders>
              <w:top w:val="single" w:sz="4" w:space="0" w:color="000000"/>
              <w:left w:val="single" w:sz="4" w:space="0" w:color="000000"/>
              <w:bottom w:val="single" w:sz="4" w:space="0" w:color="000000"/>
              <w:right w:val="single" w:sz="4" w:space="0" w:color="000000"/>
            </w:tcBorders>
          </w:tcPr>
          <w:p w14:paraId="227BC84A" w14:textId="77777777" w:rsidR="008A7945" w:rsidRDefault="008A7945" w:rsidP="008A7945">
            <w:pPr>
              <w:spacing w:after="0"/>
            </w:pPr>
            <w:r>
              <w:rPr>
                <w:sz w:val="16"/>
              </w:rPr>
              <w:t xml:space="preserve">Sum of TO Capex excluding any attributable works cost.  </w:t>
            </w:r>
          </w:p>
        </w:tc>
      </w:tr>
    </w:tbl>
    <w:p w14:paraId="4D8C5EF0" w14:textId="77777777" w:rsidR="00BD2367" w:rsidRDefault="00BD2367" w:rsidP="008A7945">
      <w:pPr>
        <w:ind w:right="728"/>
      </w:pPr>
    </w:p>
    <w:p w14:paraId="69365C39" w14:textId="17A443FC" w:rsidR="006953A5" w:rsidRDefault="006953A5" w:rsidP="0042180B">
      <w:pPr>
        <w:pStyle w:val="Heading2"/>
      </w:pPr>
      <w:bookmarkStart w:id="93" w:name="_Toc203000634"/>
      <w:r>
        <w:lastRenderedPageBreak/>
        <w:t>Attributable Liability</w:t>
      </w:r>
      <w:bookmarkEnd w:id="93"/>
      <w:r>
        <w:t xml:space="preserve"> </w:t>
      </w:r>
    </w:p>
    <w:p w14:paraId="657CF3D6" w14:textId="3B031DDB" w:rsidR="006953A5" w:rsidRDefault="006953A5" w:rsidP="006953A5">
      <w:pPr>
        <w:ind w:right="728"/>
      </w:pPr>
      <w:r>
        <w:t xml:space="preserve">The Attributable liability will be calculated bi-annually and will be specific to the components that make up the attributable works.  Components </w:t>
      </w:r>
      <w:proofErr w:type="gramStart"/>
      <w:r>
        <w:t>are considered to be</w:t>
      </w:r>
      <w:proofErr w:type="gramEnd"/>
      <w:r>
        <w:t xml:space="preserve"> substations or lengths of cable or overhead line between substations (and not the individual assets making up that component). The process is broken down in the steps below</w:t>
      </w:r>
      <w:r w:rsidR="00607B5C">
        <w:t>:</w:t>
      </w:r>
    </w:p>
    <w:p w14:paraId="0F461219" w14:textId="77777777" w:rsidR="00A75270" w:rsidRDefault="00A75270" w:rsidP="00A75270">
      <w:pPr>
        <w:ind w:right="728"/>
      </w:pPr>
      <w:r>
        <w:rPr>
          <w:b/>
        </w:rPr>
        <w:t>Step 1</w:t>
      </w:r>
      <w:r>
        <w:t xml:space="preserve"> - Each Transmission Owner (TO) provide for each component, the total Capex estimate and the current estimate of cancellation amount for the next </w:t>
      </w:r>
      <w:proofErr w:type="gramStart"/>
      <w:r>
        <w:t>6 month</w:t>
      </w:r>
      <w:proofErr w:type="gramEnd"/>
      <w:r>
        <w:t xml:space="preserve"> security period to give the total Value at Risk (VAR) per component. </w:t>
      </w:r>
    </w:p>
    <w:p w14:paraId="0E30F4B2" w14:textId="77777777" w:rsidR="00A75270" w:rsidRDefault="00A75270" w:rsidP="00A75270">
      <w:pPr>
        <w:spacing w:after="0"/>
        <w:ind w:left="1267"/>
      </w:pPr>
      <w:r>
        <w:t xml:space="preserve"> </w:t>
      </w:r>
    </w:p>
    <w:p w14:paraId="0727F934" w14:textId="77777777" w:rsidR="00A75270" w:rsidRDefault="00A75270" w:rsidP="00A75270">
      <w:pPr>
        <w:spacing w:after="286"/>
        <w:ind w:right="728"/>
      </w:pPr>
      <w:r>
        <w:rPr>
          <w:b/>
        </w:rPr>
        <w:t xml:space="preserve">Step 2 </w:t>
      </w:r>
      <w:r>
        <w:t xml:space="preserve">– The Attributable VAR for each component is then reduced by 3 Factors (where appropriate). </w:t>
      </w:r>
    </w:p>
    <w:p w14:paraId="2995BA01" w14:textId="77777777" w:rsidR="00750762" w:rsidRDefault="00750762" w:rsidP="0042180B">
      <w:pPr>
        <w:pStyle w:val="Heading3"/>
      </w:pPr>
      <w:bookmarkStart w:id="94" w:name="_Toc203000635"/>
      <w:r>
        <w:t>Strategic Investment Factor (SIF)</w:t>
      </w:r>
      <w:bookmarkEnd w:id="94"/>
      <w:r>
        <w:t xml:space="preserve"> </w:t>
      </w:r>
    </w:p>
    <w:p w14:paraId="700D7B46" w14:textId="2728B91F" w:rsidR="00750762" w:rsidRDefault="00750762" w:rsidP="00750762">
      <w:pPr>
        <w:ind w:right="728"/>
      </w:pPr>
      <w:r>
        <w:t xml:space="preserve">This factor limits the attributable liability to the proportion of the investment that the generator has triggered. This factor ensures the generator isn’t liable for more than their proportion should the TO build a component with greater capability than the generator requires. This also removes the volatility of previous sharing arrangements, where the actions of another generator could significantly impact the liability of another generator.  </w:t>
      </w:r>
    </w:p>
    <w:p w14:paraId="503F0E23" w14:textId="60529B39" w:rsidR="00750762" w:rsidRDefault="00750762" w:rsidP="00750762">
      <w:pPr>
        <w:spacing w:after="0"/>
        <w:ind w:left="1267"/>
      </w:pPr>
      <w:r>
        <w:t xml:space="preserve">    </w:t>
      </w:r>
    </w:p>
    <w:p w14:paraId="1E0E2929" w14:textId="77777777" w:rsidR="00750762" w:rsidRDefault="00750762" w:rsidP="00750762">
      <w:pPr>
        <w:tabs>
          <w:tab w:val="center" w:pos="1267"/>
          <w:tab w:val="center" w:pos="3183"/>
        </w:tabs>
        <w:spacing w:after="0"/>
      </w:pPr>
      <w:r>
        <w:rPr>
          <w:rFonts w:ascii="Calibri" w:eastAsia="Calibri" w:hAnsi="Calibri" w:cs="Calibri"/>
        </w:rPr>
        <w:tab/>
      </w:r>
      <w:r>
        <w:rPr>
          <w:sz w:val="31"/>
          <w:vertAlign w:val="superscript"/>
        </w:rPr>
        <w:t xml:space="preserve"> </w:t>
      </w:r>
      <w:r>
        <w:rPr>
          <w:sz w:val="31"/>
          <w:vertAlign w:val="superscript"/>
        </w:rPr>
        <w:tab/>
      </w:r>
      <w:r>
        <w:rPr>
          <w:rFonts w:ascii="Times New Roman" w:eastAsia="Times New Roman" w:hAnsi="Times New Roman" w:cs="Times New Roman"/>
          <w:i/>
        </w:rPr>
        <w:t>SIF</w:t>
      </w:r>
      <w:r>
        <w:rPr>
          <w:rFonts w:ascii="Segoe UI Symbol" w:eastAsia="Segoe UI Symbol" w:hAnsi="Segoe UI Symbol" w:cs="Segoe UI Symbol"/>
          <w:sz w:val="34"/>
          <w:vertAlign w:val="subscript"/>
        </w:rPr>
        <w:t xml:space="preserve">= </w:t>
      </w:r>
      <w:proofErr w:type="spellStart"/>
      <w:r>
        <w:rPr>
          <w:rFonts w:ascii="Times New Roman" w:eastAsia="Times New Roman" w:hAnsi="Times New Roman" w:cs="Times New Roman"/>
          <w:i/>
        </w:rPr>
        <w:t>Generator</w:t>
      </w:r>
      <w:r>
        <w:rPr>
          <w:rFonts w:ascii="Times New Roman" w:eastAsia="Times New Roman" w:hAnsi="Times New Roman" w:cs="Times New Roman"/>
        </w:rPr>
        <w:t>_</w:t>
      </w:r>
      <w:r>
        <w:rPr>
          <w:rFonts w:ascii="Times New Roman" w:eastAsia="Times New Roman" w:hAnsi="Times New Roman" w:cs="Times New Roman"/>
          <w:i/>
        </w:rPr>
        <w:t>Capabilty</w:t>
      </w:r>
      <w:proofErr w:type="spellEnd"/>
      <w:r>
        <w:rPr>
          <w:rFonts w:ascii="Times New Roman" w:eastAsia="Times New Roman" w:hAnsi="Times New Roman" w:cs="Times New Roman"/>
        </w:rPr>
        <w:t>_(</w:t>
      </w:r>
      <w:r>
        <w:rPr>
          <w:rFonts w:ascii="Times New Roman" w:eastAsia="Times New Roman" w:hAnsi="Times New Roman" w:cs="Times New Roman"/>
          <w:i/>
        </w:rPr>
        <w:t>MW</w:t>
      </w:r>
      <w:r>
        <w:rPr>
          <w:rFonts w:ascii="Times New Roman" w:eastAsia="Times New Roman" w:hAnsi="Times New Roman" w:cs="Times New Roman"/>
        </w:rPr>
        <w:t>)</w:t>
      </w:r>
    </w:p>
    <w:p w14:paraId="204DD892" w14:textId="77777777" w:rsidR="00750762" w:rsidRDefault="00750762" w:rsidP="00750762">
      <w:pPr>
        <w:spacing w:after="78"/>
        <w:ind w:left="2174"/>
      </w:pPr>
      <w:r>
        <w:rPr>
          <w:rFonts w:ascii="Calibri" w:eastAsia="Calibri" w:hAnsi="Calibri" w:cs="Calibri"/>
          <w:noProof/>
        </w:rPr>
        <mc:AlternateContent>
          <mc:Choice Requires="wpg">
            <w:drawing>
              <wp:inline distT="0" distB="0" distL="0" distR="0" wp14:anchorId="1A6685C7" wp14:editId="6A26E00F">
                <wp:extent cx="1638292" cy="5340"/>
                <wp:effectExtent l="0" t="0" r="0" b="0"/>
                <wp:docPr id="71850" name="Group 71850"/>
                <wp:cNvGraphicFramePr/>
                <a:graphic xmlns:a="http://schemas.openxmlformats.org/drawingml/2006/main">
                  <a:graphicData uri="http://schemas.microsoft.com/office/word/2010/wordprocessingGroup">
                    <wpg:wgp>
                      <wpg:cNvGrpSpPr/>
                      <wpg:grpSpPr>
                        <a:xfrm>
                          <a:off x="0" y="0"/>
                          <a:ext cx="1638292" cy="5340"/>
                          <a:chOff x="0" y="0"/>
                          <a:chExt cx="1638292" cy="5340"/>
                        </a:xfrm>
                      </wpg:grpSpPr>
                      <wps:wsp>
                        <wps:cNvPr id="6444" name="Shape 6444"/>
                        <wps:cNvSpPr/>
                        <wps:spPr>
                          <a:xfrm>
                            <a:off x="0" y="0"/>
                            <a:ext cx="1638292" cy="0"/>
                          </a:xfrm>
                          <a:custGeom>
                            <a:avLst/>
                            <a:gdLst/>
                            <a:ahLst/>
                            <a:cxnLst/>
                            <a:rect l="0" t="0" r="0" b="0"/>
                            <a:pathLst>
                              <a:path w="1638292">
                                <a:moveTo>
                                  <a:pt x="0" y="0"/>
                                </a:moveTo>
                                <a:lnTo>
                                  <a:pt x="1638292" y="0"/>
                                </a:lnTo>
                              </a:path>
                            </a:pathLst>
                          </a:custGeom>
                          <a:ln w="5340"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A5AD661" id="Group 71850" o:spid="_x0000_s1026" style="width:129pt;height:.4pt;mso-position-horizontal-relative:char;mso-position-vertical-relative:line" coordsize="1638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">
                <v:shape id="Shape 6444" o:spid="_x0000_s1027" style="position:absolute;width:16382;height:0;visibility:visible;mso-wrap-style:square;v-text-anchor:top" coordsize="1638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" path="m,l1638292,e" filled="f" strokeweight=".14833mm">
                  <v:stroke endcap="round"/>
                  <v:path arrowok="t" textboxrect="0,0,1638292,0"/>
                </v:shape>
                <w10:anchorlock/>
              </v:group>
            </w:pict>
          </mc:Fallback>
        </mc:AlternateContent>
      </w:r>
    </w:p>
    <w:p w14:paraId="657A283C" w14:textId="77777777" w:rsidR="00750762" w:rsidRDefault="00750762" w:rsidP="00750762">
      <w:pPr>
        <w:tabs>
          <w:tab w:val="center" w:pos="1267"/>
          <w:tab w:val="center" w:pos="3466"/>
        </w:tabs>
        <w:spacing w:after="0"/>
      </w:pPr>
      <w:r>
        <w:rPr>
          <w:rFonts w:ascii="Calibri" w:eastAsia="Calibri" w:hAnsi="Calibri" w:cs="Calibri"/>
        </w:rPr>
        <w:tab/>
      </w:r>
      <w:r>
        <w:t xml:space="preserve"> </w:t>
      </w:r>
      <w:r>
        <w:tab/>
      </w:r>
      <w:proofErr w:type="spellStart"/>
      <w:r>
        <w:rPr>
          <w:rFonts w:ascii="Times New Roman" w:eastAsia="Times New Roman" w:hAnsi="Times New Roman" w:cs="Times New Roman"/>
          <w:i/>
        </w:rPr>
        <w:t>Component</w:t>
      </w:r>
      <w:r>
        <w:rPr>
          <w:rFonts w:ascii="Times New Roman" w:eastAsia="Times New Roman" w:hAnsi="Times New Roman" w:cs="Times New Roman"/>
        </w:rPr>
        <w:t>_</w:t>
      </w:r>
      <w:r>
        <w:rPr>
          <w:rFonts w:ascii="Times New Roman" w:eastAsia="Times New Roman" w:hAnsi="Times New Roman" w:cs="Times New Roman"/>
          <w:i/>
        </w:rPr>
        <w:t>Capabilty</w:t>
      </w:r>
      <w:proofErr w:type="spellEnd"/>
      <w:r>
        <w:rPr>
          <w:rFonts w:ascii="Times New Roman" w:eastAsia="Times New Roman" w:hAnsi="Times New Roman" w:cs="Times New Roman"/>
        </w:rPr>
        <w:t>_(</w:t>
      </w:r>
      <w:r>
        <w:rPr>
          <w:rFonts w:ascii="Times New Roman" w:eastAsia="Times New Roman" w:hAnsi="Times New Roman" w:cs="Times New Roman"/>
          <w:i/>
        </w:rPr>
        <w:t>MW</w:t>
      </w:r>
      <w:r>
        <w:rPr>
          <w:rFonts w:ascii="Times New Roman" w:eastAsia="Times New Roman" w:hAnsi="Times New Roman" w:cs="Times New Roman"/>
        </w:rPr>
        <w:t>)</w:t>
      </w:r>
    </w:p>
    <w:p w14:paraId="6685DE0F" w14:textId="05A33F9F" w:rsidR="00993D45" w:rsidRDefault="00993D45" w:rsidP="00690136">
      <w:pPr>
        <w:spacing w:after="0"/>
      </w:pPr>
    </w:p>
    <w:p w14:paraId="1F945BEE" w14:textId="77777777" w:rsidR="0081145F" w:rsidRDefault="0081145F" w:rsidP="0081145F">
      <w:pPr>
        <w:ind w:left="1637" w:right="728"/>
      </w:pPr>
      <w:r>
        <w:rPr>
          <w:b/>
        </w:rPr>
        <w:t xml:space="preserve">Example: </w:t>
      </w:r>
      <w:r>
        <w:t xml:space="preserve">500 MW Power Station and TO building a component capability of 2000 MW. </w:t>
      </w:r>
    </w:p>
    <w:p w14:paraId="1997831E" w14:textId="77777777" w:rsidR="0081145F" w:rsidRDefault="0081145F" w:rsidP="0081145F">
      <w:pPr>
        <w:spacing w:after="36"/>
        <w:ind w:left="1627"/>
      </w:pPr>
      <w:r>
        <w:t xml:space="preserve"> </w:t>
      </w:r>
    </w:p>
    <w:p w14:paraId="648DDE94" w14:textId="77777777" w:rsidR="0081145F" w:rsidRDefault="0081145F" w:rsidP="0081145F">
      <w:pPr>
        <w:spacing w:after="0" w:line="265" w:lineRule="auto"/>
        <w:ind w:left="2381"/>
      </w:pPr>
      <w:r>
        <w:rPr>
          <w:rFonts w:ascii="Times New Roman" w:eastAsia="Times New Roman" w:hAnsi="Times New Roman" w:cs="Times New Roman"/>
        </w:rPr>
        <w:t>500</w:t>
      </w:r>
    </w:p>
    <w:p w14:paraId="31A0B4F3" w14:textId="77777777" w:rsidR="0081145F" w:rsidRDefault="0081145F" w:rsidP="0081145F">
      <w:pPr>
        <w:tabs>
          <w:tab w:val="center" w:pos="1949"/>
          <w:tab w:val="center" w:pos="2891"/>
        </w:tabs>
        <w:spacing w:after="0" w:line="265" w:lineRule="auto"/>
      </w:pPr>
      <w:r>
        <w:rPr>
          <w:rFonts w:ascii="Calibri" w:eastAsia="Calibri" w:hAnsi="Calibri" w:cs="Calibri"/>
        </w:rPr>
        <w:tab/>
      </w:r>
      <w:r>
        <w:rPr>
          <w:rFonts w:ascii="Times New Roman" w:eastAsia="Times New Roman" w:hAnsi="Times New Roman" w:cs="Times New Roman"/>
          <w:i/>
        </w:rPr>
        <w:t xml:space="preserve">SIF </w:t>
      </w:r>
      <w:r>
        <w:rPr>
          <w:rFonts w:ascii="Segoe UI Symbol" w:eastAsia="Segoe UI Symbol" w:hAnsi="Segoe UI Symbol" w:cs="Segoe UI Symbol"/>
        </w:rPr>
        <w:t>=</w:t>
      </w:r>
      <w:r>
        <w:rPr>
          <w:rFonts w:ascii="Segoe UI Symbol" w:eastAsia="Segoe UI Symbol" w:hAnsi="Segoe UI Symbol" w:cs="Segoe UI Symbol"/>
        </w:rPr>
        <w:tab/>
      </w:r>
      <w:r>
        <w:rPr>
          <w:rFonts w:ascii="Calibri" w:eastAsia="Calibri" w:hAnsi="Calibri" w:cs="Calibri"/>
          <w:noProof/>
        </w:rPr>
        <mc:AlternateContent>
          <mc:Choice Requires="wpg">
            <w:drawing>
              <wp:inline distT="0" distB="0" distL="0" distR="0" wp14:anchorId="31C1D3DC" wp14:editId="73E96B92">
                <wp:extent cx="321564" cy="6291"/>
                <wp:effectExtent l="0" t="0" r="0" b="0"/>
                <wp:docPr id="71849" name="Group 71849"/>
                <wp:cNvGraphicFramePr/>
                <a:graphic xmlns:a="http://schemas.openxmlformats.org/drawingml/2006/main">
                  <a:graphicData uri="http://schemas.microsoft.com/office/word/2010/wordprocessingGroup">
                    <wpg:wgp>
                      <wpg:cNvGrpSpPr/>
                      <wpg:grpSpPr>
                        <a:xfrm>
                          <a:off x="0" y="0"/>
                          <a:ext cx="321564" cy="6291"/>
                          <a:chOff x="0" y="0"/>
                          <a:chExt cx="321564" cy="6291"/>
                        </a:xfrm>
                      </wpg:grpSpPr>
                      <wps:wsp>
                        <wps:cNvPr id="6400" name="Shape 6400"/>
                        <wps:cNvSpPr/>
                        <wps:spPr>
                          <a:xfrm>
                            <a:off x="0" y="0"/>
                            <a:ext cx="321564" cy="0"/>
                          </a:xfrm>
                          <a:custGeom>
                            <a:avLst/>
                            <a:gdLst/>
                            <a:ahLst/>
                            <a:cxnLst/>
                            <a:rect l="0" t="0" r="0" b="0"/>
                            <a:pathLst>
                              <a:path w="321564">
                                <a:moveTo>
                                  <a:pt x="0" y="0"/>
                                </a:moveTo>
                                <a:lnTo>
                                  <a:pt x="321564"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A66E220" id="Group 71849" o:spid="_x0000_s1026" style="width:25.3pt;height:.5pt;mso-position-horizontal-relative:char;mso-position-vertical-relative:line" coordsize="321564,6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">
                <v:shape id="Shape 6400" o:spid="_x0000_s1027" style="position:absolute;width:321564;height:0;visibility:visible;mso-wrap-style:square;v-text-anchor:top" coordsize="3215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" path="m,l321564,e" filled="f" strokeweight=".17475mm">
                  <v:stroke endcap="round"/>
                  <v:path arrowok="t" textboxrect="0,0,321564,0"/>
                </v:shape>
                <w10:anchorlock/>
              </v:group>
            </w:pict>
          </mc:Fallback>
        </mc:AlternateContent>
      </w:r>
      <w:r>
        <w:rPr>
          <w:rFonts w:ascii="Segoe UI Symbol" w:eastAsia="Segoe UI Symbol" w:hAnsi="Segoe UI Symbol" w:cs="Segoe UI Symbol"/>
        </w:rPr>
        <w:t xml:space="preserve">= </w:t>
      </w:r>
      <w:r>
        <w:rPr>
          <w:rFonts w:ascii="Times New Roman" w:eastAsia="Times New Roman" w:hAnsi="Times New Roman" w:cs="Times New Roman"/>
        </w:rPr>
        <w:t>0.25</w:t>
      </w:r>
    </w:p>
    <w:p w14:paraId="7D4A984E" w14:textId="77777777" w:rsidR="0081145F" w:rsidRDefault="0081145F" w:rsidP="0081145F">
      <w:pPr>
        <w:tabs>
          <w:tab w:val="center" w:pos="2554"/>
          <w:tab w:val="center" w:pos="3528"/>
        </w:tabs>
        <w:spacing w:after="621" w:line="265" w:lineRule="auto"/>
      </w:pPr>
      <w:r>
        <w:rPr>
          <w:rFonts w:ascii="Calibri" w:eastAsia="Calibri" w:hAnsi="Calibri" w:cs="Calibri"/>
        </w:rPr>
        <w:tab/>
      </w:r>
      <w:r>
        <w:rPr>
          <w:rFonts w:ascii="Times New Roman" w:eastAsia="Times New Roman" w:hAnsi="Times New Roman" w:cs="Times New Roman"/>
        </w:rPr>
        <w:t>2000</w:t>
      </w:r>
      <w:r>
        <w:rPr>
          <w:rFonts w:ascii="Times New Roman" w:eastAsia="Times New Roman" w:hAnsi="Times New Roman" w:cs="Times New Roman"/>
        </w:rPr>
        <w:tab/>
      </w:r>
      <w:r>
        <w:t xml:space="preserve"> </w:t>
      </w:r>
    </w:p>
    <w:p w14:paraId="06F2732E" w14:textId="77777777" w:rsidR="00CC311B" w:rsidRDefault="00CC311B" w:rsidP="0042180B">
      <w:pPr>
        <w:pStyle w:val="Heading3"/>
      </w:pPr>
      <w:bookmarkStart w:id="95" w:name="_Toc203000636"/>
      <w:r>
        <w:t>Local Asset Reuse Factor (LARF)</w:t>
      </w:r>
      <w:bookmarkEnd w:id="95"/>
      <w:r>
        <w:t xml:space="preserve"> </w:t>
      </w:r>
    </w:p>
    <w:p w14:paraId="1E395141" w14:textId="7C199B38" w:rsidR="00CC311B" w:rsidRDefault="00CC311B" w:rsidP="00CC311B">
      <w:pPr>
        <w:ind w:right="728"/>
      </w:pPr>
      <w:r>
        <w:t xml:space="preserve">For each attributable component listed by a TO, the LARF is an estimate of what percentage of the component could be reused, should the attributable generator </w:t>
      </w:r>
      <w:r>
        <w:lastRenderedPageBreak/>
        <w:t xml:space="preserve">cancel their project.  This percentage is an average representation of the ability to reuse any part of the component over the whole of the construction period.  These factors will be linked to the component type, unless the TO considers that the design of the component is suitably different from the norm. </w:t>
      </w:r>
    </w:p>
    <w:p w14:paraId="17EEDE2B" w14:textId="77777777" w:rsidR="00CC311B" w:rsidRDefault="00CC311B" w:rsidP="00CC311B">
      <w:pPr>
        <w:spacing w:after="0"/>
        <w:ind w:left="1267"/>
      </w:pPr>
      <w:r>
        <w:t xml:space="preserve"> </w:t>
      </w:r>
    </w:p>
    <w:p w14:paraId="2A0FD070" w14:textId="41CDC9E6" w:rsidR="00B15E8B" w:rsidRDefault="00CC311B" w:rsidP="00CC311B">
      <w:pPr>
        <w:spacing w:before="120" w:after="0"/>
      </w:pPr>
      <w:r>
        <w:t xml:space="preserve">The LARF </w:t>
      </w:r>
      <w:proofErr w:type="gramStart"/>
      <w:r>
        <w:t>is an approximation of</w:t>
      </w:r>
      <w:proofErr w:type="gramEnd"/>
      <w:r>
        <w:t xml:space="preserve"> asset reuse and does not vary through the construction programme.  As part of the implementation programme, we had hoped that a table of reuse factors for standard components would be published in this guidance document. However, we now understand that an estimation of reuse will vary across </w:t>
      </w:r>
      <w:proofErr w:type="gramStart"/>
      <w:r>
        <w:t>TOs, and</w:t>
      </w:r>
      <w:proofErr w:type="gramEnd"/>
      <w:r>
        <w:t xml:space="preserve"> will be on a </w:t>
      </w:r>
      <w:proofErr w:type="gramStart"/>
      <w:r>
        <w:t>case by case</w:t>
      </w:r>
      <w:proofErr w:type="gramEnd"/>
      <w:r>
        <w:t xml:space="preserve"> basis.  Going forward, we will review this based on tested and proven data on reuse, following reconciliation data if/when generation projects terminate.</w:t>
      </w:r>
    </w:p>
    <w:p w14:paraId="49B661AE" w14:textId="77777777" w:rsidR="00F03757" w:rsidRDefault="00F03757" w:rsidP="0042180B">
      <w:pPr>
        <w:pStyle w:val="Heading3"/>
      </w:pPr>
      <w:bookmarkStart w:id="96" w:name="_Toc203000637"/>
      <w:r>
        <w:t>Distance Factor</w:t>
      </w:r>
      <w:bookmarkEnd w:id="96"/>
      <w:r>
        <w:t xml:space="preserve"> </w:t>
      </w:r>
    </w:p>
    <w:p w14:paraId="74CE264D" w14:textId="77777777" w:rsidR="00F03757" w:rsidRDefault="00F03757" w:rsidP="00F03757">
      <w:pPr>
        <w:pStyle w:val="ListParagraph"/>
        <w:numPr>
          <w:ilvl w:val="0"/>
          <w:numId w:val="32"/>
        </w:numPr>
        <w:spacing w:after="5" w:line="249" w:lineRule="auto"/>
        <w:ind w:right="728"/>
        <w:jc w:val="both"/>
      </w:pPr>
      <w:r>
        <w:t xml:space="preserve">Where the nearest suitable MITS is not the connection MITS, the attributable works distance factor will be the pro rata share of the transmission capacity to connect the generation project to the nearest suitable MITS, on the transmission network. </w:t>
      </w:r>
    </w:p>
    <w:p w14:paraId="23A04CDD" w14:textId="77777777" w:rsidR="00F03757" w:rsidRDefault="00F03757" w:rsidP="007A182D">
      <w:pPr>
        <w:pStyle w:val="ListParagraph"/>
        <w:numPr>
          <w:ilvl w:val="0"/>
          <w:numId w:val="32"/>
        </w:numPr>
        <w:spacing w:after="5" w:line="249" w:lineRule="auto"/>
        <w:ind w:right="728"/>
        <w:jc w:val="both"/>
      </w:pPr>
      <w:r>
        <w:t xml:space="preserve">The distance factor allows a TO </w:t>
      </w:r>
      <w:proofErr w:type="spellStart"/>
      <w:r>
        <w:t>to</w:t>
      </w:r>
      <w:proofErr w:type="spellEnd"/>
      <w:r>
        <w:t xml:space="preserve"> make design decisions, without exposing the attributable generation project to more than the minimum attributable works. </w:t>
      </w:r>
    </w:p>
    <w:p w14:paraId="1C1D8A0A" w14:textId="57B17B8C" w:rsidR="00CC311B" w:rsidRDefault="00F03757" w:rsidP="007A182D">
      <w:pPr>
        <w:pStyle w:val="ListParagraph"/>
        <w:numPr>
          <w:ilvl w:val="0"/>
          <w:numId w:val="32"/>
        </w:numPr>
        <w:spacing w:before="120" w:after="0"/>
      </w:pPr>
      <w:r>
        <w:t xml:space="preserve">This factor is only applicable for components where distance is relevant </w:t>
      </w:r>
      <w:proofErr w:type="spellStart"/>
      <w:r>
        <w:t>ie</w:t>
      </w:r>
      <w:proofErr w:type="spellEnd"/>
      <w:r>
        <w:t xml:space="preserve"> cables and overhead lines.  This factor will be determined at the start of the project based on the estimated straight line </w:t>
      </w:r>
      <w:proofErr w:type="gramStart"/>
      <w:r>
        <w:t>distances, and</w:t>
      </w:r>
      <w:proofErr w:type="gramEnd"/>
      <w:r>
        <w:t xml:space="preserve"> will not be updated throughout the construction programme.</w:t>
      </w:r>
    </w:p>
    <w:p w14:paraId="28A0C877" w14:textId="75C57FAB" w:rsidR="00E00572" w:rsidRDefault="00E00572" w:rsidP="00E00572">
      <w:pPr>
        <w:numPr>
          <w:ilvl w:val="0"/>
          <w:numId w:val="32"/>
        </w:numPr>
        <w:spacing w:after="5" w:line="249" w:lineRule="auto"/>
        <w:ind w:right="728"/>
        <w:jc w:val="both"/>
      </w:pPr>
      <w:r>
        <w:t xml:space="preserve">In some </w:t>
      </w:r>
      <w:proofErr w:type="gramStart"/>
      <w:r>
        <w:t>cases</w:t>
      </w:r>
      <w:proofErr w:type="gramEnd"/>
      <w:r>
        <w:t xml:space="preserve"> the MITS closet to the generation project is unsuitable, if for example the terrain makes the closest MITS uneconomical to connect to.  The definition of Attributable however, is the nearest suitable MITS, and a TO will make the decision regarding the suitability. If there is a MITS that is closer </w:t>
      </w:r>
      <w:proofErr w:type="gramStart"/>
      <w:r>
        <w:t>and also</w:t>
      </w:r>
      <w:proofErr w:type="gramEnd"/>
      <w:r>
        <w:t xml:space="preserve"> suitable then the attributable works will be a pro</w:t>
      </w:r>
      <w:r w:rsidR="00066AB3">
        <w:t>-</w:t>
      </w:r>
      <w:r>
        <w:t>rate</w:t>
      </w:r>
      <w:r w:rsidR="00066AB3">
        <w:t>d</w:t>
      </w:r>
      <w:r>
        <w:t xml:space="preserve"> share. </w:t>
      </w:r>
    </w:p>
    <w:p w14:paraId="7694DCF2" w14:textId="77777777" w:rsidR="00CD3C84" w:rsidRDefault="00CD3C84">
      <w:pPr>
        <w:pStyle w:val="Heading3"/>
        <w:pPrChange w:id="97" w:author="Paul Mott [NESO]" w:date="2025-07-10T00:27:00Z" w16du:dateUtc="2025-07-09T23:27:00Z">
          <w:pPr>
            <w:spacing w:after="0"/>
            <w:ind w:left="360"/>
          </w:pPr>
        </w:pPrChange>
      </w:pPr>
      <w:bookmarkStart w:id="98" w:name="_Toc203000638"/>
      <w:r w:rsidRPr="00CD3C84">
        <w:t>Attributable component liability example:</w:t>
      </w:r>
      <w:bookmarkEnd w:id="98"/>
      <w:r w:rsidRPr="00CD3C84">
        <w:t xml:space="preserve"> </w:t>
      </w:r>
    </w:p>
    <w:p w14:paraId="47ED2C4B" w14:textId="2CEBAD25" w:rsidR="00CD3C84" w:rsidRDefault="00CD3C84" w:rsidP="00CD3C84">
      <w:pPr>
        <w:pStyle w:val="ListParagraph"/>
        <w:spacing w:after="0"/>
      </w:pPr>
    </w:p>
    <w:p w14:paraId="70C9272A" w14:textId="77777777" w:rsidR="00CD3C84" w:rsidRDefault="00CD3C84" w:rsidP="00CD3C84">
      <w:pPr>
        <w:pStyle w:val="ListParagraph"/>
        <w:spacing w:after="0"/>
      </w:pPr>
      <w:r>
        <w:t xml:space="preserve"> </w:t>
      </w:r>
    </w:p>
    <w:p w14:paraId="6FF06201" w14:textId="77777777" w:rsidR="00CD3C84" w:rsidRDefault="00CD3C84" w:rsidP="00CD3C84">
      <w:pPr>
        <w:pStyle w:val="ListParagraph"/>
        <w:tabs>
          <w:tab w:val="center" w:pos="3878"/>
          <w:tab w:val="center" w:pos="9924"/>
        </w:tabs>
        <w:spacing w:after="0"/>
      </w:pPr>
      <w:r w:rsidRPr="00CD3C84">
        <w:rPr>
          <w:rFonts w:ascii="Calibri" w:eastAsia="Calibri" w:hAnsi="Calibri" w:cs="Calibri"/>
        </w:rPr>
        <w:tab/>
      </w:r>
      <w:r w:rsidRPr="00CD3C84">
        <w:rPr>
          <w:rFonts w:ascii="Times New Roman" w:eastAsia="Times New Roman" w:hAnsi="Times New Roman" w:cs="Times New Roman"/>
          <w:i/>
        </w:rPr>
        <w:t xml:space="preserve">Generator </w:t>
      </w:r>
      <w:r w:rsidRPr="00CD3C84">
        <w:rPr>
          <w:rFonts w:ascii="Times New Roman" w:eastAsia="Times New Roman" w:hAnsi="Times New Roman" w:cs="Times New Roman"/>
        </w:rPr>
        <w:t>_</w:t>
      </w:r>
      <w:proofErr w:type="spellStart"/>
      <w:r w:rsidRPr="00CD3C84">
        <w:rPr>
          <w:rFonts w:ascii="Times New Roman" w:eastAsia="Times New Roman" w:hAnsi="Times New Roman" w:cs="Times New Roman"/>
          <w:i/>
        </w:rPr>
        <w:t>Capabilty</w:t>
      </w:r>
      <w:proofErr w:type="spellEnd"/>
      <w:r w:rsidRPr="00CD3C84">
        <w:rPr>
          <w:rFonts w:ascii="Times New Roman" w:eastAsia="Times New Roman" w:hAnsi="Times New Roman" w:cs="Times New Roman"/>
          <w:i/>
        </w:rPr>
        <w:t xml:space="preserve"> </w:t>
      </w:r>
      <w:r w:rsidRPr="00CD3C84">
        <w:rPr>
          <w:rFonts w:ascii="Times New Roman" w:eastAsia="Times New Roman" w:hAnsi="Times New Roman" w:cs="Times New Roman"/>
        </w:rPr>
        <w:t>_(</w:t>
      </w:r>
      <w:r w:rsidRPr="00CD3C84">
        <w:rPr>
          <w:rFonts w:ascii="Times New Roman" w:eastAsia="Times New Roman" w:hAnsi="Times New Roman" w:cs="Times New Roman"/>
          <w:i/>
        </w:rPr>
        <w:t>MW</w:t>
      </w:r>
      <w:r w:rsidRPr="00CD3C84">
        <w:rPr>
          <w:rFonts w:ascii="Times New Roman" w:eastAsia="Times New Roman" w:hAnsi="Times New Roman" w:cs="Times New Roman"/>
        </w:rPr>
        <w:t>)</w:t>
      </w:r>
      <w:r w:rsidRPr="00CD3C84">
        <w:rPr>
          <w:rFonts w:ascii="Times New Roman" w:eastAsia="Times New Roman" w:hAnsi="Times New Roman" w:cs="Times New Roman"/>
        </w:rPr>
        <w:tab/>
      </w:r>
      <w:r w:rsidRPr="00CD3C84">
        <w:rPr>
          <w:sz w:val="31"/>
          <w:vertAlign w:val="superscript"/>
        </w:rPr>
        <w:t xml:space="preserve"> </w:t>
      </w:r>
    </w:p>
    <w:p w14:paraId="73ECA1FE" w14:textId="685E2447" w:rsidR="00CD3C84" w:rsidRDefault="00CD3C84" w:rsidP="00CD3C84">
      <w:pPr>
        <w:pStyle w:val="ListParagraph"/>
        <w:tabs>
          <w:tab w:val="center" w:pos="1347"/>
          <w:tab w:val="center" w:pos="5667"/>
        </w:tabs>
        <w:spacing w:after="0"/>
      </w:pP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r w:rsidRPr="00CD3C84">
        <w:rPr>
          <w:rFonts w:ascii="Times New Roman" w:eastAsia="Times New Roman" w:hAnsi="Times New Roman" w:cs="Times New Roman"/>
          <w:i/>
        </w:rPr>
        <w:t>VAR</w:t>
      </w:r>
      <w:r w:rsidRPr="00CD3C84">
        <w:rPr>
          <w:rFonts w:ascii="Segoe UI Symbol" w:eastAsia="Segoe UI Symbol" w:hAnsi="Segoe UI Symbol" w:cs="Segoe UI Symbol"/>
        </w:rPr>
        <w:t>×</w:t>
      </w:r>
      <w:r w:rsidRPr="00CD3C84">
        <w:rPr>
          <w:rFonts w:ascii="Segoe UI Symbol" w:eastAsia="Segoe UI Symbol" w:hAnsi="Segoe UI Symbol" w:cs="Segoe UI Symbol"/>
        </w:rPr>
        <w:tab/>
      </w:r>
      <w:r>
        <w:rPr>
          <w:rFonts w:ascii="Calibri" w:eastAsia="Calibri" w:hAnsi="Calibri" w:cs="Calibri"/>
          <w:noProof/>
        </w:rPr>
        <mc:AlternateContent>
          <mc:Choice Requires="wpg">
            <w:drawing>
              <wp:inline distT="0" distB="0" distL="0" distR="0" wp14:anchorId="0347C5F1" wp14:editId="738173B5">
                <wp:extent cx="1947672" cy="6291"/>
                <wp:effectExtent l="0" t="0" r="0" b="0"/>
                <wp:docPr id="70492" name="Group 70492"/>
                <wp:cNvGraphicFramePr/>
                <a:graphic xmlns:a="http://schemas.openxmlformats.org/drawingml/2006/main">
                  <a:graphicData uri="http://schemas.microsoft.com/office/word/2010/wordprocessingGroup">
                    <wpg:wgp>
                      <wpg:cNvGrpSpPr/>
                      <wpg:grpSpPr>
                        <a:xfrm>
                          <a:off x="0" y="0"/>
                          <a:ext cx="1947672" cy="6291"/>
                          <a:chOff x="0" y="0"/>
                          <a:chExt cx="1947672" cy="6291"/>
                        </a:xfrm>
                      </wpg:grpSpPr>
                      <wps:wsp>
                        <wps:cNvPr id="6503" name="Shape 6503"/>
                        <wps:cNvSpPr/>
                        <wps:spPr>
                          <a:xfrm>
                            <a:off x="0" y="0"/>
                            <a:ext cx="1947672" cy="0"/>
                          </a:xfrm>
                          <a:custGeom>
                            <a:avLst/>
                            <a:gdLst/>
                            <a:ahLst/>
                            <a:cxnLst/>
                            <a:rect l="0" t="0" r="0" b="0"/>
                            <a:pathLst>
                              <a:path w="1947672">
                                <a:moveTo>
                                  <a:pt x="0" y="0"/>
                                </a:moveTo>
                                <a:lnTo>
                                  <a:pt x="1947672" y="0"/>
                                </a:lnTo>
                              </a:path>
                            </a:pathLst>
                          </a:custGeom>
                          <a:ln w="6291"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0AD937A" id="Group 70492" o:spid="_x0000_s1026" style="width:153.35pt;height:.5pt;mso-position-horizontal-relative:char;mso-position-vertical-relative:line" coordsize="1947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">
                <v:shape id="Shape 6503" o:spid="_x0000_s1027" style="position:absolute;width:19476;height:0;visibility:visible;mso-wrap-style:square;v-text-anchor:top" coordsize="1947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" path="m,l1947672,e" filled="f" strokeweight=".17475mm">
                  <v:stroke endcap="round"/>
                  <v:path arrowok="t" textboxrect="0,0,1947672,0"/>
                </v:shape>
                <w10:anchorlock/>
              </v:group>
            </w:pict>
          </mc:Fallback>
        </mc:AlternateContent>
      </w:r>
      <w:proofErr w:type="gramStart"/>
      <w:r w:rsidRPr="00CD3C84">
        <w:rPr>
          <w:rFonts w:ascii="Segoe UI Symbol" w:eastAsia="Segoe UI Symbol" w:hAnsi="Segoe UI Symbol" w:cs="Segoe UI Symbol"/>
        </w:rPr>
        <w:t>×</w:t>
      </w:r>
      <w:r w:rsidRPr="00CD3C84">
        <w:rPr>
          <w:rFonts w:ascii="Times New Roman" w:eastAsia="Times New Roman" w:hAnsi="Times New Roman" w:cs="Times New Roman"/>
        </w:rPr>
        <w:t>(</w:t>
      </w:r>
      <w:proofErr w:type="gramEnd"/>
      <w:r w:rsidRPr="00CD3C84">
        <w:rPr>
          <w:rFonts w:ascii="Times New Roman" w:eastAsia="Times New Roman" w:hAnsi="Times New Roman" w:cs="Times New Roman"/>
        </w:rPr>
        <w:t>1</w:t>
      </w:r>
      <w:r w:rsidRPr="00CD3C84">
        <w:rPr>
          <w:rFonts w:ascii="Segoe UI Symbol" w:eastAsia="Segoe UI Symbol" w:hAnsi="Segoe UI Symbol" w:cs="Segoe UI Symbol"/>
        </w:rPr>
        <w:t xml:space="preserve">− </w:t>
      </w:r>
      <w:r w:rsidRPr="00CD3C84">
        <w:rPr>
          <w:rFonts w:ascii="Times New Roman" w:eastAsia="Times New Roman" w:hAnsi="Times New Roman" w:cs="Times New Roman"/>
          <w:i/>
        </w:rPr>
        <w:t>LARF</w:t>
      </w:r>
      <w:r w:rsidRPr="00CD3C84">
        <w:rPr>
          <w:rFonts w:ascii="Times New Roman" w:eastAsia="Times New Roman" w:hAnsi="Times New Roman" w:cs="Times New Roman"/>
        </w:rPr>
        <w:t xml:space="preserve">) </w:t>
      </w:r>
      <w:r w:rsidRPr="00CD3C84">
        <w:rPr>
          <w:rFonts w:ascii="Segoe UI Symbol" w:eastAsia="Segoe UI Symbol" w:hAnsi="Segoe UI Symbol" w:cs="Segoe UI Symbol"/>
        </w:rPr>
        <w:t xml:space="preserve">= </w:t>
      </w: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r w:rsidRPr="00CD3C84">
        <w:rPr>
          <w:rFonts w:ascii="Times New Roman" w:eastAsia="Times New Roman" w:hAnsi="Times New Roman" w:cs="Times New Roman"/>
          <w:i/>
        </w:rPr>
        <w:t>liability</w:t>
      </w:r>
    </w:p>
    <w:p w14:paraId="580F8130" w14:textId="77777777" w:rsidR="00CD3C84" w:rsidRDefault="00CD3C84" w:rsidP="00CD3C84">
      <w:pPr>
        <w:pStyle w:val="ListParagraph"/>
        <w:tabs>
          <w:tab w:val="center" w:pos="3878"/>
          <w:tab w:val="center" w:pos="9917"/>
        </w:tabs>
        <w:spacing w:after="0"/>
      </w:pPr>
      <w:r w:rsidRPr="00CD3C84">
        <w:rPr>
          <w:rFonts w:ascii="Calibri" w:eastAsia="Calibri" w:hAnsi="Calibri" w:cs="Calibri"/>
        </w:rPr>
        <w:tab/>
      </w:r>
      <w:r w:rsidRPr="00CD3C84">
        <w:rPr>
          <w:rFonts w:ascii="Times New Roman" w:eastAsia="Times New Roman" w:hAnsi="Times New Roman" w:cs="Times New Roman"/>
          <w:i/>
        </w:rPr>
        <w:t xml:space="preserve">Component </w:t>
      </w:r>
      <w:r w:rsidRPr="00CD3C84">
        <w:rPr>
          <w:rFonts w:ascii="Times New Roman" w:eastAsia="Times New Roman" w:hAnsi="Times New Roman" w:cs="Times New Roman"/>
        </w:rPr>
        <w:t>_</w:t>
      </w:r>
      <w:proofErr w:type="spellStart"/>
      <w:r w:rsidRPr="00CD3C84">
        <w:rPr>
          <w:rFonts w:ascii="Times New Roman" w:eastAsia="Times New Roman" w:hAnsi="Times New Roman" w:cs="Times New Roman"/>
          <w:i/>
        </w:rPr>
        <w:t>Capabilty</w:t>
      </w:r>
      <w:proofErr w:type="spellEnd"/>
      <w:r w:rsidRPr="00CD3C84">
        <w:rPr>
          <w:rFonts w:ascii="Times New Roman" w:eastAsia="Times New Roman" w:hAnsi="Times New Roman" w:cs="Times New Roman"/>
          <w:i/>
        </w:rPr>
        <w:t xml:space="preserve"> </w:t>
      </w:r>
      <w:r w:rsidRPr="00CD3C84">
        <w:rPr>
          <w:rFonts w:ascii="Times New Roman" w:eastAsia="Times New Roman" w:hAnsi="Times New Roman" w:cs="Times New Roman"/>
        </w:rPr>
        <w:t>_(</w:t>
      </w:r>
      <w:r w:rsidRPr="00CD3C84">
        <w:rPr>
          <w:rFonts w:ascii="Times New Roman" w:eastAsia="Times New Roman" w:hAnsi="Times New Roman" w:cs="Times New Roman"/>
          <w:i/>
        </w:rPr>
        <w:t>MW</w:t>
      </w:r>
      <w:r w:rsidRPr="00CD3C84">
        <w:rPr>
          <w:rFonts w:ascii="Times New Roman" w:eastAsia="Times New Roman" w:hAnsi="Times New Roman" w:cs="Times New Roman"/>
        </w:rPr>
        <w:t>)</w:t>
      </w:r>
      <w:r w:rsidRPr="00CD3C84">
        <w:rPr>
          <w:rFonts w:ascii="Times New Roman" w:eastAsia="Times New Roman" w:hAnsi="Times New Roman" w:cs="Times New Roman"/>
        </w:rPr>
        <w:tab/>
      </w:r>
      <w:r>
        <w:t xml:space="preserve"> </w:t>
      </w:r>
    </w:p>
    <w:p w14:paraId="65DBE846" w14:textId="77777777" w:rsidR="00CD3C84" w:rsidRDefault="00CD3C84" w:rsidP="00CD3C84">
      <w:pPr>
        <w:pStyle w:val="ListParagraph"/>
        <w:spacing w:after="0"/>
      </w:pPr>
      <w:r>
        <w:t xml:space="preserve"> </w:t>
      </w:r>
    </w:p>
    <w:p w14:paraId="406ABD77" w14:textId="77777777" w:rsidR="00CD3C84" w:rsidRDefault="00CD3C84" w:rsidP="00CD3C84">
      <w:pPr>
        <w:pStyle w:val="ListParagraph"/>
        <w:ind w:right="728"/>
      </w:pPr>
      <w:proofErr w:type="gramStart"/>
      <w:r>
        <w:t>or;</w:t>
      </w:r>
      <w:proofErr w:type="gramEnd"/>
      <w:r>
        <w:t xml:space="preserve"> </w:t>
      </w:r>
    </w:p>
    <w:p w14:paraId="59F3579E" w14:textId="77777777" w:rsidR="00CD3C84" w:rsidRDefault="00CD3C84" w:rsidP="00CD3C84">
      <w:pPr>
        <w:pStyle w:val="ListParagraph"/>
        <w:spacing w:after="49"/>
      </w:pPr>
      <w:r>
        <w:t xml:space="preserve"> </w:t>
      </w:r>
    </w:p>
    <w:p w14:paraId="67753CFC" w14:textId="77777777" w:rsidR="00CD3C84" w:rsidRDefault="00CD3C84" w:rsidP="00CD3C84">
      <w:pPr>
        <w:pStyle w:val="ListParagraph"/>
        <w:tabs>
          <w:tab w:val="center" w:pos="2437"/>
          <w:tab w:val="center" w:pos="5347"/>
        </w:tabs>
        <w:spacing w:after="0"/>
      </w:pPr>
      <w:r w:rsidRPr="00CD3C84">
        <w:rPr>
          <w:rFonts w:ascii="Calibri" w:eastAsia="Calibri" w:hAnsi="Calibri" w:cs="Calibri"/>
        </w:rPr>
        <w:tab/>
      </w:r>
      <w:r w:rsidRPr="00CD3C84">
        <w:rPr>
          <w:rFonts w:ascii="Times New Roman" w:eastAsia="Times New Roman" w:hAnsi="Times New Roman" w:cs="Times New Roman"/>
          <w:sz w:val="25"/>
        </w:rPr>
        <w:t>500</w:t>
      </w:r>
      <w:r w:rsidRPr="00CD3C84">
        <w:rPr>
          <w:rFonts w:ascii="Times New Roman" w:eastAsia="Times New Roman" w:hAnsi="Times New Roman" w:cs="Times New Roman"/>
          <w:sz w:val="25"/>
        </w:rPr>
        <w:tab/>
      </w:r>
      <w:r w:rsidRPr="00CD3C84">
        <w:rPr>
          <w:sz w:val="43"/>
          <w:vertAlign w:val="superscript"/>
        </w:rPr>
        <w:t xml:space="preserve"> </w:t>
      </w:r>
    </w:p>
    <w:p w14:paraId="17B181AA" w14:textId="77777777" w:rsidR="00CD3C84" w:rsidRDefault="00CD3C84" w:rsidP="00CD3C84">
      <w:pPr>
        <w:pStyle w:val="ListParagraph"/>
        <w:tabs>
          <w:tab w:val="center" w:pos="1743"/>
          <w:tab w:val="center" w:pos="3301"/>
        </w:tabs>
        <w:spacing w:after="0"/>
      </w:pPr>
      <w:r w:rsidRPr="00CD3C84">
        <w:rPr>
          <w:rFonts w:ascii="Calibri" w:eastAsia="Calibri" w:hAnsi="Calibri" w:cs="Calibri"/>
        </w:rPr>
        <w:lastRenderedPageBreak/>
        <w:tab/>
      </w:r>
      <w:r w:rsidRPr="00CD3C84">
        <w:rPr>
          <w:rFonts w:ascii="Times New Roman" w:eastAsia="Times New Roman" w:hAnsi="Times New Roman" w:cs="Times New Roman"/>
          <w:sz w:val="25"/>
        </w:rPr>
        <w:t>£1,000</w:t>
      </w:r>
      <w:r w:rsidRPr="00CD3C84">
        <w:rPr>
          <w:rFonts w:ascii="Segoe UI Symbol" w:eastAsia="Segoe UI Symbol" w:hAnsi="Segoe UI Symbol" w:cs="Segoe UI Symbol"/>
          <w:sz w:val="25"/>
        </w:rPr>
        <w:t>×</w:t>
      </w:r>
      <w:r w:rsidRPr="00CD3C84">
        <w:rPr>
          <w:rFonts w:ascii="Segoe UI Symbol" w:eastAsia="Segoe UI Symbol" w:hAnsi="Segoe UI Symbol" w:cs="Segoe UI Symbol"/>
          <w:sz w:val="25"/>
        </w:rPr>
        <w:tab/>
      </w:r>
      <w:r>
        <w:rPr>
          <w:rFonts w:ascii="Calibri" w:eastAsia="Calibri" w:hAnsi="Calibri" w:cs="Calibri"/>
          <w:noProof/>
        </w:rPr>
        <mc:AlternateContent>
          <mc:Choice Requires="wpg">
            <w:drawing>
              <wp:inline distT="0" distB="0" distL="0" distR="0" wp14:anchorId="4840D9B2" wp14:editId="7AEC64A4">
                <wp:extent cx="313944" cy="6486"/>
                <wp:effectExtent l="0" t="0" r="0" b="0"/>
                <wp:docPr id="70493" name="Group 70493"/>
                <wp:cNvGraphicFramePr/>
                <a:graphic xmlns:a="http://schemas.openxmlformats.org/drawingml/2006/main">
                  <a:graphicData uri="http://schemas.microsoft.com/office/word/2010/wordprocessingGroup">
                    <wpg:wgp>
                      <wpg:cNvGrpSpPr/>
                      <wpg:grpSpPr>
                        <a:xfrm>
                          <a:off x="0" y="0"/>
                          <a:ext cx="313944" cy="6486"/>
                          <a:chOff x="0" y="0"/>
                          <a:chExt cx="313944" cy="6486"/>
                        </a:xfrm>
                      </wpg:grpSpPr>
                      <wps:wsp>
                        <wps:cNvPr id="6529" name="Shape 6529"/>
                        <wps:cNvSpPr/>
                        <wps:spPr>
                          <a:xfrm>
                            <a:off x="0" y="0"/>
                            <a:ext cx="313944" cy="0"/>
                          </a:xfrm>
                          <a:custGeom>
                            <a:avLst/>
                            <a:gdLst/>
                            <a:ahLst/>
                            <a:cxnLst/>
                            <a:rect l="0" t="0" r="0" b="0"/>
                            <a:pathLst>
                              <a:path w="313944">
                                <a:moveTo>
                                  <a:pt x="0" y="0"/>
                                </a:moveTo>
                                <a:lnTo>
                                  <a:pt x="313944" y="0"/>
                                </a:lnTo>
                              </a:path>
                            </a:pathLst>
                          </a:custGeom>
                          <a:ln w="648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6EB33A" id="Group 70493" o:spid="_x0000_s1026" style="width:24.7pt;height:.5pt;mso-position-horizontal-relative:char;mso-position-vertical-relative:line" coordsize="313944,6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">
                <v:shape id="Shape 6529" o:spid="_x0000_s1027" style="position:absolute;width:313944;height:0;visibility:visible;mso-wrap-style:square;v-text-anchor:top" coordsize="313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" path="m,l313944,e" filled="f" strokeweight=".18017mm">
                  <v:stroke endcap="round"/>
                  <v:path arrowok="t" textboxrect="0,0,313944,0"/>
                </v:shape>
                <w10:anchorlock/>
              </v:group>
            </w:pict>
          </mc:Fallback>
        </mc:AlternateContent>
      </w:r>
      <w:proofErr w:type="gramStart"/>
      <w:r w:rsidRPr="00CD3C84">
        <w:rPr>
          <w:rFonts w:ascii="Segoe UI Symbol" w:eastAsia="Segoe UI Symbol" w:hAnsi="Segoe UI Symbol" w:cs="Segoe UI Symbol"/>
          <w:sz w:val="25"/>
        </w:rPr>
        <w:t>×</w:t>
      </w:r>
      <w:r w:rsidRPr="00CD3C84">
        <w:rPr>
          <w:rFonts w:ascii="Times New Roman" w:eastAsia="Times New Roman" w:hAnsi="Times New Roman" w:cs="Times New Roman"/>
          <w:sz w:val="25"/>
        </w:rPr>
        <w:t>(</w:t>
      </w:r>
      <w:proofErr w:type="gramEnd"/>
      <w:r w:rsidRPr="00CD3C84">
        <w:rPr>
          <w:rFonts w:ascii="Times New Roman" w:eastAsia="Times New Roman" w:hAnsi="Times New Roman" w:cs="Times New Roman"/>
          <w:sz w:val="25"/>
        </w:rPr>
        <w:t>1</w:t>
      </w:r>
      <w:r w:rsidRPr="00CD3C84">
        <w:rPr>
          <w:rFonts w:ascii="Segoe UI Symbol" w:eastAsia="Segoe UI Symbol" w:hAnsi="Segoe UI Symbol" w:cs="Segoe UI Symbol"/>
          <w:sz w:val="25"/>
        </w:rPr>
        <w:t>−</w:t>
      </w:r>
      <w:r w:rsidRPr="00CD3C84">
        <w:rPr>
          <w:rFonts w:ascii="Times New Roman" w:eastAsia="Times New Roman" w:hAnsi="Times New Roman" w:cs="Times New Roman"/>
          <w:sz w:val="25"/>
        </w:rPr>
        <w:t xml:space="preserve">0.4) </w:t>
      </w:r>
      <w:r w:rsidRPr="00CD3C84">
        <w:rPr>
          <w:rFonts w:ascii="Segoe UI Symbol" w:eastAsia="Segoe UI Symbol" w:hAnsi="Segoe UI Symbol" w:cs="Segoe UI Symbol"/>
          <w:sz w:val="25"/>
        </w:rPr>
        <w:t xml:space="preserve">= </w:t>
      </w:r>
      <w:r w:rsidRPr="00CD3C84">
        <w:rPr>
          <w:rFonts w:ascii="Times New Roman" w:eastAsia="Times New Roman" w:hAnsi="Times New Roman" w:cs="Times New Roman"/>
          <w:sz w:val="25"/>
        </w:rPr>
        <w:t>£300</w:t>
      </w:r>
    </w:p>
    <w:p w14:paraId="0FC822BD" w14:textId="77777777" w:rsidR="00CD3C84" w:rsidRDefault="00CD3C84" w:rsidP="00CD3C84">
      <w:pPr>
        <w:pStyle w:val="ListParagraph"/>
        <w:tabs>
          <w:tab w:val="center" w:pos="2427"/>
          <w:tab w:val="center" w:pos="4596"/>
        </w:tabs>
        <w:spacing w:after="0"/>
      </w:pPr>
      <w:r w:rsidRPr="00CD3C84">
        <w:rPr>
          <w:rFonts w:ascii="Calibri" w:eastAsia="Calibri" w:hAnsi="Calibri" w:cs="Calibri"/>
        </w:rPr>
        <w:tab/>
      </w:r>
      <w:r w:rsidRPr="00CD3C84">
        <w:rPr>
          <w:rFonts w:ascii="Times New Roman" w:eastAsia="Times New Roman" w:hAnsi="Times New Roman" w:cs="Times New Roman"/>
          <w:sz w:val="25"/>
        </w:rPr>
        <w:t>1000</w:t>
      </w:r>
      <w:r w:rsidRPr="00CD3C84">
        <w:rPr>
          <w:rFonts w:ascii="Times New Roman" w:eastAsia="Times New Roman" w:hAnsi="Times New Roman" w:cs="Times New Roman"/>
          <w:sz w:val="25"/>
        </w:rPr>
        <w:tab/>
      </w:r>
      <w:r>
        <w:t xml:space="preserve"> </w:t>
      </w:r>
    </w:p>
    <w:p w14:paraId="0BE9672F" w14:textId="77777777" w:rsidR="00CD3C84" w:rsidRDefault="00CD3C84" w:rsidP="00CD3C84">
      <w:pPr>
        <w:pStyle w:val="ListParagraph"/>
        <w:spacing w:after="0"/>
      </w:pPr>
      <w:r>
        <w:t xml:space="preserve"> </w:t>
      </w:r>
    </w:p>
    <w:p w14:paraId="1428243C" w14:textId="77777777" w:rsidR="00CD3C84" w:rsidRDefault="00CD3C84" w:rsidP="00CD3C84">
      <w:pPr>
        <w:pStyle w:val="ListParagraph"/>
        <w:spacing w:after="0"/>
      </w:pPr>
      <w:r>
        <w:t xml:space="preserve"> </w:t>
      </w:r>
    </w:p>
    <w:p w14:paraId="6302C113" w14:textId="77777777" w:rsidR="00CD3C84" w:rsidRDefault="00CD3C84" w:rsidP="00CD3C84">
      <w:pPr>
        <w:pStyle w:val="ListParagraph"/>
        <w:ind w:right="728"/>
      </w:pPr>
      <w:proofErr w:type="gramStart"/>
      <w:r>
        <w:t>Where;</w:t>
      </w:r>
      <w:proofErr w:type="gramEnd"/>
      <w:r>
        <w:t xml:space="preserve"> </w:t>
      </w:r>
    </w:p>
    <w:p w14:paraId="7BB5E757" w14:textId="77777777" w:rsidR="00CD3C84" w:rsidRDefault="00CD3C84" w:rsidP="00CD3C84">
      <w:pPr>
        <w:pStyle w:val="ListParagraph"/>
        <w:spacing w:after="0"/>
      </w:pPr>
      <w:r>
        <w:t xml:space="preserve"> </w:t>
      </w:r>
    </w:p>
    <w:p w14:paraId="0C78F4F6" w14:textId="77777777" w:rsidR="00CD3C84" w:rsidRDefault="00CD3C84" w:rsidP="00CD3C84">
      <w:pPr>
        <w:pStyle w:val="ListParagraph"/>
        <w:tabs>
          <w:tab w:val="center" w:pos="2016"/>
          <w:tab w:val="center" w:pos="3819"/>
        </w:tabs>
      </w:pPr>
      <w:r w:rsidRPr="00CD3C84">
        <w:rPr>
          <w:rFonts w:ascii="Calibri" w:eastAsia="Calibri" w:hAnsi="Calibri" w:cs="Calibri"/>
        </w:rPr>
        <w:tab/>
      </w:r>
      <w:r>
        <w:t xml:space="preserve">Component </w:t>
      </w:r>
      <w:proofErr w:type="gramStart"/>
      <w:r>
        <w:t xml:space="preserve">VAR  </w:t>
      </w:r>
      <w:r>
        <w:tab/>
      </w:r>
      <w:proofErr w:type="gramEnd"/>
      <w:r>
        <w:t xml:space="preserve">= £1,000 </w:t>
      </w:r>
    </w:p>
    <w:p w14:paraId="175A3AB1" w14:textId="77777777" w:rsidR="00CD3C84" w:rsidRDefault="00CD3C84" w:rsidP="00CD3C84">
      <w:pPr>
        <w:pStyle w:val="ListParagraph"/>
        <w:tabs>
          <w:tab w:val="center" w:pos="2185"/>
          <w:tab w:val="center" w:pos="3855"/>
        </w:tabs>
      </w:pPr>
      <w:r w:rsidRPr="00CD3C84">
        <w:rPr>
          <w:rFonts w:ascii="Calibri" w:eastAsia="Calibri" w:hAnsi="Calibri" w:cs="Calibri"/>
        </w:rPr>
        <w:tab/>
      </w:r>
      <w:r>
        <w:t xml:space="preserve">Generator </w:t>
      </w:r>
      <w:proofErr w:type="gramStart"/>
      <w:r>
        <w:t xml:space="preserve">Capability  </w:t>
      </w:r>
      <w:r>
        <w:tab/>
      </w:r>
      <w:proofErr w:type="gramEnd"/>
      <w:r>
        <w:t xml:space="preserve">= 500MW  </w:t>
      </w:r>
    </w:p>
    <w:p w14:paraId="0E3D6E2B" w14:textId="7B8A4A0D" w:rsidR="007A182D" w:rsidRDefault="00CD3C84" w:rsidP="00CD3C84">
      <w:pPr>
        <w:pStyle w:val="ListParagraph"/>
        <w:spacing w:before="120" w:after="0"/>
      </w:pPr>
      <w:r>
        <w:t xml:space="preserve">Component </w:t>
      </w:r>
      <w:proofErr w:type="gramStart"/>
      <w:r>
        <w:t>Capability  =</w:t>
      </w:r>
      <w:proofErr w:type="gramEnd"/>
      <w:r>
        <w:t xml:space="preserve">1000MW </w:t>
      </w:r>
      <w:proofErr w:type="gramStart"/>
      <w:r>
        <w:t xml:space="preserve">LARF  </w:t>
      </w:r>
      <w:r>
        <w:tab/>
      </w:r>
      <w:proofErr w:type="gramEnd"/>
      <w:r>
        <w:t xml:space="preserve"> </w:t>
      </w:r>
      <w:r>
        <w:tab/>
        <w:t>= 40%</w:t>
      </w:r>
    </w:p>
    <w:p w14:paraId="083E259A" w14:textId="77777777" w:rsidR="007D5794" w:rsidRDefault="007D5794" w:rsidP="00CD3C84">
      <w:pPr>
        <w:pStyle w:val="ListParagraph"/>
        <w:spacing w:before="120" w:after="0"/>
      </w:pPr>
    </w:p>
    <w:p w14:paraId="60ED3C10" w14:textId="77777777" w:rsidR="007D5794" w:rsidRPr="0042180B" w:rsidRDefault="007D5794">
      <w:pPr>
        <w:pStyle w:val="Heading1"/>
        <w:pPrChange w:id="99" w:author="Paul Mott [NESO]" w:date="2025-07-10T00:28:00Z" w16du:dateUtc="2025-07-09T23:28:00Z">
          <w:pPr>
            <w:pStyle w:val="Heading1"/>
            <w:ind w:right="553"/>
          </w:pPr>
        </w:pPrChange>
      </w:pPr>
      <w:bookmarkStart w:id="100" w:name="_Toc203000639"/>
      <w:r w:rsidRPr="0042180B">
        <w:t>6. Liability profile</w:t>
      </w:r>
      <w:bookmarkEnd w:id="100"/>
      <w:r w:rsidRPr="0042180B">
        <w:t xml:space="preserve"> </w:t>
      </w:r>
    </w:p>
    <w:p w14:paraId="08260C68" w14:textId="77777777" w:rsidR="007D5794" w:rsidRDefault="007D5794" w:rsidP="007D5794">
      <w:pPr>
        <w:ind w:right="728"/>
      </w:pPr>
      <w:r>
        <w:t xml:space="preserve">This part of the guidance document breaks down how the Wider and Attributable liabilities are profiled, from the application for a pre commissioned generation project through to the closure or capacity reduction of a post commissioned generation project. </w:t>
      </w:r>
    </w:p>
    <w:p w14:paraId="36B6960C" w14:textId="77777777" w:rsidR="007D5794" w:rsidRDefault="007D5794" w:rsidP="007D5794">
      <w:pPr>
        <w:spacing w:after="0"/>
        <w:ind w:left="1267"/>
      </w:pPr>
      <w:r>
        <w:t xml:space="preserve"> </w:t>
      </w:r>
    </w:p>
    <w:p w14:paraId="15A720E8" w14:textId="77777777" w:rsidR="007D5794" w:rsidRDefault="007D5794">
      <w:pPr>
        <w:pStyle w:val="Heading2"/>
        <w:pPrChange w:id="101" w:author="Paul Mott [NESO]" w:date="2025-07-10T00:28:00Z" w16du:dateUtc="2025-07-09T23:28:00Z">
          <w:pPr>
            <w:spacing w:after="4"/>
          </w:pPr>
        </w:pPrChange>
      </w:pPr>
      <w:bookmarkStart w:id="102" w:name="_Toc203000640"/>
      <w:r>
        <w:t>Trigger Date</w:t>
      </w:r>
      <w:bookmarkEnd w:id="102"/>
      <w:r>
        <w:t xml:space="preserve"> </w:t>
      </w:r>
    </w:p>
    <w:p w14:paraId="47A60FE4" w14:textId="77777777" w:rsidR="007D5794" w:rsidRDefault="007D5794" w:rsidP="007D5794">
      <w:pPr>
        <w:ind w:right="728"/>
      </w:pPr>
      <w:r>
        <w:t xml:space="preserve">Key to how the profile works is the trigger date. Other than in the scenario described below, the trigger date is three financial years prior to the financial year of connection; this will be 1 April of that financial year (as shown in the examples in the table below). </w:t>
      </w:r>
    </w:p>
    <w:p w14:paraId="48BC6CBA" w14:textId="77777777" w:rsidR="007D5794" w:rsidRDefault="007D5794" w:rsidP="007D5794">
      <w:pPr>
        <w:spacing w:after="0"/>
        <w:ind w:left="1267"/>
      </w:pPr>
      <w:r>
        <w:t xml:space="preserve"> </w:t>
      </w:r>
    </w:p>
    <w:tbl>
      <w:tblPr>
        <w:tblStyle w:val="TableGrid0"/>
        <w:tblW w:w="3547" w:type="dxa"/>
        <w:tblInd w:w="1159" w:type="dxa"/>
        <w:tblCellMar>
          <w:top w:w="42" w:type="dxa"/>
          <w:left w:w="108" w:type="dxa"/>
          <w:right w:w="115" w:type="dxa"/>
        </w:tblCellMar>
        <w:tblLook w:val="04A0" w:firstRow="1" w:lastRow="0" w:firstColumn="1" w:lastColumn="0" w:noHBand="0" w:noVBand="1"/>
      </w:tblPr>
      <w:tblGrid>
        <w:gridCol w:w="1737"/>
        <w:gridCol w:w="1810"/>
      </w:tblGrid>
      <w:tr w:rsidR="007D5794" w14:paraId="43C46C69" w14:textId="77777777" w:rsidTr="00006863">
        <w:trPr>
          <w:trHeight w:val="240"/>
        </w:trPr>
        <w:tc>
          <w:tcPr>
            <w:tcW w:w="1738" w:type="dxa"/>
            <w:tcBorders>
              <w:top w:val="single" w:sz="4" w:space="0" w:color="000000"/>
              <w:left w:val="single" w:sz="4" w:space="0" w:color="000000"/>
              <w:bottom w:val="single" w:sz="4" w:space="0" w:color="000000"/>
              <w:right w:val="single" w:sz="4" w:space="0" w:color="000000"/>
            </w:tcBorders>
          </w:tcPr>
          <w:p w14:paraId="7FA3FFAC" w14:textId="77777777" w:rsidR="007D5794" w:rsidRDefault="007D5794" w:rsidP="00006863">
            <w:pPr>
              <w:spacing w:after="0"/>
            </w:pPr>
            <w:r>
              <w:t xml:space="preserve">Trigger Date </w:t>
            </w:r>
          </w:p>
        </w:tc>
        <w:tc>
          <w:tcPr>
            <w:tcW w:w="1810" w:type="dxa"/>
            <w:tcBorders>
              <w:top w:val="single" w:sz="4" w:space="0" w:color="000000"/>
              <w:left w:val="single" w:sz="4" w:space="0" w:color="000000"/>
              <w:bottom w:val="single" w:sz="4" w:space="0" w:color="000000"/>
              <w:right w:val="single" w:sz="4" w:space="0" w:color="000000"/>
            </w:tcBorders>
          </w:tcPr>
          <w:p w14:paraId="51945D19" w14:textId="77777777" w:rsidR="007D5794" w:rsidRDefault="007D5794" w:rsidP="00006863">
            <w:pPr>
              <w:spacing w:after="0"/>
            </w:pPr>
            <w:r>
              <w:t xml:space="preserve">Completion Date </w:t>
            </w:r>
          </w:p>
        </w:tc>
      </w:tr>
      <w:tr w:rsidR="007D5794" w14:paraId="28C36199" w14:textId="77777777" w:rsidTr="00006863">
        <w:trPr>
          <w:trHeight w:val="240"/>
        </w:trPr>
        <w:tc>
          <w:tcPr>
            <w:tcW w:w="1738" w:type="dxa"/>
            <w:tcBorders>
              <w:top w:val="single" w:sz="4" w:space="0" w:color="000000"/>
              <w:left w:val="single" w:sz="4" w:space="0" w:color="000000"/>
              <w:bottom w:val="single" w:sz="4" w:space="0" w:color="000000"/>
              <w:right w:val="single" w:sz="4" w:space="0" w:color="000000"/>
            </w:tcBorders>
          </w:tcPr>
          <w:p w14:paraId="617FDA4D" w14:textId="77777777" w:rsidR="007D5794" w:rsidRDefault="007D5794" w:rsidP="00006863">
            <w:pPr>
              <w:spacing w:after="0"/>
            </w:pPr>
            <w:r>
              <w:t xml:space="preserve">1 April 2014 </w:t>
            </w:r>
          </w:p>
        </w:tc>
        <w:tc>
          <w:tcPr>
            <w:tcW w:w="1810" w:type="dxa"/>
            <w:tcBorders>
              <w:top w:val="single" w:sz="4" w:space="0" w:color="000000"/>
              <w:left w:val="single" w:sz="4" w:space="0" w:color="000000"/>
              <w:bottom w:val="single" w:sz="4" w:space="0" w:color="000000"/>
              <w:right w:val="single" w:sz="4" w:space="0" w:color="000000"/>
            </w:tcBorders>
          </w:tcPr>
          <w:p w14:paraId="00E693DE" w14:textId="77777777" w:rsidR="007D5794" w:rsidRDefault="007D5794" w:rsidP="00006863">
            <w:pPr>
              <w:spacing w:after="0"/>
            </w:pPr>
            <w:r>
              <w:t xml:space="preserve">31 October 2017 </w:t>
            </w:r>
          </w:p>
        </w:tc>
      </w:tr>
      <w:tr w:rsidR="007D5794" w14:paraId="1A3EAA08" w14:textId="77777777" w:rsidTr="00006863">
        <w:trPr>
          <w:trHeight w:val="240"/>
        </w:trPr>
        <w:tc>
          <w:tcPr>
            <w:tcW w:w="1738" w:type="dxa"/>
            <w:tcBorders>
              <w:top w:val="single" w:sz="4" w:space="0" w:color="000000"/>
              <w:left w:val="single" w:sz="4" w:space="0" w:color="000000"/>
              <w:bottom w:val="single" w:sz="4" w:space="0" w:color="000000"/>
              <w:right w:val="single" w:sz="4" w:space="0" w:color="000000"/>
            </w:tcBorders>
          </w:tcPr>
          <w:p w14:paraId="6A83FC07" w14:textId="77777777" w:rsidR="007D5794" w:rsidRDefault="007D5794" w:rsidP="00006863">
            <w:pPr>
              <w:spacing w:after="0"/>
            </w:pPr>
            <w:r>
              <w:t xml:space="preserve">1 April 2015 </w:t>
            </w:r>
          </w:p>
        </w:tc>
        <w:tc>
          <w:tcPr>
            <w:tcW w:w="1810" w:type="dxa"/>
            <w:tcBorders>
              <w:top w:val="single" w:sz="4" w:space="0" w:color="000000"/>
              <w:left w:val="single" w:sz="4" w:space="0" w:color="000000"/>
              <w:bottom w:val="single" w:sz="4" w:space="0" w:color="000000"/>
              <w:right w:val="single" w:sz="4" w:space="0" w:color="000000"/>
            </w:tcBorders>
          </w:tcPr>
          <w:p w14:paraId="64688EE4" w14:textId="77777777" w:rsidR="007D5794" w:rsidRDefault="007D5794" w:rsidP="00006863">
            <w:pPr>
              <w:spacing w:after="0"/>
            </w:pPr>
            <w:r>
              <w:t xml:space="preserve">20 April 2018 </w:t>
            </w:r>
          </w:p>
        </w:tc>
      </w:tr>
    </w:tbl>
    <w:p w14:paraId="710DA947" w14:textId="77777777" w:rsidR="007D5794" w:rsidRDefault="007D5794" w:rsidP="007D5794">
      <w:pPr>
        <w:spacing w:after="0"/>
        <w:ind w:left="1267"/>
      </w:pPr>
      <w:r>
        <w:t xml:space="preserve"> </w:t>
      </w:r>
    </w:p>
    <w:p w14:paraId="342407B9" w14:textId="77777777" w:rsidR="007D5794" w:rsidRDefault="007D5794" w:rsidP="007D5794">
      <w:pPr>
        <w:ind w:right="728"/>
      </w:pPr>
      <w:r>
        <w:t xml:space="preserve">Where the completion date is changed by the generation project applying to delay completion, the Trigger date will not be amended in respect to the new completion date. </w:t>
      </w:r>
    </w:p>
    <w:p w14:paraId="3F5D97B0" w14:textId="58799ABD" w:rsidR="007D5794" w:rsidRDefault="007D5794" w:rsidP="002A5EC8">
      <w:pPr>
        <w:spacing w:after="0"/>
      </w:pPr>
      <w:r>
        <w:t xml:space="preserve">Where the Completion date is changed by the TO delaying the completion date, the Trigger date will be amended </w:t>
      </w:r>
      <w:proofErr w:type="spellStart"/>
      <w:r>
        <w:t>inline</w:t>
      </w:r>
      <w:proofErr w:type="spellEnd"/>
      <w:r>
        <w:t xml:space="preserve"> with the new completion date. </w:t>
      </w:r>
    </w:p>
    <w:p w14:paraId="4EA521E8" w14:textId="77777777" w:rsidR="002C0588" w:rsidRDefault="002C0588" w:rsidP="0042180B">
      <w:pPr>
        <w:pStyle w:val="Heading2"/>
      </w:pPr>
      <w:bookmarkStart w:id="103" w:name="_Toc203000641"/>
      <w:r>
        <w:lastRenderedPageBreak/>
        <w:t>Wider Profile (Pre Commissioning)</w:t>
      </w:r>
      <w:bookmarkEnd w:id="103"/>
      <w:r>
        <w:t xml:space="preserve"> </w:t>
      </w:r>
    </w:p>
    <w:p w14:paraId="3012AE27" w14:textId="77777777" w:rsidR="002C0588" w:rsidRDefault="002C0588" w:rsidP="002C0588">
      <w:pPr>
        <w:ind w:right="728"/>
      </w:pPr>
      <w:r>
        <w:t xml:space="preserve">For pre commissioning generation, the wider liability begins at the trigger </w:t>
      </w:r>
      <w:proofErr w:type="gramStart"/>
      <w:r>
        <w:t>date, and</w:t>
      </w:r>
      <w:proofErr w:type="gramEnd"/>
      <w:r>
        <w:t xml:space="preserve"> builds up from 25% of the wider liability to 100% in the year immediately before commissioning, as demonstrated below. </w:t>
      </w:r>
    </w:p>
    <w:p w14:paraId="3C2134A4" w14:textId="7C0EA287" w:rsidR="007D5794" w:rsidRDefault="0034347B" w:rsidP="007D5794">
      <w:pPr>
        <w:spacing w:before="120" w:after="0"/>
      </w:pPr>
      <w:r>
        <w:rPr>
          <w:rFonts w:ascii="Calibri" w:eastAsia="Calibri" w:hAnsi="Calibri" w:cs="Calibri"/>
          <w:noProof/>
        </w:rPr>
        <mc:AlternateContent>
          <mc:Choice Requires="wpg">
            <w:drawing>
              <wp:inline distT="0" distB="0" distL="0" distR="0" wp14:anchorId="587E1E3C" wp14:editId="795AD41C">
                <wp:extent cx="2570947" cy="2029379"/>
                <wp:effectExtent l="0" t="0" r="0" b="0"/>
                <wp:docPr id="71062" name="Group 71062"/>
                <wp:cNvGraphicFramePr/>
                <a:graphic xmlns:a="http://schemas.openxmlformats.org/drawingml/2006/main">
                  <a:graphicData uri="http://schemas.microsoft.com/office/word/2010/wordprocessingGroup">
                    <wpg:wgp>
                      <wpg:cNvGrpSpPr/>
                      <wpg:grpSpPr>
                        <a:xfrm>
                          <a:off x="0" y="0"/>
                          <a:ext cx="2570947" cy="2029379"/>
                          <a:chOff x="0" y="0"/>
                          <a:chExt cx="2570947" cy="2029379"/>
                        </a:xfrm>
                      </wpg:grpSpPr>
                      <wps:wsp>
                        <wps:cNvPr id="6554" name="Rectangle 6554"/>
                        <wps:cNvSpPr/>
                        <wps:spPr>
                          <a:xfrm>
                            <a:off x="537978" y="1307592"/>
                            <a:ext cx="405567" cy="135934"/>
                          </a:xfrm>
                          <a:prstGeom prst="rect">
                            <a:avLst/>
                          </a:prstGeom>
                          <a:ln>
                            <a:noFill/>
                          </a:ln>
                        </wps:spPr>
                        <wps:txbx>
                          <w:txbxContent>
                            <w:p w14:paraId="21E04961" w14:textId="77777777" w:rsidR="0034347B" w:rsidRDefault="0034347B" w:rsidP="0034347B">
                              <w:r>
                                <w:rPr>
                                  <w:b/>
                                  <w:color w:val="3365CC"/>
                                  <w:sz w:val="17"/>
                                </w:rPr>
                                <w:t>Wider</w:t>
                              </w:r>
                            </w:p>
                          </w:txbxContent>
                        </wps:txbx>
                        <wps:bodyPr horzOverflow="overflow" vert="horz" lIns="0" tIns="0" rIns="0" bIns="0" rtlCol="0">
                          <a:noAutofit/>
                        </wps:bodyPr>
                      </wps:wsp>
                      <wps:wsp>
                        <wps:cNvPr id="6556" name="Shape 6556"/>
                        <wps:cNvSpPr/>
                        <wps:spPr>
                          <a:xfrm>
                            <a:off x="1824226" y="1284444"/>
                            <a:ext cx="274331" cy="603503"/>
                          </a:xfrm>
                          <a:custGeom>
                            <a:avLst/>
                            <a:gdLst/>
                            <a:ahLst/>
                            <a:cxnLst/>
                            <a:rect l="0" t="0" r="0" b="0"/>
                            <a:pathLst>
                              <a:path w="274331" h="603503">
                                <a:moveTo>
                                  <a:pt x="0" y="0"/>
                                </a:moveTo>
                                <a:lnTo>
                                  <a:pt x="274331" y="0"/>
                                </a:lnTo>
                                <a:lnTo>
                                  <a:pt x="274331" y="603503"/>
                                </a:lnTo>
                                <a:lnTo>
                                  <a:pt x="0" y="60350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59" name="Shape 6559"/>
                        <wps:cNvSpPr/>
                        <wps:spPr>
                          <a:xfrm>
                            <a:off x="1556002" y="1424659"/>
                            <a:ext cx="272796" cy="463288"/>
                          </a:xfrm>
                          <a:custGeom>
                            <a:avLst/>
                            <a:gdLst/>
                            <a:ahLst/>
                            <a:cxnLst/>
                            <a:rect l="0" t="0" r="0" b="0"/>
                            <a:pathLst>
                              <a:path w="272796" h="463288">
                                <a:moveTo>
                                  <a:pt x="0" y="0"/>
                                </a:moveTo>
                                <a:lnTo>
                                  <a:pt x="272796" y="0"/>
                                </a:lnTo>
                                <a:lnTo>
                                  <a:pt x="272796" y="463288"/>
                                </a:lnTo>
                                <a:lnTo>
                                  <a:pt x="0" y="463288"/>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61" name="Shape 6561"/>
                        <wps:cNvSpPr/>
                        <wps:spPr>
                          <a:xfrm>
                            <a:off x="1281686" y="1578574"/>
                            <a:ext cx="274315" cy="309373"/>
                          </a:xfrm>
                          <a:custGeom>
                            <a:avLst/>
                            <a:gdLst/>
                            <a:ahLst/>
                            <a:cxnLst/>
                            <a:rect l="0" t="0" r="0" b="0"/>
                            <a:pathLst>
                              <a:path w="274315" h="309373">
                                <a:moveTo>
                                  <a:pt x="0" y="0"/>
                                </a:moveTo>
                                <a:lnTo>
                                  <a:pt x="274315" y="0"/>
                                </a:lnTo>
                                <a:lnTo>
                                  <a:pt x="274315" y="309373"/>
                                </a:lnTo>
                                <a:lnTo>
                                  <a:pt x="0" y="30937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563" name="Shape 6563"/>
                        <wps:cNvSpPr/>
                        <wps:spPr>
                          <a:xfrm>
                            <a:off x="1007371" y="1727932"/>
                            <a:ext cx="269743" cy="160015"/>
                          </a:xfrm>
                          <a:custGeom>
                            <a:avLst/>
                            <a:gdLst/>
                            <a:ahLst/>
                            <a:cxnLst/>
                            <a:rect l="0" t="0" r="0" b="0"/>
                            <a:pathLst>
                              <a:path w="269743" h="160015">
                                <a:moveTo>
                                  <a:pt x="0" y="0"/>
                                </a:moveTo>
                                <a:lnTo>
                                  <a:pt x="269743" y="0"/>
                                </a:lnTo>
                                <a:lnTo>
                                  <a:pt x="269743" y="160015"/>
                                </a:lnTo>
                                <a:lnTo>
                                  <a:pt x="0" y="160015"/>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4" name="Shape 90024"/>
                        <wps:cNvSpPr/>
                        <wps:spPr>
                          <a:xfrm>
                            <a:off x="1824235" y="1284452"/>
                            <a:ext cx="274320" cy="603504"/>
                          </a:xfrm>
                          <a:custGeom>
                            <a:avLst/>
                            <a:gdLst/>
                            <a:ahLst/>
                            <a:cxnLst/>
                            <a:rect l="0" t="0" r="0" b="0"/>
                            <a:pathLst>
                              <a:path w="274320" h="603504">
                                <a:moveTo>
                                  <a:pt x="0" y="0"/>
                                </a:moveTo>
                                <a:lnTo>
                                  <a:pt x="274320" y="0"/>
                                </a:lnTo>
                                <a:lnTo>
                                  <a:pt x="274320" y="603504"/>
                                </a:lnTo>
                                <a:lnTo>
                                  <a:pt x="0" y="60350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68" name="Shape 6568"/>
                        <wps:cNvSpPr/>
                        <wps:spPr>
                          <a:xfrm>
                            <a:off x="1824226" y="1284444"/>
                            <a:ext cx="274331" cy="603503"/>
                          </a:xfrm>
                          <a:custGeom>
                            <a:avLst/>
                            <a:gdLst/>
                            <a:ahLst/>
                            <a:cxnLst/>
                            <a:rect l="0" t="0" r="0" b="0"/>
                            <a:pathLst>
                              <a:path w="274331" h="603503">
                                <a:moveTo>
                                  <a:pt x="0" y="0"/>
                                </a:moveTo>
                                <a:lnTo>
                                  <a:pt x="274331" y="0"/>
                                </a:lnTo>
                                <a:lnTo>
                                  <a:pt x="274331" y="603503"/>
                                </a:lnTo>
                                <a:lnTo>
                                  <a:pt x="0" y="60350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9429" name="Rectangle 69429"/>
                        <wps:cNvSpPr/>
                        <wps:spPr>
                          <a:xfrm>
                            <a:off x="1853190" y="1771971"/>
                            <a:ext cx="215258" cy="123574"/>
                          </a:xfrm>
                          <a:prstGeom prst="rect">
                            <a:avLst/>
                          </a:prstGeom>
                          <a:ln>
                            <a:noFill/>
                          </a:ln>
                        </wps:spPr>
                        <wps:txbx>
                          <w:txbxContent>
                            <w:p w14:paraId="346BC862" w14:textId="77777777" w:rsidR="0034347B" w:rsidRDefault="0034347B" w:rsidP="0034347B">
                              <w:r>
                                <w:rPr>
                                  <w:b/>
                                  <w:sz w:val="15"/>
                                </w:rPr>
                                <w:t>100</w:t>
                              </w:r>
                            </w:p>
                          </w:txbxContent>
                        </wps:txbx>
                        <wps:bodyPr horzOverflow="overflow" vert="horz" lIns="0" tIns="0" rIns="0" bIns="0" rtlCol="0">
                          <a:noAutofit/>
                        </wps:bodyPr>
                      </wps:wsp>
                      <wps:wsp>
                        <wps:cNvPr id="69430" name="Rectangle 69430"/>
                        <wps:cNvSpPr/>
                        <wps:spPr>
                          <a:xfrm>
                            <a:off x="2014734" y="1771971"/>
                            <a:ext cx="114078" cy="123574"/>
                          </a:xfrm>
                          <a:prstGeom prst="rect">
                            <a:avLst/>
                          </a:prstGeom>
                          <a:ln>
                            <a:noFill/>
                          </a:ln>
                        </wps:spPr>
                        <wps:txbx>
                          <w:txbxContent>
                            <w:p w14:paraId="25F32FA5" w14:textId="77777777" w:rsidR="0034347B" w:rsidRDefault="0034347B" w:rsidP="0034347B">
                              <w:r>
                                <w:rPr>
                                  <w:b/>
                                  <w:sz w:val="15"/>
                                </w:rPr>
                                <w:t>%</w:t>
                              </w:r>
                            </w:p>
                          </w:txbxContent>
                        </wps:txbx>
                        <wps:bodyPr horzOverflow="overflow" vert="horz" lIns="0" tIns="0" rIns="0" bIns="0" rtlCol="0">
                          <a:noAutofit/>
                        </wps:bodyPr>
                      </wps:wsp>
                      <wps:wsp>
                        <wps:cNvPr id="90025" name="Shape 90025"/>
                        <wps:cNvSpPr/>
                        <wps:spPr>
                          <a:xfrm>
                            <a:off x="1556011" y="1424660"/>
                            <a:ext cx="272796" cy="463297"/>
                          </a:xfrm>
                          <a:custGeom>
                            <a:avLst/>
                            <a:gdLst/>
                            <a:ahLst/>
                            <a:cxnLst/>
                            <a:rect l="0" t="0" r="0" b="0"/>
                            <a:pathLst>
                              <a:path w="272796" h="463297">
                                <a:moveTo>
                                  <a:pt x="0" y="0"/>
                                </a:moveTo>
                                <a:lnTo>
                                  <a:pt x="272796" y="0"/>
                                </a:lnTo>
                                <a:lnTo>
                                  <a:pt x="272796" y="463297"/>
                                </a:lnTo>
                                <a:lnTo>
                                  <a:pt x="0" y="463297"/>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1" name="Shape 6571"/>
                        <wps:cNvSpPr/>
                        <wps:spPr>
                          <a:xfrm>
                            <a:off x="1556002" y="1424659"/>
                            <a:ext cx="272796" cy="463288"/>
                          </a:xfrm>
                          <a:custGeom>
                            <a:avLst/>
                            <a:gdLst/>
                            <a:ahLst/>
                            <a:cxnLst/>
                            <a:rect l="0" t="0" r="0" b="0"/>
                            <a:pathLst>
                              <a:path w="272796" h="463288">
                                <a:moveTo>
                                  <a:pt x="0" y="0"/>
                                </a:moveTo>
                                <a:lnTo>
                                  <a:pt x="272796" y="0"/>
                                </a:lnTo>
                                <a:lnTo>
                                  <a:pt x="272796" y="463288"/>
                                </a:lnTo>
                                <a:lnTo>
                                  <a:pt x="0" y="463288"/>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6" name="Shape 90026"/>
                        <wps:cNvSpPr/>
                        <wps:spPr>
                          <a:xfrm>
                            <a:off x="1281691" y="1578585"/>
                            <a:ext cx="274320" cy="309372"/>
                          </a:xfrm>
                          <a:custGeom>
                            <a:avLst/>
                            <a:gdLst/>
                            <a:ahLst/>
                            <a:cxnLst/>
                            <a:rect l="0" t="0" r="0" b="0"/>
                            <a:pathLst>
                              <a:path w="274320" h="309372">
                                <a:moveTo>
                                  <a:pt x="0" y="0"/>
                                </a:moveTo>
                                <a:lnTo>
                                  <a:pt x="274320" y="0"/>
                                </a:lnTo>
                                <a:lnTo>
                                  <a:pt x="274320" y="309372"/>
                                </a:lnTo>
                                <a:lnTo>
                                  <a:pt x="0" y="3093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3" name="Shape 6573"/>
                        <wps:cNvSpPr/>
                        <wps:spPr>
                          <a:xfrm>
                            <a:off x="1281686" y="1578574"/>
                            <a:ext cx="274315" cy="309373"/>
                          </a:xfrm>
                          <a:custGeom>
                            <a:avLst/>
                            <a:gdLst/>
                            <a:ahLst/>
                            <a:cxnLst/>
                            <a:rect l="0" t="0" r="0" b="0"/>
                            <a:pathLst>
                              <a:path w="274315" h="309373">
                                <a:moveTo>
                                  <a:pt x="0" y="0"/>
                                </a:moveTo>
                                <a:lnTo>
                                  <a:pt x="274315" y="0"/>
                                </a:lnTo>
                                <a:lnTo>
                                  <a:pt x="274315" y="309373"/>
                                </a:lnTo>
                                <a:lnTo>
                                  <a:pt x="0" y="309373"/>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90027" name="Shape 90027"/>
                        <wps:cNvSpPr/>
                        <wps:spPr>
                          <a:xfrm>
                            <a:off x="1007371" y="1727936"/>
                            <a:ext cx="269748" cy="160020"/>
                          </a:xfrm>
                          <a:custGeom>
                            <a:avLst/>
                            <a:gdLst/>
                            <a:ahLst/>
                            <a:cxnLst/>
                            <a:rect l="0" t="0" r="0" b="0"/>
                            <a:pathLst>
                              <a:path w="269748" h="160020">
                                <a:moveTo>
                                  <a:pt x="0" y="0"/>
                                </a:moveTo>
                                <a:lnTo>
                                  <a:pt x="269748" y="0"/>
                                </a:lnTo>
                                <a:lnTo>
                                  <a:pt x="269748" y="160020"/>
                                </a:lnTo>
                                <a:lnTo>
                                  <a:pt x="0" y="16002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575" name="Shape 6575"/>
                        <wps:cNvSpPr/>
                        <wps:spPr>
                          <a:xfrm>
                            <a:off x="1007371" y="1727932"/>
                            <a:ext cx="269743" cy="160015"/>
                          </a:xfrm>
                          <a:custGeom>
                            <a:avLst/>
                            <a:gdLst/>
                            <a:ahLst/>
                            <a:cxnLst/>
                            <a:rect l="0" t="0" r="0" b="0"/>
                            <a:pathLst>
                              <a:path w="269743" h="160015">
                                <a:moveTo>
                                  <a:pt x="0" y="0"/>
                                </a:moveTo>
                                <a:lnTo>
                                  <a:pt x="269743" y="0"/>
                                </a:lnTo>
                                <a:lnTo>
                                  <a:pt x="269743" y="160015"/>
                                </a:lnTo>
                                <a:lnTo>
                                  <a:pt x="0" y="160015"/>
                                </a:lnTo>
                                <a:close/>
                              </a:path>
                            </a:pathLst>
                          </a:custGeom>
                          <a:ln w="4822" cap="rnd">
                            <a:round/>
                          </a:ln>
                        </wps:spPr>
                        <wps:style>
                          <a:lnRef idx="1">
                            <a:srgbClr val="000000"/>
                          </a:lnRef>
                          <a:fillRef idx="0">
                            <a:srgbClr val="000000">
                              <a:alpha val="0"/>
                            </a:srgbClr>
                          </a:fillRef>
                          <a:effectRef idx="0">
                            <a:scrgbClr r="0" g="0" b="0"/>
                          </a:effectRef>
                          <a:fontRef idx="none"/>
                        </wps:style>
                        <wps:bodyPr/>
                      </wps:wsp>
                      <wps:wsp>
                        <wps:cNvPr id="69426" name="Rectangle 69426"/>
                        <wps:cNvSpPr/>
                        <wps:spPr>
                          <a:xfrm>
                            <a:off x="1618494" y="1771971"/>
                            <a:ext cx="144316" cy="123574"/>
                          </a:xfrm>
                          <a:prstGeom prst="rect">
                            <a:avLst/>
                          </a:prstGeom>
                          <a:ln>
                            <a:noFill/>
                          </a:ln>
                        </wps:spPr>
                        <wps:txbx>
                          <w:txbxContent>
                            <w:p w14:paraId="7D7790D3" w14:textId="77777777" w:rsidR="0034347B" w:rsidRDefault="0034347B" w:rsidP="0034347B">
                              <w:r>
                                <w:rPr>
                                  <w:b/>
                                  <w:sz w:val="15"/>
                                </w:rPr>
                                <w:t>75</w:t>
                              </w:r>
                            </w:p>
                          </w:txbxContent>
                        </wps:txbx>
                        <wps:bodyPr horzOverflow="overflow" vert="horz" lIns="0" tIns="0" rIns="0" bIns="0" rtlCol="0">
                          <a:noAutofit/>
                        </wps:bodyPr>
                      </wps:wsp>
                      <wps:wsp>
                        <wps:cNvPr id="69428" name="Rectangle 69428"/>
                        <wps:cNvSpPr/>
                        <wps:spPr>
                          <a:xfrm>
                            <a:off x="1731270" y="1771971"/>
                            <a:ext cx="114078" cy="123574"/>
                          </a:xfrm>
                          <a:prstGeom prst="rect">
                            <a:avLst/>
                          </a:prstGeom>
                          <a:ln>
                            <a:noFill/>
                          </a:ln>
                        </wps:spPr>
                        <wps:txbx>
                          <w:txbxContent>
                            <w:p w14:paraId="6EFBDE38" w14:textId="77777777" w:rsidR="0034347B" w:rsidRDefault="0034347B" w:rsidP="0034347B">
                              <w:r>
                                <w:rPr>
                                  <w:b/>
                                  <w:sz w:val="15"/>
                                </w:rPr>
                                <w:t>%</w:t>
                              </w:r>
                            </w:p>
                          </w:txbxContent>
                        </wps:txbx>
                        <wps:bodyPr horzOverflow="overflow" vert="horz" lIns="0" tIns="0" rIns="0" bIns="0" rtlCol="0">
                          <a:noAutofit/>
                        </wps:bodyPr>
                      </wps:wsp>
                      <wps:wsp>
                        <wps:cNvPr id="69423" name="Rectangle 69423"/>
                        <wps:cNvSpPr/>
                        <wps:spPr>
                          <a:xfrm>
                            <a:off x="1330458" y="1771971"/>
                            <a:ext cx="142289" cy="123574"/>
                          </a:xfrm>
                          <a:prstGeom prst="rect">
                            <a:avLst/>
                          </a:prstGeom>
                          <a:ln>
                            <a:noFill/>
                          </a:ln>
                        </wps:spPr>
                        <wps:txbx>
                          <w:txbxContent>
                            <w:p w14:paraId="4F88F604" w14:textId="77777777" w:rsidR="0034347B" w:rsidRDefault="0034347B" w:rsidP="0034347B">
                              <w:r>
                                <w:rPr>
                                  <w:b/>
                                  <w:sz w:val="15"/>
                                </w:rPr>
                                <w:t>50</w:t>
                              </w:r>
                            </w:p>
                          </w:txbxContent>
                        </wps:txbx>
                        <wps:bodyPr horzOverflow="overflow" vert="horz" lIns="0" tIns="0" rIns="0" bIns="0" rtlCol="0">
                          <a:noAutofit/>
                        </wps:bodyPr>
                      </wps:wsp>
                      <wps:wsp>
                        <wps:cNvPr id="69425" name="Rectangle 69425"/>
                        <wps:cNvSpPr/>
                        <wps:spPr>
                          <a:xfrm>
                            <a:off x="1438662" y="1771971"/>
                            <a:ext cx="114078" cy="123574"/>
                          </a:xfrm>
                          <a:prstGeom prst="rect">
                            <a:avLst/>
                          </a:prstGeom>
                          <a:ln>
                            <a:noFill/>
                          </a:ln>
                        </wps:spPr>
                        <wps:txbx>
                          <w:txbxContent>
                            <w:p w14:paraId="5452D20A" w14:textId="77777777" w:rsidR="0034347B" w:rsidRDefault="0034347B" w:rsidP="0034347B">
                              <w:r>
                                <w:rPr>
                                  <w:b/>
                                  <w:sz w:val="15"/>
                                </w:rPr>
                                <w:t>%</w:t>
                              </w:r>
                            </w:p>
                          </w:txbxContent>
                        </wps:txbx>
                        <wps:bodyPr horzOverflow="overflow" vert="horz" lIns="0" tIns="0" rIns="0" bIns="0" rtlCol="0">
                          <a:noAutofit/>
                        </wps:bodyPr>
                      </wps:wsp>
                      <wps:wsp>
                        <wps:cNvPr id="69421" name="Rectangle 69421"/>
                        <wps:cNvSpPr/>
                        <wps:spPr>
                          <a:xfrm>
                            <a:off x="1051566" y="1767399"/>
                            <a:ext cx="142289" cy="123574"/>
                          </a:xfrm>
                          <a:prstGeom prst="rect">
                            <a:avLst/>
                          </a:prstGeom>
                          <a:ln>
                            <a:noFill/>
                          </a:ln>
                        </wps:spPr>
                        <wps:txbx>
                          <w:txbxContent>
                            <w:p w14:paraId="0850BAA1" w14:textId="77777777" w:rsidR="0034347B" w:rsidRDefault="0034347B" w:rsidP="0034347B">
                              <w:r>
                                <w:rPr>
                                  <w:b/>
                                  <w:sz w:val="15"/>
                                </w:rPr>
                                <w:t>25</w:t>
                              </w:r>
                            </w:p>
                          </w:txbxContent>
                        </wps:txbx>
                        <wps:bodyPr horzOverflow="overflow" vert="horz" lIns="0" tIns="0" rIns="0" bIns="0" rtlCol="0">
                          <a:noAutofit/>
                        </wps:bodyPr>
                      </wps:wsp>
                      <wps:wsp>
                        <wps:cNvPr id="69422" name="Rectangle 69422"/>
                        <wps:cNvSpPr/>
                        <wps:spPr>
                          <a:xfrm>
                            <a:off x="1159770" y="1767399"/>
                            <a:ext cx="114078" cy="123574"/>
                          </a:xfrm>
                          <a:prstGeom prst="rect">
                            <a:avLst/>
                          </a:prstGeom>
                          <a:ln>
                            <a:noFill/>
                          </a:ln>
                        </wps:spPr>
                        <wps:txbx>
                          <w:txbxContent>
                            <w:p w14:paraId="1C1462AB" w14:textId="77777777" w:rsidR="0034347B" w:rsidRDefault="0034347B" w:rsidP="0034347B">
                              <w:r>
                                <w:rPr>
                                  <w:b/>
                                  <w:sz w:val="15"/>
                                </w:rPr>
                                <w:t>%</w:t>
                              </w:r>
                            </w:p>
                          </w:txbxContent>
                        </wps:txbx>
                        <wps:bodyPr horzOverflow="overflow" vert="horz" lIns="0" tIns="0" rIns="0" bIns="0" rtlCol="0">
                          <a:noAutofit/>
                        </wps:bodyPr>
                      </wps:wsp>
                      <wps:wsp>
                        <wps:cNvPr id="6579" name="Shape 6579"/>
                        <wps:cNvSpPr/>
                        <wps:spPr>
                          <a:xfrm>
                            <a:off x="205741" y="1859000"/>
                            <a:ext cx="1937010" cy="57912"/>
                          </a:xfrm>
                          <a:custGeom>
                            <a:avLst/>
                            <a:gdLst/>
                            <a:ahLst/>
                            <a:cxnLst/>
                            <a:rect l="0" t="0" r="0" b="0"/>
                            <a:pathLst>
                              <a:path w="1937010" h="57912">
                                <a:moveTo>
                                  <a:pt x="1873002" y="0"/>
                                </a:moveTo>
                                <a:lnTo>
                                  <a:pt x="1937010" y="28956"/>
                                </a:lnTo>
                                <a:lnTo>
                                  <a:pt x="1873002" y="57912"/>
                                </a:lnTo>
                                <a:lnTo>
                                  <a:pt x="1873002" y="38100"/>
                                </a:lnTo>
                                <a:lnTo>
                                  <a:pt x="0" y="38100"/>
                                </a:lnTo>
                                <a:lnTo>
                                  <a:pt x="0" y="19812"/>
                                </a:lnTo>
                                <a:lnTo>
                                  <a:pt x="1873002" y="19812"/>
                                </a:lnTo>
                                <a:lnTo>
                                  <a:pt x="187300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580" name="Shape 6580"/>
                        <wps:cNvSpPr/>
                        <wps:spPr>
                          <a:xfrm>
                            <a:off x="205741" y="1878812"/>
                            <a:ext cx="1882146" cy="18288"/>
                          </a:xfrm>
                          <a:custGeom>
                            <a:avLst/>
                            <a:gdLst/>
                            <a:ahLst/>
                            <a:cxnLst/>
                            <a:rect l="0" t="0" r="0" b="0"/>
                            <a:pathLst>
                              <a:path w="1882146" h="18288">
                                <a:moveTo>
                                  <a:pt x="0" y="0"/>
                                </a:moveTo>
                                <a:lnTo>
                                  <a:pt x="1882146" y="0"/>
                                </a:lnTo>
                                <a:lnTo>
                                  <a:pt x="188214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1" name="Shape 6581"/>
                        <wps:cNvSpPr/>
                        <wps:spPr>
                          <a:xfrm>
                            <a:off x="2078743" y="1859000"/>
                            <a:ext cx="64008" cy="57912"/>
                          </a:xfrm>
                          <a:custGeom>
                            <a:avLst/>
                            <a:gdLst/>
                            <a:ahLst/>
                            <a:cxnLst/>
                            <a:rect l="0" t="0" r="0" b="0"/>
                            <a:pathLst>
                              <a:path w="64008" h="57912">
                                <a:moveTo>
                                  <a:pt x="0" y="0"/>
                                </a:moveTo>
                                <a:lnTo>
                                  <a:pt x="64008" y="28956"/>
                                </a:lnTo>
                                <a:lnTo>
                                  <a:pt x="0" y="57912"/>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2" name="Rectangle 6582"/>
                        <wps:cNvSpPr/>
                        <wps:spPr>
                          <a:xfrm>
                            <a:off x="1946153" y="142241"/>
                            <a:ext cx="139128" cy="239970"/>
                          </a:xfrm>
                          <a:prstGeom prst="rect">
                            <a:avLst/>
                          </a:prstGeom>
                          <a:ln>
                            <a:noFill/>
                          </a:ln>
                        </wps:spPr>
                        <wps:txbx>
                          <w:txbxContent>
                            <w:p w14:paraId="551A0C17" w14:textId="77777777" w:rsidR="0034347B" w:rsidRDefault="0034347B" w:rsidP="0034347B">
                              <w:r>
                                <w:rPr>
                                  <w:sz w:val="30"/>
                                </w:rPr>
                                <w:t>£</w:t>
                              </w:r>
                            </w:p>
                          </w:txbxContent>
                        </wps:txbx>
                        <wps:bodyPr horzOverflow="overflow" vert="horz" lIns="0" tIns="0" rIns="0" bIns="0" rtlCol="0">
                          <a:noAutofit/>
                        </wps:bodyPr>
                      </wps:wsp>
                      <wps:wsp>
                        <wps:cNvPr id="6583" name="Rectangle 6583"/>
                        <wps:cNvSpPr/>
                        <wps:spPr>
                          <a:xfrm>
                            <a:off x="1706886" y="0"/>
                            <a:ext cx="1101734" cy="135934"/>
                          </a:xfrm>
                          <a:prstGeom prst="rect">
                            <a:avLst/>
                          </a:prstGeom>
                          <a:ln>
                            <a:noFill/>
                          </a:ln>
                        </wps:spPr>
                        <wps:txbx>
                          <w:txbxContent>
                            <w:p w14:paraId="634EC39E" w14:textId="77777777" w:rsidR="0034347B" w:rsidRDefault="0034347B" w:rsidP="0034347B">
                              <w:r>
                                <w:rPr>
                                  <w:b/>
                                  <w:sz w:val="17"/>
                                </w:rPr>
                                <w:t>Commissioning</w:t>
                              </w:r>
                            </w:p>
                          </w:txbxContent>
                        </wps:txbx>
                        <wps:bodyPr horzOverflow="overflow" vert="horz" lIns="0" tIns="0" rIns="0" bIns="0" rtlCol="0">
                          <a:noAutofit/>
                        </wps:bodyPr>
                      </wps:wsp>
                      <wps:wsp>
                        <wps:cNvPr id="14905" name="Rectangle 14905"/>
                        <wps:cNvSpPr/>
                        <wps:spPr>
                          <a:xfrm>
                            <a:off x="1363986" y="1932280"/>
                            <a:ext cx="194989" cy="123061"/>
                          </a:xfrm>
                          <a:prstGeom prst="rect">
                            <a:avLst/>
                          </a:prstGeom>
                          <a:ln>
                            <a:noFill/>
                          </a:ln>
                        </wps:spPr>
                        <wps:txbx>
                          <w:txbxContent>
                            <w:p w14:paraId="5FB36880" w14:textId="77777777" w:rsidR="0034347B" w:rsidRDefault="0034347B" w:rsidP="0034347B">
                              <w:r>
                                <w:rPr>
                                  <w:sz w:val="15"/>
                                </w:rPr>
                                <w:t>Y-2</w:t>
                              </w:r>
                            </w:p>
                          </w:txbxContent>
                        </wps:txbx>
                        <wps:bodyPr horzOverflow="overflow" vert="horz" lIns="0" tIns="0" rIns="0" bIns="0" rtlCol="0">
                          <a:noAutofit/>
                        </wps:bodyPr>
                      </wps:wsp>
                      <wps:wsp>
                        <wps:cNvPr id="14906" name="Rectangle 14906"/>
                        <wps:cNvSpPr/>
                        <wps:spPr>
                          <a:xfrm>
                            <a:off x="1613922" y="1932280"/>
                            <a:ext cx="201070" cy="123061"/>
                          </a:xfrm>
                          <a:prstGeom prst="rect">
                            <a:avLst/>
                          </a:prstGeom>
                          <a:ln>
                            <a:noFill/>
                          </a:ln>
                        </wps:spPr>
                        <wps:txbx>
                          <w:txbxContent>
                            <w:p w14:paraId="00BCEA1E" w14:textId="77777777" w:rsidR="0034347B" w:rsidRDefault="0034347B" w:rsidP="0034347B">
                              <w:r>
                                <w:rPr>
                                  <w:sz w:val="15"/>
                                </w:rPr>
                                <w:t>Y-1</w:t>
                              </w:r>
                            </w:p>
                          </w:txbxContent>
                        </wps:txbx>
                        <wps:bodyPr horzOverflow="overflow" vert="horz" lIns="0" tIns="0" rIns="0" bIns="0" rtlCol="0">
                          <a:noAutofit/>
                        </wps:bodyPr>
                      </wps:wsp>
                      <wps:wsp>
                        <wps:cNvPr id="6585" name="Rectangle 6585"/>
                        <wps:cNvSpPr/>
                        <wps:spPr>
                          <a:xfrm>
                            <a:off x="1912626" y="1936853"/>
                            <a:ext cx="85591" cy="123060"/>
                          </a:xfrm>
                          <a:prstGeom prst="rect">
                            <a:avLst/>
                          </a:prstGeom>
                          <a:ln>
                            <a:noFill/>
                          </a:ln>
                        </wps:spPr>
                        <wps:txbx>
                          <w:txbxContent>
                            <w:p w14:paraId="6A6E3EC9" w14:textId="77777777" w:rsidR="0034347B" w:rsidRDefault="0034347B" w:rsidP="0034347B">
                              <w:r>
                                <w:rPr>
                                  <w:sz w:val="15"/>
                                </w:rPr>
                                <w:t>Y</w:t>
                              </w:r>
                            </w:p>
                          </w:txbxContent>
                        </wps:txbx>
                        <wps:bodyPr horzOverflow="overflow" vert="horz" lIns="0" tIns="0" rIns="0" bIns="0" rtlCol="0">
                          <a:noAutofit/>
                        </wps:bodyPr>
                      </wps:wsp>
                      <wps:wsp>
                        <wps:cNvPr id="6586" name="Rectangle 6586"/>
                        <wps:cNvSpPr/>
                        <wps:spPr>
                          <a:xfrm>
                            <a:off x="1100334" y="1927708"/>
                            <a:ext cx="194989" cy="123062"/>
                          </a:xfrm>
                          <a:prstGeom prst="rect">
                            <a:avLst/>
                          </a:prstGeom>
                          <a:ln>
                            <a:noFill/>
                          </a:ln>
                        </wps:spPr>
                        <wps:txbx>
                          <w:txbxContent>
                            <w:p w14:paraId="226BA693" w14:textId="77777777" w:rsidR="0034347B" w:rsidRDefault="0034347B" w:rsidP="0034347B">
                              <w:r>
                                <w:rPr>
                                  <w:sz w:val="15"/>
                                </w:rPr>
                                <w:t>Y-3</w:t>
                              </w:r>
                            </w:p>
                          </w:txbxContent>
                        </wps:txbx>
                        <wps:bodyPr horzOverflow="overflow" vert="horz" lIns="0" tIns="0" rIns="0" bIns="0" rtlCol="0">
                          <a:noAutofit/>
                        </wps:bodyPr>
                      </wps:wsp>
                      <wps:wsp>
                        <wps:cNvPr id="6587" name="Shape 6587"/>
                        <wps:cNvSpPr/>
                        <wps:spPr>
                          <a:xfrm>
                            <a:off x="2074171" y="170408"/>
                            <a:ext cx="57912" cy="1731264"/>
                          </a:xfrm>
                          <a:custGeom>
                            <a:avLst/>
                            <a:gdLst/>
                            <a:ahLst/>
                            <a:cxnLst/>
                            <a:rect l="0" t="0" r="0" b="0"/>
                            <a:pathLst>
                              <a:path w="57912" h="1731264">
                                <a:moveTo>
                                  <a:pt x="28956" y="0"/>
                                </a:moveTo>
                                <a:lnTo>
                                  <a:pt x="57912" y="62484"/>
                                </a:lnTo>
                                <a:lnTo>
                                  <a:pt x="38100" y="62484"/>
                                </a:lnTo>
                                <a:lnTo>
                                  <a:pt x="38100" y="1731264"/>
                                </a:lnTo>
                                <a:lnTo>
                                  <a:pt x="19812" y="1731264"/>
                                </a:lnTo>
                                <a:lnTo>
                                  <a:pt x="19812" y="62484"/>
                                </a:lnTo>
                                <a:lnTo>
                                  <a:pt x="0" y="62484"/>
                                </a:lnTo>
                                <a:lnTo>
                                  <a:pt x="2895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588" name="Shape 6588"/>
                        <wps:cNvSpPr/>
                        <wps:spPr>
                          <a:xfrm>
                            <a:off x="2093983" y="223748"/>
                            <a:ext cx="18288" cy="1677924"/>
                          </a:xfrm>
                          <a:custGeom>
                            <a:avLst/>
                            <a:gdLst/>
                            <a:ahLst/>
                            <a:cxnLst/>
                            <a:rect l="0" t="0" r="0" b="0"/>
                            <a:pathLst>
                              <a:path w="18288" h="1677924">
                                <a:moveTo>
                                  <a:pt x="0" y="1677924"/>
                                </a:moveTo>
                                <a:lnTo>
                                  <a:pt x="0" y="0"/>
                                </a:lnTo>
                                <a:lnTo>
                                  <a:pt x="18288" y="0"/>
                                </a:lnTo>
                                <a:lnTo>
                                  <a:pt x="18288" y="1677924"/>
                                </a:lnTo>
                                <a:lnTo>
                                  <a:pt x="0" y="1677924"/>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89" name="Shape 6589"/>
                        <wps:cNvSpPr/>
                        <wps:spPr>
                          <a:xfrm>
                            <a:off x="2074171" y="170408"/>
                            <a:ext cx="57912" cy="62484"/>
                          </a:xfrm>
                          <a:custGeom>
                            <a:avLst/>
                            <a:gdLst/>
                            <a:ahLst/>
                            <a:cxnLst/>
                            <a:rect l="0" t="0" r="0" b="0"/>
                            <a:pathLst>
                              <a:path w="57912" h="62484">
                                <a:moveTo>
                                  <a:pt x="0" y="62484"/>
                                </a:moveTo>
                                <a:lnTo>
                                  <a:pt x="28956" y="0"/>
                                </a:lnTo>
                                <a:lnTo>
                                  <a:pt x="57912" y="62484"/>
                                </a:lnTo>
                                <a:lnTo>
                                  <a:pt x="0" y="62484"/>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590" name="Rectangle 6590"/>
                        <wps:cNvSpPr/>
                        <wps:spPr>
                          <a:xfrm>
                            <a:off x="68580" y="272598"/>
                            <a:ext cx="2299102" cy="173005"/>
                          </a:xfrm>
                          <a:prstGeom prst="rect">
                            <a:avLst/>
                          </a:prstGeom>
                          <a:ln>
                            <a:noFill/>
                          </a:ln>
                        </wps:spPr>
                        <wps:txbx>
                          <w:txbxContent>
                            <w:p w14:paraId="16E21685" w14:textId="77777777" w:rsidR="0034347B" w:rsidRDefault="0034347B" w:rsidP="0034347B">
                              <w:r>
                                <w:rPr>
                                  <w:b/>
                                  <w:color w:val="0079C1"/>
                                  <w:sz w:val="21"/>
                                </w:rPr>
                                <w:t>Pre-Commissioning Users</w:t>
                              </w:r>
                            </w:p>
                          </w:txbxContent>
                        </wps:txbx>
                        <wps:bodyPr horzOverflow="overflow" vert="horz" lIns="0" tIns="0" rIns="0" bIns="0" rtlCol="0">
                          <a:noAutofit/>
                        </wps:bodyPr>
                      </wps:wsp>
                      <wps:wsp>
                        <wps:cNvPr id="6651" name="Rectangle 6651"/>
                        <wps:cNvSpPr/>
                        <wps:spPr>
                          <a:xfrm>
                            <a:off x="2514599" y="143046"/>
                            <a:ext cx="74944" cy="259606"/>
                          </a:xfrm>
                          <a:prstGeom prst="rect">
                            <a:avLst/>
                          </a:prstGeom>
                          <a:ln>
                            <a:noFill/>
                          </a:ln>
                        </wps:spPr>
                        <wps:txbx>
                          <w:txbxContent>
                            <w:p w14:paraId="7A8699DF" w14:textId="77777777" w:rsidR="0034347B" w:rsidRDefault="0034347B" w:rsidP="0034347B">
                              <w:r>
                                <w:rPr>
                                  <w:b/>
                                  <w:sz w:val="32"/>
                                </w:rPr>
                                <w:t xml:space="preserve"> </w:t>
                              </w:r>
                            </w:p>
                          </w:txbxContent>
                        </wps:txbx>
                        <wps:bodyPr horzOverflow="overflow" vert="horz" lIns="0" tIns="0" rIns="0" bIns="0" rtlCol="0">
                          <a:noAutofit/>
                        </wps:bodyPr>
                      </wps:wsp>
                      <wps:wsp>
                        <wps:cNvPr id="6652" name="Rectangle 6652"/>
                        <wps:cNvSpPr/>
                        <wps:spPr>
                          <a:xfrm>
                            <a:off x="0" y="528617"/>
                            <a:ext cx="74943" cy="259605"/>
                          </a:xfrm>
                          <a:prstGeom prst="rect">
                            <a:avLst/>
                          </a:prstGeom>
                          <a:ln>
                            <a:noFill/>
                          </a:ln>
                        </wps:spPr>
                        <wps:txbx>
                          <w:txbxContent>
                            <w:p w14:paraId="18C9EAA3" w14:textId="77777777" w:rsidR="0034347B" w:rsidRDefault="0034347B" w:rsidP="0034347B">
                              <w:r>
                                <w:rPr>
                                  <w:b/>
                                  <w:sz w:val="32"/>
                                </w:rPr>
                                <w:t xml:space="preserve"> </w:t>
                              </w:r>
                            </w:p>
                          </w:txbxContent>
                        </wps:txbx>
                        <wps:bodyPr horzOverflow="overflow" vert="horz" lIns="0" tIns="0" rIns="0" bIns="0" rtlCol="0">
                          <a:noAutofit/>
                        </wps:bodyPr>
                      </wps:wsp>
                      <wps:wsp>
                        <wps:cNvPr id="6653" name="Rectangle 6653"/>
                        <wps:cNvSpPr/>
                        <wps:spPr>
                          <a:xfrm>
                            <a:off x="0" y="915714"/>
                            <a:ext cx="74943" cy="259606"/>
                          </a:xfrm>
                          <a:prstGeom prst="rect">
                            <a:avLst/>
                          </a:prstGeom>
                          <a:ln>
                            <a:noFill/>
                          </a:ln>
                        </wps:spPr>
                        <wps:txbx>
                          <w:txbxContent>
                            <w:p w14:paraId="153B34FA" w14:textId="77777777" w:rsidR="0034347B" w:rsidRDefault="0034347B" w:rsidP="0034347B">
                              <w:r>
                                <w:rPr>
                                  <w:b/>
                                  <w:sz w:val="32"/>
                                </w:rPr>
                                <w:t xml:space="preserve"> </w:t>
                              </w:r>
                            </w:p>
                          </w:txbxContent>
                        </wps:txbx>
                        <wps:bodyPr horzOverflow="overflow" vert="horz" lIns="0" tIns="0" rIns="0" bIns="0" rtlCol="0">
                          <a:noAutofit/>
                        </wps:bodyPr>
                      </wps:wsp>
                      <wps:wsp>
                        <wps:cNvPr id="6654" name="Rectangle 6654"/>
                        <wps:cNvSpPr/>
                        <wps:spPr>
                          <a:xfrm>
                            <a:off x="0" y="1301286"/>
                            <a:ext cx="74943" cy="259606"/>
                          </a:xfrm>
                          <a:prstGeom prst="rect">
                            <a:avLst/>
                          </a:prstGeom>
                          <a:ln>
                            <a:noFill/>
                          </a:ln>
                        </wps:spPr>
                        <wps:txbx>
                          <w:txbxContent>
                            <w:p w14:paraId="1B6C126B" w14:textId="77777777" w:rsidR="0034347B" w:rsidRDefault="0034347B" w:rsidP="0034347B">
                              <w:r>
                                <w:rPr>
                                  <w:b/>
                                  <w:sz w:val="32"/>
                                </w:rPr>
                                <w:t xml:space="preserve"> </w:t>
                              </w:r>
                            </w:p>
                          </w:txbxContent>
                        </wps:txbx>
                        <wps:bodyPr horzOverflow="overflow" vert="horz" lIns="0" tIns="0" rIns="0" bIns="0" rtlCol="0">
                          <a:noAutofit/>
                        </wps:bodyPr>
                      </wps:wsp>
                      <wps:wsp>
                        <wps:cNvPr id="6655" name="Rectangle 6655"/>
                        <wps:cNvSpPr/>
                        <wps:spPr>
                          <a:xfrm>
                            <a:off x="2275331" y="1686857"/>
                            <a:ext cx="74944" cy="259605"/>
                          </a:xfrm>
                          <a:prstGeom prst="rect">
                            <a:avLst/>
                          </a:prstGeom>
                          <a:ln>
                            <a:noFill/>
                          </a:ln>
                        </wps:spPr>
                        <wps:txbx>
                          <w:txbxContent>
                            <w:p w14:paraId="1C0B642C" w14:textId="77777777" w:rsidR="0034347B" w:rsidRDefault="0034347B" w:rsidP="0034347B">
                              <w:r>
                                <w:rPr>
                                  <w:b/>
                                  <w:sz w:val="32"/>
                                </w:rPr>
                                <w:t xml:space="preserve"> </w:t>
                              </w:r>
                            </w:p>
                          </w:txbxContent>
                        </wps:txbx>
                        <wps:bodyPr horzOverflow="overflow" vert="horz" lIns="0" tIns="0" rIns="0" bIns="0" rtlCol="0">
                          <a:noAutofit/>
                        </wps:bodyPr>
                      </wps:wsp>
                    </wpg:wgp>
                  </a:graphicData>
                </a:graphic>
              </wp:inline>
            </w:drawing>
          </mc:Choice>
          <mc:Fallback>
            <w:pict>
              <v:group w14:anchorId="587E1E3C" id="Group 71062" o:spid="_x0000_s1067" style="width:202.45pt;height:159.8pt;mso-position-horizontal-relative:char;mso-position-vertical-relative:line" coordsize="25709,20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">
                <v:rect id="Rectangle 6554" o:spid="_x0000_s1068" style="position:absolute;left:5379;top:13075;width:4056;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" filled="f" stroked="f">
                  <v:textbox inset="0,0,0,0">
                    <w:txbxContent>
                      <w:p w14:paraId="21E04961" w14:textId="77777777" w:rsidR="0034347B" w:rsidRDefault="0034347B" w:rsidP="0034347B">
                        <w:r>
                          <w:rPr>
                            <w:b/>
                            <w:color w:val="3365CC"/>
                            <w:sz w:val="17"/>
                          </w:rPr>
                          <w:t>Wider</w:t>
                        </w:r>
                      </w:p>
                    </w:txbxContent>
                  </v:textbox>
                </v:rect>
                <v:shape id="Shape 6556" o:spid="_x0000_s1069" style="position:absolute;left:18242;top:12844;width:2743;height:6035;visibility:visible;mso-wrap-style:square;v-text-anchor:top" coordsize="274331,603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" path="m,l274331,r,603503l,603503,,xe" filled="f" strokeweight=".1339mm">
                  <v:stroke endcap="round"/>
                  <v:path arrowok="t" textboxrect="0,0,274331,603503"/>
                </v:shape>
                <v:shape id="Shape 6559" o:spid="_x0000_s1070" style="position:absolute;left:15560;top:14246;width:2727;height:4633;visibility:visible;mso-wrap-style:square;v-text-anchor:top" coordsize="272796,463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" path="m,l272796,r,463288l,463288,,xe" filled="f" strokeweight=".1339mm">
                  <v:stroke endcap="round"/>
                  <v:path arrowok="t" textboxrect="0,0,272796,463288"/>
                </v:shape>
                <v:shape id="Shape 6561" o:spid="_x0000_s1071" style="position:absolute;left:12816;top:15785;width:2744;height:3094;visibility:visible;mso-wrap-style:square;v-text-anchor:top" coordsize="274315,30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" path="m,l274315,r,309373l,309373,,xe" filled="f" strokeweight=".1339mm">
                  <v:stroke endcap="round"/>
                  <v:path arrowok="t" textboxrect="0,0,274315,309373"/>
                </v:shape>
                <v:shape id="Shape 6563" o:spid="_x0000_s1072" style="position:absolute;left:10073;top:17279;width:2698;height:1600;visibility:visible;mso-wrap-style:square;v-text-anchor:top" coordsize="269743,16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" path="m,l269743,r,160015l,160015,,xe" filled="f" strokeweight=".1339mm">
                  <v:stroke endcap="round"/>
                  <v:path arrowok="t" textboxrect="0,0,269743,160015"/>
                </v:shape>
                <v:shape id="Shape 90024" o:spid="_x0000_s1073" style="position:absolute;left:18242;top:12844;width:2743;height:6035;visibility:visible;mso-wrap-style:square;v-text-anchor:top" coordsize="274320,603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" path="m,l274320,r,603504l,603504,,e" fillcolor="#00aed9" stroked="f" strokeweight="0">
                  <v:stroke endcap="round"/>
                  <v:path arrowok="t" textboxrect="0,0,274320,603504"/>
                </v:shape>
                <v:shape id="Shape 6568" o:spid="_x0000_s1074" style="position:absolute;left:18242;top:12844;width:2743;height:6035;visibility:visible;mso-wrap-style:square;v-text-anchor:top" coordsize="274331,603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" path="m,l274331,r,603503l,603503,,xe" filled="f" strokeweight=".1339mm">
                  <v:stroke endcap="round"/>
                  <v:path arrowok="t" textboxrect="0,0,274331,603503"/>
                </v:shape>
                <v:rect id="Rectangle 69429" o:spid="_x0000_s1075" style="position:absolute;left:18531;top:17719;width:215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" filled="f" stroked="f">
                  <v:textbox inset="0,0,0,0">
                    <w:txbxContent>
                      <w:p w14:paraId="346BC862" w14:textId="77777777" w:rsidR="0034347B" w:rsidRDefault="0034347B" w:rsidP="0034347B">
                        <w:r>
                          <w:rPr>
                            <w:b/>
                            <w:sz w:val="15"/>
                          </w:rPr>
                          <w:t>100</w:t>
                        </w:r>
                      </w:p>
                    </w:txbxContent>
                  </v:textbox>
                </v:rect>
                <v:rect id="Rectangle 69430" o:spid="_x0000_s1076" style="position:absolute;left:20147;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" filled="f" stroked="f">
                  <v:textbox inset="0,0,0,0">
                    <w:txbxContent>
                      <w:p w14:paraId="25F32FA5" w14:textId="77777777" w:rsidR="0034347B" w:rsidRDefault="0034347B" w:rsidP="0034347B">
                        <w:r>
                          <w:rPr>
                            <w:b/>
                            <w:sz w:val="15"/>
                          </w:rPr>
                          <w:t>%</w:t>
                        </w:r>
                      </w:p>
                    </w:txbxContent>
                  </v:textbox>
                </v:rect>
                <v:shape id="Shape 90025" o:spid="_x0000_s1077" style="position:absolute;left:15560;top:14246;width:2728;height:4633;visibility:visible;mso-wrap-style:square;v-text-anchor:top" coordsize="272796,46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" path="m,l272796,r,463297l,463297,,e" fillcolor="#00aed9" stroked="f" strokeweight="0">
                  <v:stroke endcap="round"/>
                  <v:path arrowok="t" textboxrect="0,0,272796,463297"/>
                </v:shape>
                <v:shape id="Shape 6571" o:spid="_x0000_s1078" style="position:absolute;left:15560;top:14246;width:2727;height:4633;visibility:visible;mso-wrap-style:square;v-text-anchor:top" coordsize="272796,463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" path="m,l272796,r,463288l,463288,,xe" filled="f" strokeweight=".1339mm">
                  <v:stroke endcap="round"/>
                  <v:path arrowok="t" textboxrect="0,0,272796,463288"/>
                </v:shape>
                <v:shape id="Shape 90026" o:spid="_x0000_s1079" style="position:absolute;left:12816;top:15785;width:2744;height:3094;visibility:visible;mso-wrap-style:square;v-text-anchor:top" coordsize="274320,309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" path="m,l274320,r,309372l,309372,,e" fillcolor="#00aed9" stroked="f" strokeweight="0">
                  <v:stroke endcap="round"/>
                  <v:path arrowok="t" textboxrect="0,0,274320,309372"/>
                </v:shape>
                <v:shape id="Shape 6573" o:spid="_x0000_s1080" style="position:absolute;left:12816;top:15785;width:2744;height:3094;visibility:visible;mso-wrap-style:square;v-text-anchor:top" coordsize="274315,30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" path="m,l274315,r,309373l,309373,,xe" filled="f" strokeweight=".1339mm">
                  <v:stroke endcap="round"/>
                  <v:path arrowok="t" textboxrect="0,0,274315,309373"/>
                </v:shape>
                <v:shape id="Shape 90027" o:spid="_x0000_s1081" style="position:absolute;left:10073;top:17279;width:2698;height:1600;visibility:visible;mso-wrap-style:square;v-text-anchor:top" coordsize="269748,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" path="m,l269748,r,160020l,160020,,e" fillcolor="#00aed9" stroked="f" strokeweight="0">
                  <v:stroke endcap="round"/>
                  <v:path arrowok="t" textboxrect="0,0,269748,160020"/>
                </v:shape>
                <v:shape id="Shape 6575" o:spid="_x0000_s1082" style="position:absolute;left:10073;top:17279;width:2698;height:1600;visibility:visible;mso-wrap-style:square;v-text-anchor:top" coordsize="269743,160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" path="m,l269743,r,160015l,160015,,xe" filled="f" strokeweight=".1339mm">
                  <v:stroke endcap="round"/>
                  <v:path arrowok="t" textboxrect="0,0,269743,160015"/>
                </v:shape>
                <v:rect id="Rectangle 69426" o:spid="_x0000_s1083" style="position:absolute;left:16184;top:17719;width:1444;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" filled="f" stroked="f">
                  <v:textbox inset="0,0,0,0">
                    <w:txbxContent>
                      <w:p w14:paraId="7D7790D3" w14:textId="77777777" w:rsidR="0034347B" w:rsidRDefault="0034347B" w:rsidP="0034347B">
                        <w:r>
                          <w:rPr>
                            <w:b/>
                            <w:sz w:val="15"/>
                          </w:rPr>
                          <w:t>75</w:t>
                        </w:r>
                      </w:p>
                    </w:txbxContent>
                  </v:textbox>
                </v:rect>
                <v:rect id="Rectangle 69428" o:spid="_x0000_s1084" style="position:absolute;left:17312;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" filled="f" stroked="f">
                  <v:textbox inset="0,0,0,0">
                    <w:txbxContent>
                      <w:p w14:paraId="6EFBDE38" w14:textId="77777777" w:rsidR="0034347B" w:rsidRDefault="0034347B" w:rsidP="0034347B">
                        <w:r>
                          <w:rPr>
                            <w:b/>
                            <w:sz w:val="15"/>
                          </w:rPr>
                          <w:t>%</w:t>
                        </w:r>
                      </w:p>
                    </w:txbxContent>
                  </v:textbox>
                </v:rect>
                <v:rect id="Rectangle 69423" o:spid="_x0000_s1085" style="position:absolute;left:13304;top:17719;width:142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" filled="f" stroked="f">
                  <v:textbox inset="0,0,0,0">
                    <w:txbxContent>
                      <w:p w14:paraId="4F88F604" w14:textId="77777777" w:rsidR="0034347B" w:rsidRDefault="0034347B" w:rsidP="0034347B">
                        <w:r>
                          <w:rPr>
                            <w:b/>
                            <w:sz w:val="15"/>
                          </w:rPr>
                          <w:t>50</w:t>
                        </w:r>
                      </w:p>
                    </w:txbxContent>
                  </v:textbox>
                </v:rect>
                <v:rect id="Rectangle 69425" o:spid="_x0000_s1086" style="position:absolute;left:14386;top:17719;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" filled="f" stroked="f">
                  <v:textbox inset="0,0,0,0">
                    <w:txbxContent>
                      <w:p w14:paraId="5452D20A" w14:textId="77777777" w:rsidR="0034347B" w:rsidRDefault="0034347B" w:rsidP="0034347B">
                        <w:r>
                          <w:rPr>
                            <w:b/>
                            <w:sz w:val="15"/>
                          </w:rPr>
                          <w:t>%</w:t>
                        </w:r>
                      </w:p>
                    </w:txbxContent>
                  </v:textbox>
                </v:rect>
                <v:rect id="Rectangle 69421" o:spid="_x0000_s1087" style="position:absolute;left:10515;top:17673;width:1423;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" filled="f" stroked="f">
                  <v:textbox inset="0,0,0,0">
                    <w:txbxContent>
                      <w:p w14:paraId="0850BAA1" w14:textId="77777777" w:rsidR="0034347B" w:rsidRDefault="0034347B" w:rsidP="0034347B">
                        <w:r>
                          <w:rPr>
                            <w:b/>
                            <w:sz w:val="15"/>
                          </w:rPr>
                          <w:t>25</w:t>
                        </w:r>
                      </w:p>
                    </w:txbxContent>
                  </v:textbox>
                </v:rect>
                <v:rect id="Rectangle 69422" o:spid="_x0000_s1088" style="position:absolute;left:11597;top:17673;width:1141;height:1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" filled="f" stroked="f">
                  <v:textbox inset="0,0,0,0">
                    <w:txbxContent>
                      <w:p w14:paraId="1C1462AB" w14:textId="77777777" w:rsidR="0034347B" w:rsidRDefault="0034347B" w:rsidP="0034347B">
                        <w:r>
                          <w:rPr>
                            <w:b/>
                            <w:sz w:val="15"/>
                          </w:rPr>
                          <w:t>%</w:t>
                        </w:r>
                      </w:p>
                    </w:txbxContent>
                  </v:textbox>
                </v:rect>
                <v:shape id="Shape 6579" o:spid="_x0000_s1089" style="position:absolute;left:2057;top:18590;width:19370;height:579;visibility:visible;mso-wrap-style:square;v-text-anchor:top" coordsize="1937010,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" path="m1873002,r64008,28956l1873002,57912r,-19812l,38100,,19812r1873002,l1873002,xe" fillcolor="black" stroked="f" strokeweight="0">
                  <v:stroke endcap="round"/>
                  <v:path arrowok="t" textboxrect="0,0,1937010,57912"/>
                </v:shape>
                <v:shape id="Shape 6580" o:spid="_x0000_s1090" style="position:absolute;left:2057;top:18788;width:18821;height:183;visibility:visible;mso-wrap-style:square;v-text-anchor:top" coordsize="188214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" path="m,l1882146,r,18288l,18288,,xe" filled="f" strokeweight=".12pt">
                  <v:stroke endcap="round"/>
                  <v:path arrowok="t" textboxrect="0,0,1882146,18288"/>
                </v:shape>
                <v:shape id="Shape 6581" o:spid="_x0000_s1091" style="position:absolute;left:20787;top:18590;width:640;height:579;visibility:visible;mso-wrap-style:square;v-text-anchor:top" coordsize="64008,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" path="m,l64008,28956,,57912,,xe" filled="f" strokeweight=".12pt">
                  <v:stroke endcap="round"/>
                  <v:path arrowok="t" textboxrect="0,0,64008,57912"/>
                </v:shape>
                <v:rect id="Rectangle 6582" o:spid="_x0000_s1092" style="position:absolute;left:19461;top:1422;width:1391;height:2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" filled="f" stroked="f">
                  <v:textbox inset="0,0,0,0">
                    <w:txbxContent>
                      <w:p w14:paraId="551A0C17" w14:textId="77777777" w:rsidR="0034347B" w:rsidRDefault="0034347B" w:rsidP="0034347B">
                        <w:r>
                          <w:rPr>
                            <w:sz w:val="30"/>
                          </w:rPr>
                          <w:t>£</w:t>
                        </w:r>
                      </w:p>
                    </w:txbxContent>
                  </v:textbox>
                </v:rect>
                <v:rect id="Rectangle 6583" o:spid="_x0000_s1093" style="position:absolute;left:17068;width:11018;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" filled="f" stroked="f">
                  <v:textbox inset="0,0,0,0">
                    <w:txbxContent>
                      <w:p w14:paraId="634EC39E" w14:textId="77777777" w:rsidR="0034347B" w:rsidRDefault="0034347B" w:rsidP="0034347B">
                        <w:r>
                          <w:rPr>
                            <w:b/>
                            <w:sz w:val="17"/>
                          </w:rPr>
                          <w:t>Commissioning</w:t>
                        </w:r>
                      </w:p>
                    </w:txbxContent>
                  </v:textbox>
                </v:rect>
                <v:rect id="Rectangle 14905" o:spid="_x0000_s1094" style="position:absolute;left:13639;top:19322;width:1950;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" filled="f" stroked="f">
                  <v:textbox inset="0,0,0,0">
                    <w:txbxContent>
                      <w:p w14:paraId="5FB36880" w14:textId="77777777" w:rsidR="0034347B" w:rsidRDefault="0034347B" w:rsidP="0034347B">
                        <w:r>
                          <w:rPr>
                            <w:sz w:val="15"/>
                          </w:rPr>
                          <w:t>Y-2</w:t>
                        </w:r>
                      </w:p>
                    </w:txbxContent>
                  </v:textbox>
                </v:rect>
                <v:rect id="Rectangle 14906" o:spid="_x0000_s1095" style="position:absolute;left:16139;top:19322;width:2010;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" filled="f" stroked="f">
                  <v:textbox inset="0,0,0,0">
                    <w:txbxContent>
                      <w:p w14:paraId="00BCEA1E" w14:textId="77777777" w:rsidR="0034347B" w:rsidRDefault="0034347B" w:rsidP="0034347B">
                        <w:r>
                          <w:rPr>
                            <w:sz w:val="15"/>
                          </w:rPr>
                          <w:t>Y-1</w:t>
                        </w:r>
                      </w:p>
                    </w:txbxContent>
                  </v:textbox>
                </v:rect>
                <v:rect id="Rectangle 6585" o:spid="_x0000_s1096" style="position:absolute;left:19126;top:19368;width:856;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" filled="f" stroked="f">
                  <v:textbox inset="0,0,0,0">
                    <w:txbxContent>
                      <w:p w14:paraId="6A6E3EC9" w14:textId="77777777" w:rsidR="0034347B" w:rsidRDefault="0034347B" w:rsidP="0034347B">
                        <w:r>
                          <w:rPr>
                            <w:sz w:val="15"/>
                          </w:rPr>
                          <w:t>Y</w:t>
                        </w:r>
                      </w:p>
                    </w:txbxContent>
                  </v:textbox>
                </v:rect>
                <v:rect id="Rectangle 6586" o:spid="_x0000_s1097" style="position:absolute;left:11003;top:19277;width:1950;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" filled="f" stroked="f">
                  <v:textbox inset="0,0,0,0">
                    <w:txbxContent>
                      <w:p w14:paraId="226BA693" w14:textId="77777777" w:rsidR="0034347B" w:rsidRDefault="0034347B" w:rsidP="0034347B">
                        <w:r>
                          <w:rPr>
                            <w:sz w:val="15"/>
                          </w:rPr>
                          <w:t>Y-3</w:t>
                        </w:r>
                      </w:p>
                    </w:txbxContent>
                  </v:textbox>
                </v:rect>
                <v:shape id="Shape 6587" o:spid="_x0000_s1098" style="position:absolute;left:20741;top:1704;width:579;height:17312;visibility:visible;mso-wrap-style:square;v-text-anchor:top" coordsize="57912,173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" path="m28956,l57912,62484r-19812,l38100,1731264r-18288,l19812,62484,,62484,28956,xe" fillcolor="black" stroked="f" strokeweight="0">
                  <v:stroke endcap="round"/>
                  <v:path arrowok="t" textboxrect="0,0,57912,1731264"/>
                </v:shape>
                <v:shape id="Shape 6588" o:spid="_x0000_s1099" style="position:absolute;left:20939;top:2237;width:183;height:16779;visibility:visible;mso-wrap-style:square;v-text-anchor:top" coordsize="18288,1677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" path="m,1677924l,,18288,r,1677924l,1677924xe" filled="f" strokeweight=".12pt">
                  <v:stroke endcap="round"/>
                  <v:path arrowok="t" textboxrect="0,0,18288,1677924"/>
                </v:shape>
                <v:shape id="Shape 6589" o:spid="_x0000_s1100" style="position:absolute;left:20741;top:1704;width:579;height:624;visibility:visible;mso-wrap-style:square;v-text-anchor:top" coordsize="57912,6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" path="m,62484l28956,,57912,62484,,62484xe" filled="f" strokeweight=".12pt">
                  <v:stroke endcap="round"/>
                  <v:path arrowok="t" textboxrect="0,0,57912,62484"/>
                </v:shape>
                <v:rect id="Rectangle 6590" o:spid="_x0000_s1101" style="position:absolute;left:685;top:2725;width:22991;height:1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" filled="f" stroked="f">
                  <v:textbox inset="0,0,0,0">
                    <w:txbxContent>
                      <w:p w14:paraId="16E21685" w14:textId="77777777" w:rsidR="0034347B" w:rsidRDefault="0034347B" w:rsidP="0034347B">
                        <w:r>
                          <w:rPr>
                            <w:b/>
                            <w:color w:val="0079C1"/>
                            <w:sz w:val="21"/>
                          </w:rPr>
                          <w:t>Pre-Commissioning Users</w:t>
                        </w:r>
                      </w:p>
                    </w:txbxContent>
                  </v:textbox>
                </v:rect>
                <v:rect id="Rectangle 6651" o:spid="_x0000_s1102" style="position:absolute;left:25145;top:1430;width:750;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" filled="f" stroked="f">
                  <v:textbox inset="0,0,0,0">
                    <w:txbxContent>
                      <w:p w14:paraId="7A8699DF" w14:textId="77777777" w:rsidR="0034347B" w:rsidRDefault="0034347B" w:rsidP="0034347B">
                        <w:r>
                          <w:rPr>
                            <w:b/>
                            <w:sz w:val="32"/>
                          </w:rPr>
                          <w:t xml:space="preserve"> </w:t>
                        </w:r>
                      </w:p>
                    </w:txbxContent>
                  </v:textbox>
                </v:rect>
                <v:rect id="Rectangle 6652" o:spid="_x0000_s1103" style="position:absolute;top:5286;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" filled="f" stroked="f">
                  <v:textbox inset="0,0,0,0">
                    <w:txbxContent>
                      <w:p w14:paraId="18C9EAA3" w14:textId="77777777" w:rsidR="0034347B" w:rsidRDefault="0034347B" w:rsidP="0034347B">
                        <w:r>
                          <w:rPr>
                            <w:b/>
                            <w:sz w:val="32"/>
                          </w:rPr>
                          <w:t xml:space="preserve"> </w:t>
                        </w:r>
                      </w:p>
                    </w:txbxContent>
                  </v:textbox>
                </v:rect>
                <v:rect id="Rectangle 6653" o:spid="_x0000_s1104" style="position:absolute;top:915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" filled="f" stroked="f">
                  <v:textbox inset="0,0,0,0">
                    <w:txbxContent>
                      <w:p w14:paraId="153B34FA" w14:textId="77777777" w:rsidR="0034347B" w:rsidRDefault="0034347B" w:rsidP="0034347B">
                        <w:r>
                          <w:rPr>
                            <w:b/>
                            <w:sz w:val="32"/>
                          </w:rPr>
                          <w:t xml:space="preserve"> </w:t>
                        </w:r>
                      </w:p>
                    </w:txbxContent>
                  </v:textbox>
                </v:rect>
                <v:rect id="Rectangle 6654" o:spid="_x0000_s1105" style="position:absolute;top:13012;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" filled="f" stroked="f">
                  <v:textbox inset="0,0,0,0">
                    <w:txbxContent>
                      <w:p w14:paraId="1B6C126B" w14:textId="77777777" w:rsidR="0034347B" w:rsidRDefault="0034347B" w:rsidP="0034347B">
                        <w:r>
                          <w:rPr>
                            <w:b/>
                            <w:sz w:val="32"/>
                          </w:rPr>
                          <w:t xml:space="preserve"> </w:t>
                        </w:r>
                      </w:p>
                    </w:txbxContent>
                  </v:textbox>
                </v:rect>
                <v:rect id="Rectangle 6655" o:spid="_x0000_s1106" style="position:absolute;left:22753;top:16868;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" filled="f" stroked="f">
                  <v:textbox inset="0,0,0,0">
                    <w:txbxContent>
                      <w:p w14:paraId="1C0B642C" w14:textId="77777777" w:rsidR="0034347B" w:rsidRDefault="0034347B" w:rsidP="0034347B">
                        <w:r>
                          <w:rPr>
                            <w:b/>
                            <w:sz w:val="32"/>
                          </w:rPr>
                          <w:t xml:space="preserve"> </w:t>
                        </w:r>
                      </w:p>
                    </w:txbxContent>
                  </v:textbox>
                </v:rect>
                <w10:anchorlock/>
              </v:group>
            </w:pict>
          </mc:Fallback>
        </mc:AlternateContent>
      </w:r>
    </w:p>
    <w:p w14:paraId="3D903B43" w14:textId="77777777" w:rsidR="00F536A5" w:rsidRDefault="00F536A5" w:rsidP="0042180B">
      <w:pPr>
        <w:pStyle w:val="Heading2"/>
      </w:pPr>
      <w:bookmarkStart w:id="104" w:name="_Toc203000642"/>
      <w:r>
        <w:t>Wider Profile (Post Commissioning)</w:t>
      </w:r>
      <w:bookmarkEnd w:id="104"/>
      <w:r>
        <w:t xml:space="preserve">  </w:t>
      </w:r>
    </w:p>
    <w:p w14:paraId="613E5D98" w14:textId="77777777" w:rsidR="00F536A5" w:rsidRDefault="00F536A5" w:rsidP="00F536A5">
      <w:pPr>
        <w:spacing w:after="75"/>
        <w:ind w:right="728"/>
      </w:pPr>
      <w:r>
        <w:t xml:space="preserve">For post commissioning generation, the wider liability profile is driven by the notice period given prior to closure. With over two years notice, the liability will be 0% of the wider charge. </w:t>
      </w:r>
    </w:p>
    <w:p w14:paraId="57E3872E" w14:textId="2FA4A263" w:rsidR="0034347B" w:rsidRDefault="00086E4B" w:rsidP="007D5794">
      <w:pPr>
        <w:spacing w:before="120" w:after="0"/>
      </w:pPr>
      <w:r>
        <w:rPr>
          <w:rFonts w:ascii="Calibri" w:eastAsia="Calibri" w:hAnsi="Calibri" w:cs="Calibri"/>
          <w:noProof/>
        </w:rPr>
        <mc:AlternateContent>
          <mc:Choice Requires="wpg">
            <w:drawing>
              <wp:inline distT="0" distB="0" distL="0" distR="0" wp14:anchorId="59F675CC" wp14:editId="5F11F809">
                <wp:extent cx="2492995" cy="1924673"/>
                <wp:effectExtent l="0" t="0" r="0" b="0"/>
                <wp:docPr id="71063" name="Group 71063"/>
                <wp:cNvGraphicFramePr/>
                <a:graphic xmlns:a="http://schemas.openxmlformats.org/drawingml/2006/main">
                  <a:graphicData uri="http://schemas.microsoft.com/office/word/2010/wordprocessingGroup">
                    <wpg:wgp>
                      <wpg:cNvGrpSpPr/>
                      <wpg:grpSpPr>
                        <a:xfrm>
                          <a:off x="0" y="0"/>
                          <a:ext cx="2492995" cy="1924673"/>
                          <a:chOff x="0" y="0"/>
                          <a:chExt cx="2492995" cy="1924673"/>
                        </a:xfrm>
                      </wpg:grpSpPr>
                      <wps:wsp>
                        <wps:cNvPr id="6661" name="Rectangle 6661"/>
                        <wps:cNvSpPr/>
                        <wps:spPr>
                          <a:xfrm>
                            <a:off x="0" y="145380"/>
                            <a:ext cx="74943" cy="259606"/>
                          </a:xfrm>
                          <a:prstGeom prst="rect">
                            <a:avLst/>
                          </a:prstGeom>
                          <a:ln>
                            <a:noFill/>
                          </a:ln>
                        </wps:spPr>
                        <wps:txbx>
                          <w:txbxContent>
                            <w:p w14:paraId="4F41B69D" w14:textId="77777777" w:rsidR="00086E4B" w:rsidRDefault="00086E4B" w:rsidP="00086E4B">
                              <w:r>
                                <w:rPr>
                                  <w:b/>
                                  <w:sz w:val="32"/>
                                </w:rPr>
                                <w:t xml:space="preserve"> </w:t>
                              </w:r>
                            </w:p>
                          </w:txbxContent>
                        </wps:txbx>
                        <wps:bodyPr horzOverflow="overflow" vert="horz" lIns="0" tIns="0" rIns="0" bIns="0" rtlCol="0">
                          <a:noAutofit/>
                        </wps:bodyPr>
                      </wps:wsp>
                      <wps:wsp>
                        <wps:cNvPr id="6662" name="Rectangle 6662"/>
                        <wps:cNvSpPr/>
                        <wps:spPr>
                          <a:xfrm>
                            <a:off x="0" y="403620"/>
                            <a:ext cx="46769" cy="161337"/>
                          </a:xfrm>
                          <a:prstGeom prst="rect">
                            <a:avLst/>
                          </a:prstGeom>
                          <a:ln>
                            <a:noFill/>
                          </a:ln>
                        </wps:spPr>
                        <wps:txbx>
                          <w:txbxContent>
                            <w:p w14:paraId="270772D0" w14:textId="77777777" w:rsidR="00086E4B" w:rsidRDefault="00086E4B" w:rsidP="00086E4B">
                              <w:r>
                                <w:t xml:space="preserve"> </w:t>
                              </w:r>
                            </w:p>
                          </w:txbxContent>
                        </wps:txbx>
                        <wps:bodyPr horzOverflow="overflow" vert="horz" lIns="0" tIns="0" rIns="0" bIns="0" rtlCol="0">
                          <a:noAutofit/>
                        </wps:bodyPr>
                      </wps:wsp>
                      <wps:wsp>
                        <wps:cNvPr id="6663" name="Rectangle 6663"/>
                        <wps:cNvSpPr/>
                        <wps:spPr>
                          <a:xfrm>
                            <a:off x="0" y="549924"/>
                            <a:ext cx="46769" cy="161337"/>
                          </a:xfrm>
                          <a:prstGeom prst="rect">
                            <a:avLst/>
                          </a:prstGeom>
                          <a:ln>
                            <a:noFill/>
                          </a:ln>
                        </wps:spPr>
                        <wps:txbx>
                          <w:txbxContent>
                            <w:p w14:paraId="63CC5DDE" w14:textId="77777777" w:rsidR="00086E4B" w:rsidRDefault="00086E4B" w:rsidP="00086E4B">
                              <w:r>
                                <w:t xml:space="preserve"> </w:t>
                              </w:r>
                            </w:p>
                          </w:txbxContent>
                        </wps:txbx>
                        <wps:bodyPr horzOverflow="overflow" vert="horz" lIns="0" tIns="0" rIns="0" bIns="0" rtlCol="0">
                          <a:noAutofit/>
                        </wps:bodyPr>
                      </wps:wsp>
                      <wps:wsp>
                        <wps:cNvPr id="6664" name="Rectangle 6664"/>
                        <wps:cNvSpPr/>
                        <wps:spPr>
                          <a:xfrm>
                            <a:off x="0" y="696228"/>
                            <a:ext cx="46769" cy="161337"/>
                          </a:xfrm>
                          <a:prstGeom prst="rect">
                            <a:avLst/>
                          </a:prstGeom>
                          <a:ln>
                            <a:noFill/>
                          </a:ln>
                        </wps:spPr>
                        <wps:txbx>
                          <w:txbxContent>
                            <w:p w14:paraId="3239F25A" w14:textId="77777777" w:rsidR="00086E4B" w:rsidRDefault="00086E4B" w:rsidP="00086E4B">
                              <w:r>
                                <w:t xml:space="preserve"> </w:t>
                              </w:r>
                            </w:p>
                          </w:txbxContent>
                        </wps:txbx>
                        <wps:bodyPr horzOverflow="overflow" vert="horz" lIns="0" tIns="0" rIns="0" bIns="0" rtlCol="0">
                          <a:noAutofit/>
                        </wps:bodyPr>
                      </wps:wsp>
                      <wps:wsp>
                        <wps:cNvPr id="6665" name="Rectangle 6665"/>
                        <wps:cNvSpPr/>
                        <wps:spPr>
                          <a:xfrm>
                            <a:off x="0" y="842532"/>
                            <a:ext cx="46769" cy="161337"/>
                          </a:xfrm>
                          <a:prstGeom prst="rect">
                            <a:avLst/>
                          </a:prstGeom>
                          <a:ln>
                            <a:noFill/>
                          </a:ln>
                        </wps:spPr>
                        <wps:txbx>
                          <w:txbxContent>
                            <w:p w14:paraId="74134554" w14:textId="77777777" w:rsidR="00086E4B" w:rsidRDefault="00086E4B" w:rsidP="00086E4B">
                              <w:r>
                                <w:t xml:space="preserve"> </w:t>
                              </w:r>
                            </w:p>
                          </w:txbxContent>
                        </wps:txbx>
                        <wps:bodyPr horzOverflow="overflow" vert="horz" lIns="0" tIns="0" rIns="0" bIns="0" rtlCol="0">
                          <a:noAutofit/>
                        </wps:bodyPr>
                      </wps:wsp>
                      <wps:wsp>
                        <wps:cNvPr id="6666" name="Rectangle 6666"/>
                        <wps:cNvSpPr/>
                        <wps:spPr>
                          <a:xfrm>
                            <a:off x="0" y="988836"/>
                            <a:ext cx="46769" cy="161337"/>
                          </a:xfrm>
                          <a:prstGeom prst="rect">
                            <a:avLst/>
                          </a:prstGeom>
                          <a:ln>
                            <a:noFill/>
                          </a:ln>
                        </wps:spPr>
                        <wps:txbx>
                          <w:txbxContent>
                            <w:p w14:paraId="2257912B" w14:textId="77777777" w:rsidR="00086E4B" w:rsidRDefault="00086E4B" w:rsidP="00086E4B">
                              <w:r>
                                <w:t xml:space="preserve"> </w:t>
                              </w:r>
                            </w:p>
                          </w:txbxContent>
                        </wps:txbx>
                        <wps:bodyPr horzOverflow="overflow" vert="horz" lIns="0" tIns="0" rIns="0" bIns="0" rtlCol="0">
                          <a:noAutofit/>
                        </wps:bodyPr>
                      </wps:wsp>
                      <wps:wsp>
                        <wps:cNvPr id="6667" name="Rectangle 6667"/>
                        <wps:cNvSpPr/>
                        <wps:spPr>
                          <a:xfrm>
                            <a:off x="0" y="1135140"/>
                            <a:ext cx="46769" cy="161337"/>
                          </a:xfrm>
                          <a:prstGeom prst="rect">
                            <a:avLst/>
                          </a:prstGeom>
                          <a:ln>
                            <a:noFill/>
                          </a:ln>
                        </wps:spPr>
                        <wps:txbx>
                          <w:txbxContent>
                            <w:p w14:paraId="1468D698" w14:textId="77777777" w:rsidR="00086E4B" w:rsidRDefault="00086E4B" w:rsidP="00086E4B">
                              <w:r>
                                <w:t xml:space="preserve"> </w:t>
                              </w:r>
                            </w:p>
                          </w:txbxContent>
                        </wps:txbx>
                        <wps:bodyPr horzOverflow="overflow" vert="horz" lIns="0" tIns="0" rIns="0" bIns="0" rtlCol="0">
                          <a:noAutofit/>
                        </wps:bodyPr>
                      </wps:wsp>
                      <wps:wsp>
                        <wps:cNvPr id="6668" name="Rectangle 6668"/>
                        <wps:cNvSpPr/>
                        <wps:spPr>
                          <a:xfrm>
                            <a:off x="0" y="1279920"/>
                            <a:ext cx="46769" cy="161337"/>
                          </a:xfrm>
                          <a:prstGeom prst="rect">
                            <a:avLst/>
                          </a:prstGeom>
                          <a:ln>
                            <a:noFill/>
                          </a:ln>
                        </wps:spPr>
                        <wps:txbx>
                          <w:txbxContent>
                            <w:p w14:paraId="14FD52FF" w14:textId="77777777" w:rsidR="00086E4B" w:rsidRDefault="00086E4B" w:rsidP="00086E4B">
                              <w:r>
                                <w:t xml:space="preserve"> </w:t>
                              </w:r>
                            </w:p>
                          </w:txbxContent>
                        </wps:txbx>
                        <wps:bodyPr horzOverflow="overflow" vert="horz" lIns="0" tIns="0" rIns="0" bIns="0" rtlCol="0">
                          <a:noAutofit/>
                        </wps:bodyPr>
                      </wps:wsp>
                      <wps:wsp>
                        <wps:cNvPr id="6669" name="Rectangle 6669"/>
                        <wps:cNvSpPr/>
                        <wps:spPr>
                          <a:xfrm>
                            <a:off x="0" y="1426224"/>
                            <a:ext cx="46769" cy="161337"/>
                          </a:xfrm>
                          <a:prstGeom prst="rect">
                            <a:avLst/>
                          </a:prstGeom>
                          <a:ln>
                            <a:noFill/>
                          </a:ln>
                        </wps:spPr>
                        <wps:txbx>
                          <w:txbxContent>
                            <w:p w14:paraId="5565C8F1" w14:textId="77777777" w:rsidR="00086E4B" w:rsidRDefault="00086E4B" w:rsidP="00086E4B">
                              <w:r>
                                <w:t xml:space="preserve"> </w:t>
                              </w:r>
                            </w:p>
                          </w:txbxContent>
                        </wps:txbx>
                        <wps:bodyPr horzOverflow="overflow" vert="horz" lIns="0" tIns="0" rIns="0" bIns="0" rtlCol="0">
                          <a:noAutofit/>
                        </wps:bodyPr>
                      </wps:wsp>
                      <wps:wsp>
                        <wps:cNvPr id="6670" name="Rectangle 6670"/>
                        <wps:cNvSpPr/>
                        <wps:spPr>
                          <a:xfrm>
                            <a:off x="0" y="1572528"/>
                            <a:ext cx="46769" cy="161337"/>
                          </a:xfrm>
                          <a:prstGeom prst="rect">
                            <a:avLst/>
                          </a:prstGeom>
                          <a:ln>
                            <a:noFill/>
                          </a:ln>
                        </wps:spPr>
                        <wps:txbx>
                          <w:txbxContent>
                            <w:p w14:paraId="3CDAAA41" w14:textId="77777777" w:rsidR="00086E4B" w:rsidRDefault="00086E4B" w:rsidP="00086E4B">
                              <w:r>
                                <w:t xml:space="preserve"> </w:t>
                              </w:r>
                            </w:p>
                          </w:txbxContent>
                        </wps:txbx>
                        <wps:bodyPr horzOverflow="overflow" vert="horz" lIns="0" tIns="0" rIns="0" bIns="0" rtlCol="0">
                          <a:noAutofit/>
                        </wps:bodyPr>
                      </wps:wsp>
                      <wps:wsp>
                        <wps:cNvPr id="6757" name="Shape 6757"/>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758" name="Shape 6758"/>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759" name="Shape 6759"/>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193" name="Picture 88193"/>
                          <pic:cNvPicPr/>
                        </pic:nvPicPr>
                        <pic:blipFill>
                          <a:blip r:embed="rId16"/>
                          <a:stretch>
                            <a:fillRect/>
                          </a:stretch>
                        </pic:blipFill>
                        <pic:spPr>
                          <a:xfrm>
                            <a:off x="834143" y="1004344"/>
                            <a:ext cx="240792" cy="545592"/>
                          </a:xfrm>
                          <a:prstGeom prst="rect">
                            <a:avLst/>
                          </a:prstGeom>
                        </pic:spPr>
                      </pic:pic>
                      <wps:wsp>
                        <wps:cNvPr id="6767" name="Shape 6767"/>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69" name="Shape 6769"/>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71" name="Shape 6771"/>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4" name="Picture 88194"/>
                          <pic:cNvPicPr/>
                        </pic:nvPicPr>
                        <pic:blipFill>
                          <a:blip r:embed="rId17"/>
                          <a:stretch>
                            <a:fillRect/>
                          </a:stretch>
                        </pic:blipFill>
                        <pic:spPr>
                          <a:xfrm>
                            <a:off x="1074935" y="1004344"/>
                            <a:ext cx="240792" cy="545592"/>
                          </a:xfrm>
                          <a:prstGeom prst="rect">
                            <a:avLst/>
                          </a:prstGeom>
                        </pic:spPr>
                      </pic:pic>
                      <wps:wsp>
                        <wps:cNvPr id="6775" name="Shape 6775"/>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5" name="Picture 88195"/>
                          <pic:cNvPicPr/>
                        </pic:nvPicPr>
                        <pic:blipFill>
                          <a:blip r:embed="rId18"/>
                          <a:stretch>
                            <a:fillRect/>
                          </a:stretch>
                        </pic:blipFill>
                        <pic:spPr>
                          <a:xfrm>
                            <a:off x="589287" y="1008408"/>
                            <a:ext cx="246888" cy="548640"/>
                          </a:xfrm>
                          <a:prstGeom prst="rect">
                            <a:avLst/>
                          </a:prstGeom>
                        </pic:spPr>
                      </pic:pic>
                      <wps:wsp>
                        <wps:cNvPr id="6779" name="Shape 6779"/>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82" name="Rectangle 6782"/>
                        <wps:cNvSpPr/>
                        <wps:spPr>
                          <a:xfrm>
                            <a:off x="917454" y="103186"/>
                            <a:ext cx="2095469" cy="153837"/>
                          </a:xfrm>
                          <a:prstGeom prst="rect">
                            <a:avLst/>
                          </a:prstGeom>
                          <a:ln>
                            <a:noFill/>
                          </a:ln>
                        </wps:spPr>
                        <wps:txbx>
                          <w:txbxContent>
                            <w:p w14:paraId="2BC25E40" w14:textId="77777777" w:rsidR="00086E4B" w:rsidRDefault="00086E4B" w:rsidP="00086E4B">
                              <w:r>
                                <w:rPr>
                                  <w:b/>
                                  <w:color w:val="0079C1"/>
                                  <w:sz w:val="19"/>
                                </w:rPr>
                                <w:t>Post-Commissioning Users</w:t>
                              </w:r>
                            </w:p>
                          </w:txbxContent>
                        </wps:txbx>
                        <wps:bodyPr horzOverflow="overflow" vert="horz" lIns="0" tIns="0" rIns="0" bIns="0" rtlCol="0">
                          <a:noAutofit/>
                        </wps:bodyPr>
                      </wps:wsp>
                      <wps:wsp>
                        <wps:cNvPr id="6784" name="Shape 6784"/>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785" name="Shape 6785"/>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786" name="Shape 6786"/>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196" name="Picture 88196"/>
                          <pic:cNvPicPr/>
                        </pic:nvPicPr>
                        <pic:blipFill>
                          <a:blip r:embed="rId19"/>
                          <a:stretch>
                            <a:fillRect/>
                          </a:stretch>
                        </pic:blipFill>
                        <pic:spPr>
                          <a:xfrm>
                            <a:off x="834143" y="1004344"/>
                            <a:ext cx="240792" cy="545592"/>
                          </a:xfrm>
                          <a:prstGeom prst="rect">
                            <a:avLst/>
                          </a:prstGeom>
                        </pic:spPr>
                      </pic:pic>
                      <wps:wsp>
                        <wps:cNvPr id="6794" name="Shape 6794"/>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96" name="Shape 6796"/>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798" name="Shape 6798"/>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7" name="Picture 88197"/>
                          <pic:cNvPicPr/>
                        </pic:nvPicPr>
                        <pic:blipFill>
                          <a:blip r:embed="rId20"/>
                          <a:stretch>
                            <a:fillRect/>
                          </a:stretch>
                        </pic:blipFill>
                        <pic:spPr>
                          <a:xfrm>
                            <a:off x="1074935" y="1004344"/>
                            <a:ext cx="240792" cy="545592"/>
                          </a:xfrm>
                          <a:prstGeom prst="rect">
                            <a:avLst/>
                          </a:prstGeom>
                        </pic:spPr>
                      </pic:pic>
                      <wps:wsp>
                        <wps:cNvPr id="6802" name="Shape 6802"/>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198" name="Picture 88198"/>
                          <pic:cNvPicPr/>
                        </pic:nvPicPr>
                        <pic:blipFill>
                          <a:blip r:embed="rId21"/>
                          <a:stretch>
                            <a:fillRect/>
                          </a:stretch>
                        </pic:blipFill>
                        <pic:spPr>
                          <a:xfrm>
                            <a:off x="589287" y="1008408"/>
                            <a:ext cx="246888" cy="548640"/>
                          </a:xfrm>
                          <a:prstGeom prst="rect">
                            <a:avLst/>
                          </a:prstGeom>
                        </pic:spPr>
                      </pic:pic>
                      <wps:wsp>
                        <wps:cNvPr id="6806" name="Shape 6806"/>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809" name="Rectangle 6809"/>
                        <wps:cNvSpPr/>
                        <wps:spPr>
                          <a:xfrm>
                            <a:off x="865638" y="1833790"/>
                            <a:ext cx="1225955" cy="120875"/>
                          </a:xfrm>
                          <a:prstGeom prst="rect">
                            <a:avLst/>
                          </a:prstGeom>
                          <a:ln>
                            <a:noFill/>
                          </a:ln>
                        </wps:spPr>
                        <wps:txbx>
                          <w:txbxContent>
                            <w:p w14:paraId="5AA68089" w14:textId="77777777" w:rsidR="00086E4B" w:rsidRDefault="00086E4B" w:rsidP="00086E4B">
                              <w:r>
                                <w:rPr>
                                  <w:b/>
                                  <w:sz w:val="15"/>
                                </w:rPr>
                                <w:t>Closure Notification</w:t>
                              </w:r>
                            </w:p>
                          </w:txbxContent>
                        </wps:txbx>
                        <wps:bodyPr horzOverflow="overflow" vert="horz" lIns="0" tIns="0" rIns="0" bIns="0" rtlCol="0">
                          <a:noAutofit/>
                        </wps:bodyPr>
                      </wps:wsp>
                      <wps:wsp>
                        <wps:cNvPr id="6810" name="Shape 6810"/>
                        <wps:cNvSpPr/>
                        <wps:spPr>
                          <a:xfrm>
                            <a:off x="1315219" y="1570248"/>
                            <a:ext cx="42672" cy="222503"/>
                          </a:xfrm>
                          <a:custGeom>
                            <a:avLst/>
                            <a:gdLst/>
                            <a:ahLst/>
                            <a:cxnLst/>
                            <a:rect l="0" t="0" r="0" b="0"/>
                            <a:pathLst>
                              <a:path w="42672" h="222503">
                                <a:moveTo>
                                  <a:pt x="21336" y="0"/>
                                </a:moveTo>
                                <a:lnTo>
                                  <a:pt x="42672" y="38100"/>
                                </a:lnTo>
                                <a:lnTo>
                                  <a:pt x="28956" y="38100"/>
                                </a:lnTo>
                                <a:lnTo>
                                  <a:pt x="28956" y="222503"/>
                                </a:lnTo>
                                <a:lnTo>
                                  <a:pt x="12192" y="222503"/>
                                </a:lnTo>
                                <a:lnTo>
                                  <a:pt x="12192" y="38100"/>
                                </a:lnTo>
                                <a:lnTo>
                                  <a:pt x="0" y="38100"/>
                                </a:lnTo>
                                <a:lnTo>
                                  <a:pt x="21336"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811" name="Shape 6811"/>
                        <wps:cNvSpPr/>
                        <wps:spPr>
                          <a:xfrm>
                            <a:off x="1327411" y="1603777"/>
                            <a:ext cx="16764" cy="188975"/>
                          </a:xfrm>
                          <a:custGeom>
                            <a:avLst/>
                            <a:gdLst/>
                            <a:ahLst/>
                            <a:cxnLst/>
                            <a:rect l="0" t="0" r="0" b="0"/>
                            <a:pathLst>
                              <a:path w="16764" h="188975">
                                <a:moveTo>
                                  <a:pt x="0" y="188975"/>
                                </a:moveTo>
                                <a:lnTo>
                                  <a:pt x="0" y="0"/>
                                </a:lnTo>
                                <a:lnTo>
                                  <a:pt x="16764" y="0"/>
                                </a:lnTo>
                                <a:lnTo>
                                  <a:pt x="16764" y="188975"/>
                                </a:lnTo>
                                <a:lnTo>
                                  <a:pt x="0" y="188975"/>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812" name="Shape 6812"/>
                        <wps:cNvSpPr/>
                        <wps:spPr>
                          <a:xfrm>
                            <a:off x="1315219" y="1570248"/>
                            <a:ext cx="42672" cy="38100"/>
                          </a:xfrm>
                          <a:custGeom>
                            <a:avLst/>
                            <a:gdLst/>
                            <a:ahLst/>
                            <a:cxnLst/>
                            <a:rect l="0" t="0" r="0" b="0"/>
                            <a:pathLst>
                              <a:path w="42672" h="38100">
                                <a:moveTo>
                                  <a:pt x="0" y="38100"/>
                                </a:moveTo>
                                <a:lnTo>
                                  <a:pt x="21336" y="0"/>
                                </a:lnTo>
                                <a:lnTo>
                                  <a:pt x="42672" y="38100"/>
                                </a:lnTo>
                                <a:lnTo>
                                  <a:pt x="0" y="3810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813" name="Rectangle 6813"/>
                        <wps:cNvSpPr/>
                        <wps:spPr>
                          <a:xfrm>
                            <a:off x="1601730" y="1596594"/>
                            <a:ext cx="205325" cy="109423"/>
                          </a:xfrm>
                          <a:prstGeom prst="rect">
                            <a:avLst/>
                          </a:prstGeom>
                          <a:ln>
                            <a:noFill/>
                          </a:ln>
                        </wps:spPr>
                        <wps:txbx>
                          <w:txbxContent>
                            <w:p w14:paraId="409DE5F4" w14:textId="77777777" w:rsidR="00086E4B" w:rsidRDefault="00086E4B" w:rsidP="00086E4B">
                              <w:r>
                                <w:rPr>
                                  <w:sz w:val="14"/>
                                </w:rPr>
                                <w:t>Y+1</w:t>
                              </w:r>
                            </w:p>
                          </w:txbxContent>
                        </wps:txbx>
                        <wps:bodyPr horzOverflow="overflow" vert="horz" lIns="0" tIns="0" rIns="0" bIns="0" rtlCol="0">
                          <a:noAutofit/>
                        </wps:bodyPr>
                      </wps:wsp>
                      <wps:wsp>
                        <wps:cNvPr id="6814" name="Rectangle 6814"/>
                        <wps:cNvSpPr/>
                        <wps:spPr>
                          <a:xfrm>
                            <a:off x="1819661" y="1601167"/>
                            <a:ext cx="205325" cy="109422"/>
                          </a:xfrm>
                          <a:prstGeom prst="rect">
                            <a:avLst/>
                          </a:prstGeom>
                          <a:ln>
                            <a:noFill/>
                          </a:ln>
                        </wps:spPr>
                        <wps:txbx>
                          <w:txbxContent>
                            <w:p w14:paraId="048BA7D9" w14:textId="77777777" w:rsidR="00086E4B" w:rsidRDefault="00086E4B" w:rsidP="00086E4B">
                              <w:r>
                                <w:rPr>
                                  <w:sz w:val="14"/>
                                </w:rPr>
                                <w:t>Y+2</w:t>
                              </w:r>
                            </w:p>
                          </w:txbxContent>
                        </wps:txbx>
                        <wps:bodyPr horzOverflow="overflow" vert="horz" lIns="0" tIns="0" rIns="0" bIns="0" rtlCol="0">
                          <a:noAutofit/>
                        </wps:bodyPr>
                      </wps:wsp>
                      <wps:wsp>
                        <wps:cNvPr id="6815" name="Rectangle 6815"/>
                        <wps:cNvSpPr/>
                        <wps:spPr>
                          <a:xfrm>
                            <a:off x="822966" y="838613"/>
                            <a:ext cx="356919" cy="120875"/>
                          </a:xfrm>
                          <a:prstGeom prst="rect">
                            <a:avLst/>
                          </a:prstGeom>
                          <a:ln>
                            <a:noFill/>
                          </a:ln>
                        </wps:spPr>
                        <wps:txbx>
                          <w:txbxContent>
                            <w:p w14:paraId="7CB2DA03" w14:textId="77777777" w:rsidR="00086E4B" w:rsidRDefault="00086E4B" w:rsidP="00086E4B">
                              <w:r>
                                <w:rPr>
                                  <w:b/>
                                  <w:color w:val="3365CC"/>
                                  <w:sz w:val="15"/>
                                </w:rPr>
                                <w:t>Wider</w:t>
                              </w:r>
                            </w:p>
                          </w:txbxContent>
                        </wps:txbx>
                        <wps:bodyPr horzOverflow="overflow" vert="horz" lIns="0" tIns="0" rIns="0" bIns="0" rtlCol="0">
                          <a:noAutofit/>
                        </wps:bodyPr>
                      </wps:wsp>
                      <wps:wsp>
                        <wps:cNvPr id="6816" name="Rectangle 6816"/>
                        <wps:cNvSpPr/>
                        <wps:spPr>
                          <a:xfrm>
                            <a:off x="1421898" y="1592022"/>
                            <a:ext cx="76106" cy="109423"/>
                          </a:xfrm>
                          <a:prstGeom prst="rect">
                            <a:avLst/>
                          </a:prstGeom>
                          <a:ln>
                            <a:noFill/>
                          </a:ln>
                        </wps:spPr>
                        <wps:txbx>
                          <w:txbxContent>
                            <w:p w14:paraId="7462AF68" w14:textId="77777777" w:rsidR="00086E4B" w:rsidRDefault="00086E4B" w:rsidP="00086E4B">
                              <w:r>
                                <w:rPr>
                                  <w:sz w:val="14"/>
                                </w:rPr>
                                <w:t>Y</w:t>
                              </w:r>
                            </w:p>
                          </w:txbxContent>
                        </wps:txbx>
                        <wps:bodyPr horzOverflow="overflow" vert="horz" lIns="0" tIns="0" rIns="0" bIns="0" rtlCol="0">
                          <a:noAutofit/>
                        </wps:bodyPr>
                      </wps:wsp>
                      <pic:pic xmlns:pic="http://schemas.openxmlformats.org/drawingml/2006/picture">
                        <pic:nvPicPr>
                          <pic:cNvPr id="88199" name="Picture 88199"/>
                          <pic:cNvPicPr/>
                        </pic:nvPicPr>
                        <pic:blipFill>
                          <a:blip r:embed="rId22"/>
                          <a:stretch>
                            <a:fillRect/>
                          </a:stretch>
                        </pic:blipFill>
                        <pic:spPr>
                          <a:xfrm>
                            <a:off x="834143" y="1004344"/>
                            <a:ext cx="240792" cy="545592"/>
                          </a:xfrm>
                          <a:prstGeom prst="rect">
                            <a:avLst/>
                          </a:prstGeom>
                        </pic:spPr>
                      </pic:pic>
                      <wps:wsp>
                        <wps:cNvPr id="90032" name="Shape 90032"/>
                        <wps:cNvSpPr/>
                        <wps:spPr>
                          <a:xfrm>
                            <a:off x="841255" y="1012465"/>
                            <a:ext cx="234690" cy="539490"/>
                          </a:xfrm>
                          <a:custGeom>
                            <a:avLst/>
                            <a:gdLst/>
                            <a:ahLst/>
                            <a:cxnLst/>
                            <a:rect l="0" t="0" r="0" b="0"/>
                            <a:pathLst>
                              <a:path w="234690" h="539490">
                                <a:moveTo>
                                  <a:pt x="0" y="0"/>
                                </a:moveTo>
                                <a:lnTo>
                                  <a:pt x="234690" y="0"/>
                                </a:lnTo>
                                <a:lnTo>
                                  <a:pt x="234690" y="539490"/>
                                </a:lnTo>
                                <a:lnTo>
                                  <a:pt x="0" y="53949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0" name="Shape 6820"/>
                        <wps:cNvSpPr/>
                        <wps:spPr>
                          <a:xfrm>
                            <a:off x="841257" y="1012455"/>
                            <a:ext cx="234681" cy="539502"/>
                          </a:xfrm>
                          <a:custGeom>
                            <a:avLst/>
                            <a:gdLst/>
                            <a:ahLst/>
                            <a:cxnLst/>
                            <a:rect l="0" t="0" r="0" b="0"/>
                            <a:pathLst>
                              <a:path w="234681" h="539502">
                                <a:moveTo>
                                  <a:pt x="0" y="0"/>
                                </a:moveTo>
                                <a:lnTo>
                                  <a:pt x="234681" y="0"/>
                                </a:lnTo>
                                <a:lnTo>
                                  <a:pt x="234681"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90033" name="Shape 90033"/>
                        <wps:cNvSpPr/>
                        <wps:spPr>
                          <a:xfrm>
                            <a:off x="1315219" y="1012465"/>
                            <a:ext cx="234696" cy="536448"/>
                          </a:xfrm>
                          <a:custGeom>
                            <a:avLst/>
                            <a:gdLst/>
                            <a:ahLst/>
                            <a:cxnLst/>
                            <a:rect l="0" t="0" r="0" b="0"/>
                            <a:pathLst>
                              <a:path w="234696" h="536448">
                                <a:moveTo>
                                  <a:pt x="0" y="0"/>
                                </a:moveTo>
                                <a:lnTo>
                                  <a:pt x="234696" y="0"/>
                                </a:lnTo>
                                <a:lnTo>
                                  <a:pt x="234696" y="536448"/>
                                </a:lnTo>
                                <a:lnTo>
                                  <a:pt x="0" y="53644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2" name="Shape 6822"/>
                        <wps:cNvSpPr/>
                        <wps:spPr>
                          <a:xfrm>
                            <a:off x="1315212" y="1012455"/>
                            <a:ext cx="234696" cy="536456"/>
                          </a:xfrm>
                          <a:custGeom>
                            <a:avLst/>
                            <a:gdLst/>
                            <a:ahLst/>
                            <a:cxnLst/>
                            <a:rect l="0" t="0" r="0" b="0"/>
                            <a:pathLst>
                              <a:path w="234696" h="536456">
                                <a:moveTo>
                                  <a:pt x="0" y="0"/>
                                </a:moveTo>
                                <a:lnTo>
                                  <a:pt x="234696" y="0"/>
                                </a:lnTo>
                                <a:lnTo>
                                  <a:pt x="234696" y="536456"/>
                                </a:lnTo>
                                <a:lnTo>
                                  <a:pt x="0" y="536456"/>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90034" name="Shape 90034"/>
                        <wps:cNvSpPr/>
                        <wps:spPr>
                          <a:xfrm>
                            <a:off x="1549915" y="1166389"/>
                            <a:ext cx="239268" cy="385572"/>
                          </a:xfrm>
                          <a:custGeom>
                            <a:avLst/>
                            <a:gdLst/>
                            <a:ahLst/>
                            <a:cxnLst/>
                            <a:rect l="0" t="0" r="0" b="0"/>
                            <a:pathLst>
                              <a:path w="239268" h="385572">
                                <a:moveTo>
                                  <a:pt x="0" y="0"/>
                                </a:moveTo>
                                <a:lnTo>
                                  <a:pt x="239268" y="0"/>
                                </a:lnTo>
                                <a:lnTo>
                                  <a:pt x="239268" y="385572"/>
                                </a:lnTo>
                                <a:lnTo>
                                  <a:pt x="0" y="3855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4" name="Shape 6824"/>
                        <wps:cNvSpPr/>
                        <wps:spPr>
                          <a:xfrm>
                            <a:off x="1549908" y="1166385"/>
                            <a:ext cx="239274" cy="385573"/>
                          </a:xfrm>
                          <a:custGeom>
                            <a:avLst/>
                            <a:gdLst/>
                            <a:ahLst/>
                            <a:cxnLst/>
                            <a:rect l="0" t="0" r="0" b="0"/>
                            <a:pathLst>
                              <a:path w="239274" h="385573">
                                <a:moveTo>
                                  <a:pt x="0" y="0"/>
                                </a:moveTo>
                                <a:lnTo>
                                  <a:pt x="239274" y="0"/>
                                </a:lnTo>
                                <a:lnTo>
                                  <a:pt x="239274" y="385573"/>
                                </a:lnTo>
                                <a:lnTo>
                                  <a:pt x="0" y="385573"/>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0" name="Picture 88200"/>
                          <pic:cNvPicPr/>
                        </pic:nvPicPr>
                        <pic:blipFill>
                          <a:blip r:embed="rId20"/>
                          <a:stretch>
                            <a:fillRect/>
                          </a:stretch>
                        </pic:blipFill>
                        <pic:spPr>
                          <a:xfrm>
                            <a:off x="1074935" y="1004344"/>
                            <a:ext cx="240792" cy="545592"/>
                          </a:xfrm>
                          <a:prstGeom prst="rect">
                            <a:avLst/>
                          </a:prstGeom>
                        </pic:spPr>
                      </pic:pic>
                      <wps:wsp>
                        <wps:cNvPr id="90035" name="Shape 90035"/>
                        <wps:cNvSpPr/>
                        <wps:spPr>
                          <a:xfrm>
                            <a:off x="1080523" y="1012465"/>
                            <a:ext cx="234690" cy="539490"/>
                          </a:xfrm>
                          <a:custGeom>
                            <a:avLst/>
                            <a:gdLst/>
                            <a:ahLst/>
                            <a:cxnLst/>
                            <a:rect l="0" t="0" r="0" b="0"/>
                            <a:pathLst>
                              <a:path w="234690" h="539490">
                                <a:moveTo>
                                  <a:pt x="0" y="0"/>
                                </a:moveTo>
                                <a:lnTo>
                                  <a:pt x="234690" y="0"/>
                                </a:lnTo>
                                <a:lnTo>
                                  <a:pt x="234690" y="539490"/>
                                </a:lnTo>
                                <a:lnTo>
                                  <a:pt x="0" y="539490"/>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28" name="Shape 6828"/>
                        <wps:cNvSpPr/>
                        <wps:spPr>
                          <a:xfrm>
                            <a:off x="1080516" y="1012455"/>
                            <a:ext cx="234696" cy="539502"/>
                          </a:xfrm>
                          <a:custGeom>
                            <a:avLst/>
                            <a:gdLst/>
                            <a:ahLst/>
                            <a:cxnLst/>
                            <a:rect l="0" t="0" r="0" b="0"/>
                            <a:pathLst>
                              <a:path w="234696" h="539502">
                                <a:moveTo>
                                  <a:pt x="0" y="0"/>
                                </a:moveTo>
                                <a:lnTo>
                                  <a:pt x="234696" y="0"/>
                                </a:lnTo>
                                <a:lnTo>
                                  <a:pt x="234696" y="539502"/>
                                </a:lnTo>
                                <a:lnTo>
                                  <a:pt x="0" y="539502"/>
                                </a:lnTo>
                                <a:close/>
                              </a:path>
                            </a:pathLst>
                          </a:custGeom>
                          <a:ln w="4269"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1" name="Picture 88201"/>
                          <pic:cNvPicPr/>
                        </pic:nvPicPr>
                        <pic:blipFill>
                          <a:blip r:embed="rId21"/>
                          <a:stretch>
                            <a:fillRect/>
                          </a:stretch>
                        </pic:blipFill>
                        <pic:spPr>
                          <a:xfrm>
                            <a:off x="589287" y="1008408"/>
                            <a:ext cx="246888" cy="548640"/>
                          </a:xfrm>
                          <a:prstGeom prst="rect">
                            <a:avLst/>
                          </a:prstGeom>
                        </pic:spPr>
                      </pic:pic>
                      <wps:wsp>
                        <wps:cNvPr id="90036" name="Shape 90036"/>
                        <wps:cNvSpPr/>
                        <wps:spPr>
                          <a:xfrm>
                            <a:off x="597415" y="1015512"/>
                            <a:ext cx="239262" cy="541014"/>
                          </a:xfrm>
                          <a:custGeom>
                            <a:avLst/>
                            <a:gdLst/>
                            <a:ahLst/>
                            <a:cxnLst/>
                            <a:rect l="0" t="0" r="0" b="0"/>
                            <a:pathLst>
                              <a:path w="239262" h="541014">
                                <a:moveTo>
                                  <a:pt x="0" y="0"/>
                                </a:moveTo>
                                <a:lnTo>
                                  <a:pt x="239262" y="0"/>
                                </a:lnTo>
                                <a:lnTo>
                                  <a:pt x="239262" y="541014"/>
                                </a:lnTo>
                                <a:lnTo>
                                  <a:pt x="0" y="54101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832" name="Shape 6832"/>
                        <wps:cNvSpPr/>
                        <wps:spPr>
                          <a:xfrm>
                            <a:off x="597406" y="1015509"/>
                            <a:ext cx="239274" cy="541020"/>
                          </a:xfrm>
                          <a:custGeom>
                            <a:avLst/>
                            <a:gdLst/>
                            <a:ahLst/>
                            <a:cxnLst/>
                            <a:rect l="0" t="0" r="0" b="0"/>
                            <a:pathLst>
                              <a:path w="239274" h="541020">
                                <a:moveTo>
                                  <a:pt x="0" y="0"/>
                                </a:moveTo>
                                <a:lnTo>
                                  <a:pt x="239274" y="0"/>
                                </a:lnTo>
                                <a:lnTo>
                                  <a:pt x="239274" y="541020"/>
                                </a:lnTo>
                                <a:lnTo>
                                  <a:pt x="0" y="541020"/>
                                </a:lnTo>
                                <a:close/>
                              </a:path>
                            </a:pathLst>
                          </a:custGeom>
                          <a:ln w="4269" cap="rnd">
                            <a:round/>
                          </a:ln>
                        </wps:spPr>
                        <wps:style>
                          <a:lnRef idx="1">
                            <a:srgbClr val="000000"/>
                          </a:lnRef>
                          <a:fillRef idx="0">
                            <a:srgbClr val="000000">
                              <a:alpha val="0"/>
                            </a:srgbClr>
                          </a:fillRef>
                          <a:effectRef idx="0">
                            <a:scrgbClr r="0" g="0" b="0"/>
                          </a:effectRef>
                          <a:fontRef idx="none"/>
                        </wps:style>
                        <wps:bodyPr/>
                      </wps:wsp>
                      <wps:wsp>
                        <wps:cNvPr id="69450" name="Rectangle 69450"/>
                        <wps:cNvSpPr/>
                        <wps:spPr>
                          <a:xfrm>
                            <a:off x="1469141" y="1454605"/>
                            <a:ext cx="101436" cy="109880"/>
                          </a:xfrm>
                          <a:prstGeom prst="rect">
                            <a:avLst/>
                          </a:prstGeom>
                          <a:ln>
                            <a:noFill/>
                          </a:ln>
                        </wps:spPr>
                        <wps:txbx>
                          <w:txbxContent>
                            <w:p w14:paraId="08F00E9D" w14:textId="77777777" w:rsidR="00086E4B" w:rsidRDefault="00086E4B" w:rsidP="00086E4B">
                              <w:r>
                                <w:rPr>
                                  <w:b/>
                                  <w:sz w:val="14"/>
                                </w:rPr>
                                <w:t>%</w:t>
                              </w:r>
                            </w:p>
                          </w:txbxContent>
                        </wps:txbx>
                        <wps:bodyPr horzOverflow="overflow" vert="horz" lIns="0" tIns="0" rIns="0" bIns="0" rtlCol="0">
                          <a:noAutofit/>
                        </wps:bodyPr>
                      </wps:wsp>
                      <wps:wsp>
                        <wps:cNvPr id="69449" name="Rectangle 69449"/>
                        <wps:cNvSpPr/>
                        <wps:spPr>
                          <a:xfrm>
                            <a:off x="1327410" y="1454605"/>
                            <a:ext cx="189109" cy="109880"/>
                          </a:xfrm>
                          <a:prstGeom prst="rect">
                            <a:avLst/>
                          </a:prstGeom>
                          <a:ln>
                            <a:noFill/>
                          </a:ln>
                        </wps:spPr>
                        <wps:txbx>
                          <w:txbxContent>
                            <w:p w14:paraId="7C6D4AD0" w14:textId="77777777" w:rsidR="00086E4B" w:rsidRDefault="00086E4B" w:rsidP="00086E4B">
                              <w:r>
                                <w:rPr>
                                  <w:b/>
                                  <w:sz w:val="14"/>
                                </w:rPr>
                                <w:t>100</w:t>
                              </w:r>
                            </w:p>
                          </w:txbxContent>
                        </wps:txbx>
                        <wps:bodyPr horzOverflow="overflow" vert="horz" lIns="0" tIns="0" rIns="0" bIns="0" rtlCol="0">
                          <a:noAutofit/>
                        </wps:bodyPr>
                      </wps:wsp>
                      <wps:wsp>
                        <wps:cNvPr id="69452" name="Rectangle 69452"/>
                        <wps:cNvSpPr/>
                        <wps:spPr>
                          <a:xfrm>
                            <a:off x="1694694" y="1450033"/>
                            <a:ext cx="101436" cy="109879"/>
                          </a:xfrm>
                          <a:prstGeom prst="rect">
                            <a:avLst/>
                          </a:prstGeom>
                          <a:ln>
                            <a:noFill/>
                          </a:ln>
                        </wps:spPr>
                        <wps:txbx>
                          <w:txbxContent>
                            <w:p w14:paraId="07DC0D18" w14:textId="77777777" w:rsidR="00086E4B" w:rsidRDefault="00086E4B" w:rsidP="00086E4B">
                              <w:r>
                                <w:rPr>
                                  <w:b/>
                                  <w:sz w:val="14"/>
                                </w:rPr>
                                <w:t>%</w:t>
                              </w:r>
                            </w:p>
                          </w:txbxContent>
                        </wps:txbx>
                        <wps:bodyPr horzOverflow="overflow" vert="horz" lIns="0" tIns="0" rIns="0" bIns="0" rtlCol="0">
                          <a:noAutofit/>
                        </wps:bodyPr>
                      </wps:wsp>
                      <wps:wsp>
                        <wps:cNvPr id="69451" name="Rectangle 69451"/>
                        <wps:cNvSpPr/>
                        <wps:spPr>
                          <a:xfrm>
                            <a:off x="1601730" y="1450033"/>
                            <a:ext cx="124248" cy="109879"/>
                          </a:xfrm>
                          <a:prstGeom prst="rect">
                            <a:avLst/>
                          </a:prstGeom>
                          <a:ln>
                            <a:noFill/>
                          </a:ln>
                        </wps:spPr>
                        <wps:txbx>
                          <w:txbxContent>
                            <w:p w14:paraId="1FEF0B31" w14:textId="77777777" w:rsidR="00086E4B" w:rsidRDefault="00086E4B" w:rsidP="00086E4B">
                              <w:r>
                                <w:rPr>
                                  <w:b/>
                                  <w:sz w:val="14"/>
                                </w:rPr>
                                <w:t>75</w:t>
                              </w:r>
                            </w:p>
                          </w:txbxContent>
                        </wps:txbx>
                        <wps:bodyPr horzOverflow="overflow" vert="horz" lIns="0" tIns="0" rIns="0" bIns="0" rtlCol="0">
                          <a:noAutofit/>
                        </wps:bodyPr>
                      </wps:wsp>
                      <wps:wsp>
                        <wps:cNvPr id="6835" name="Rectangle 6835"/>
                        <wps:cNvSpPr/>
                        <wps:spPr>
                          <a:xfrm>
                            <a:off x="455682" y="0"/>
                            <a:ext cx="123715" cy="213385"/>
                          </a:xfrm>
                          <a:prstGeom prst="rect">
                            <a:avLst/>
                          </a:prstGeom>
                          <a:ln>
                            <a:noFill/>
                          </a:ln>
                        </wps:spPr>
                        <wps:txbx>
                          <w:txbxContent>
                            <w:p w14:paraId="308D167E" w14:textId="77777777" w:rsidR="00086E4B" w:rsidRDefault="00086E4B" w:rsidP="00086E4B">
                              <w:r>
                                <w:rPr>
                                  <w:sz w:val="26"/>
                                </w:rPr>
                                <w:t>£</w:t>
                              </w:r>
                            </w:p>
                          </w:txbxContent>
                        </wps:txbx>
                        <wps:bodyPr horzOverflow="overflow" vert="horz" lIns="0" tIns="0" rIns="0" bIns="0" rtlCol="0">
                          <a:noAutofit/>
                        </wps:bodyPr>
                      </wps:wsp>
                      <wps:wsp>
                        <wps:cNvPr id="6837" name="Shape 6837"/>
                        <wps:cNvSpPr/>
                        <wps:spPr>
                          <a:xfrm>
                            <a:off x="601987" y="1526052"/>
                            <a:ext cx="1691640" cy="51816"/>
                          </a:xfrm>
                          <a:custGeom>
                            <a:avLst/>
                            <a:gdLst/>
                            <a:ahLst/>
                            <a:cxnLst/>
                            <a:rect l="0" t="0" r="0" b="0"/>
                            <a:pathLst>
                              <a:path w="1691640" h="51816">
                                <a:moveTo>
                                  <a:pt x="1635252" y="0"/>
                                </a:moveTo>
                                <a:lnTo>
                                  <a:pt x="1691640" y="25908"/>
                                </a:lnTo>
                                <a:lnTo>
                                  <a:pt x="1635252" y="51816"/>
                                </a:lnTo>
                                <a:lnTo>
                                  <a:pt x="1635252" y="35052"/>
                                </a:lnTo>
                                <a:lnTo>
                                  <a:pt x="0" y="35052"/>
                                </a:lnTo>
                                <a:lnTo>
                                  <a:pt x="0" y="18289"/>
                                </a:lnTo>
                                <a:lnTo>
                                  <a:pt x="1635252" y="18289"/>
                                </a:lnTo>
                                <a:lnTo>
                                  <a:pt x="163525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838" name="Shape 6838"/>
                        <wps:cNvSpPr/>
                        <wps:spPr>
                          <a:xfrm>
                            <a:off x="601987" y="1544341"/>
                            <a:ext cx="1644396" cy="16763"/>
                          </a:xfrm>
                          <a:custGeom>
                            <a:avLst/>
                            <a:gdLst/>
                            <a:ahLst/>
                            <a:cxnLst/>
                            <a:rect l="0" t="0" r="0" b="0"/>
                            <a:pathLst>
                              <a:path w="1644396" h="16763">
                                <a:moveTo>
                                  <a:pt x="0" y="0"/>
                                </a:moveTo>
                                <a:lnTo>
                                  <a:pt x="1644396" y="0"/>
                                </a:lnTo>
                                <a:lnTo>
                                  <a:pt x="1644396" y="16763"/>
                                </a:lnTo>
                                <a:lnTo>
                                  <a:pt x="0" y="16763"/>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39" name="Shape 6839"/>
                        <wps:cNvSpPr/>
                        <wps:spPr>
                          <a:xfrm>
                            <a:off x="2237239" y="1526052"/>
                            <a:ext cx="56388" cy="51816"/>
                          </a:xfrm>
                          <a:custGeom>
                            <a:avLst/>
                            <a:gdLst/>
                            <a:ahLst/>
                            <a:cxnLst/>
                            <a:rect l="0" t="0" r="0" b="0"/>
                            <a:pathLst>
                              <a:path w="56388" h="51816">
                                <a:moveTo>
                                  <a:pt x="0" y="0"/>
                                </a:moveTo>
                                <a:lnTo>
                                  <a:pt x="56388" y="25908"/>
                                </a:lnTo>
                                <a:lnTo>
                                  <a:pt x="0" y="51816"/>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40" name="Shape 6840"/>
                        <wps:cNvSpPr/>
                        <wps:spPr>
                          <a:xfrm>
                            <a:off x="566935" y="24916"/>
                            <a:ext cx="51816" cy="1540761"/>
                          </a:xfrm>
                          <a:custGeom>
                            <a:avLst/>
                            <a:gdLst/>
                            <a:ahLst/>
                            <a:cxnLst/>
                            <a:rect l="0" t="0" r="0" b="0"/>
                            <a:pathLst>
                              <a:path w="51816" h="1540761">
                                <a:moveTo>
                                  <a:pt x="25908" y="0"/>
                                </a:moveTo>
                                <a:lnTo>
                                  <a:pt x="51816" y="56387"/>
                                </a:lnTo>
                                <a:lnTo>
                                  <a:pt x="35052" y="56387"/>
                                </a:lnTo>
                                <a:lnTo>
                                  <a:pt x="35052" y="1540761"/>
                                </a:lnTo>
                                <a:lnTo>
                                  <a:pt x="16764" y="1540761"/>
                                </a:lnTo>
                                <a:lnTo>
                                  <a:pt x="16764" y="56387"/>
                                </a:lnTo>
                                <a:lnTo>
                                  <a:pt x="0" y="56387"/>
                                </a:lnTo>
                                <a:lnTo>
                                  <a:pt x="25908"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6841" name="Shape 6841"/>
                        <wps:cNvSpPr/>
                        <wps:spPr>
                          <a:xfrm>
                            <a:off x="583699" y="72159"/>
                            <a:ext cx="18288" cy="1493517"/>
                          </a:xfrm>
                          <a:custGeom>
                            <a:avLst/>
                            <a:gdLst/>
                            <a:ahLst/>
                            <a:cxnLst/>
                            <a:rect l="0" t="0" r="0" b="0"/>
                            <a:pathLst>
                              <a:path w="18288" h="1493517">
                                <a:moveTo>
                                  <a:pt x="0" y="1493517"/>
                                </a:moveTo>
                                <a:lnTo>
                                  <a:pt x="0" y="0"/>
                                </a:lnTo>
                                <a:lnTo>
                                  <a:pt x="18288" y="0"/>
                                </a:lnTo>
                                <a:lnTo>
                                  <a:pt x="18288" y="1493517"/>
                                </a:lnTo>
                                <a:lnTo>
                                  <a:pt x="0" y="1493517"/>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6842" name="Shape 6842"/>
                        <wps:cNvSpPr/>
                        <wps:spPr>
                          <a:xfrm>
                            <a:off x="566935" y="24916"/>
                            <a:ext cx="51816" cy="56387"/>
                          </a:xfrm>
                          <a:custGeom>
                            <a:avLst/>
                            <a:gdLst/>
                            <a:ahLst/>
                            <a:cxnLst/>
                            <a:rect l="0" t="0" r="0" b="0"/>
                            <a:pathLst>
                              <a:path w="51816" h="56387">
                                <a:moveTo>
                                  <a:pt x="0" y="56387"/>
                                </a:moveTo>
                                <a:lnTo>
                                  <a:pt x="25908" y="0"/>
                                </a:lnTo>
                                <a:lnTo>
                                  <a:pt x="51816" y="56387"/>
                                </a:lnTo>
                                <a:lnTo>
                                  <a:pt x="0" y="56387"/>
                                </a:lnTo>
                                <a:close/>
                              </a:path>
                            </a:pathLst>
                          </a:custGeom>
                          <a:ln w="1524"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9F675CC" id="Group 71063" o:spid="_x0000_s1107" style="width:196.3pt;height:151.55pt;mso-position-horizontal-relative:char;mso-position-vertical-relative:line" coordsize="24929,192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">
                <v:rect id="Rectangle 6661" o:spid="_x0000_s1108" style="position:absolute;top:145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" filled="f" stroked="f">
                  <v:textbox inset="0,0,0,0">
                    <w:txbxContent>
                      <w:p w14:paraId="4F41B69D" w14:textId="77777777" w:rsidR="00086E4B" w:rsidRDefault="00086E4B" w:rsidP="00086E4B">
                        <w:r>
                          <w:rPr>
                            <w:b/>
                            <w:sz w:val="32"/>
                          </w:rPr>
                          <w:t xml:space="preserve"> </w:t>
                        </w:r>
                      </w:p>
                    </w:txbxContent>
                  </v:textbox>
                </v:rect>
                <v:rect id="Rectangle 6662" o:spid="_x0000_s1109" style="position:absolute;top:403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" filled="f" stroked="f">
                  <v:textbox inset="0,0,0,0">
                    <w:txbxContent>
                      <w:p w14:paraId="270772D0" w14:textId="77777777" w:rsidR="00086E4B" w:rsidRDefault="00086E4B" w:rsidP="00086E4B">
                        <w:r>
                          <w:t xml:space="preserve"> </w:t>
                        </w:r>
                      </w:p>
                    </w:txbxContent>
                  </v:textbox>
                </v:rect>
                <v:rect id="Rectangle 6663" o:spid="_x0000_s1110" style="position:absolute;top:549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hI9xQAAAN0AAAAPAAAAZHJzL2Rvd25yZXYueG1sRI9Bi8Iw&#10;FITvC/6H8ARva+oK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Ao4hI9xQAAAN0AAAAP&#10;AAAAAAAAAAAAAAAAAAcCAABkcnMvZG93bnJldi54bWxQSwUGAAAAAAMAAwC3AAAA+QIAAAAA&#10;" filled="f" stroked="f">
                  <v:textbox inset="0,0,0,0">
                    <w:txbxContent>
                      <w:p w14:paraId="63CC5DDE" w14:textId="77777777" w:rsidR="00086E4B" w:rsidRDefault="00086E4B" w:rsidP="00086E4B">
                        <w:r>
                          <w:t xml:space="preserve"> </w:t>
                        </w:r>
                      </w:p>
                    </w:txbxContent>
                  </v:textbox>
                </v:rect>
                <v:rect id="Rectangle 6664" o:spid="_x0000_s1111" style="position:absolute;top:696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4pJxQAAAN0AAAAPAAAAZHJzL2Rvd25yZXYueG1sRI9Bi8Iw&#10;FITvC/6H8ARva+oi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CnC4pJxQAAAN0AAAAP&#10;AAAAAAAAAAAAAAAAAAcCAABkcnMvZG93bnJldi54bWxQSwUGAAAAAAMAAwC3AAAA+QIAAAAA&#10;" filled="f" stroked="f">
                  <v:textbox inset="0,0,0,0">
                    <w:txbxContent>
                      <w:p w14:paraId="3239F25A" w14:textId="77777777" w:rsidR="00086E4B" w:rsidRDefault="00086E4B" w:rsidP="00086E4B">
                        <w:r>
                          <w:t xml:space="preserve"> </w:t>
                        </w:r>
                      </w:p>
                    </w:txbxContent>
                  </v:textbox>
                </v:rect>
                <v:rect id="Rectangle 6665" o:spid="_x0000_s1112" style="position:absolute;top:842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" filled="f" stroked="f">
                  <v:textbox inset="0,0,0,0">
                    <w:txbxContent>
                      <w:p w14:paraId="74134554" w14:textId="77777777" w:rsidR="00086E4B" w:rsidRDefault="00086E4B" w:rsidP="00086E4B">
                        <w:r>
                          <w:t xml:space="preserve"> </w:t>
                        </w:r>
                      </w:p>
                    </w:txbxContent>
                  </v:textbox>
                </v:rect>
                <v:rect id="Rectangle 6666" o:spid="_x0000_s1113" style="position:absolute;top:9888;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" filled="f" stroked="f">
                  <v:textbox inset="0,0,0,0">
                    <w:txbxContent>
                      <w:p w14:paraId="2257912B" w14:textId="77777777" w:rsidR="00086E4B" w:rsidRDefault="00086E4B" w:rsidP="00086E4B">
                        <w:r>
                          <w:t xml:space="preserve"> </w:t>
                        </w:r>
                      </w:p>
                    </w:txbxContent>
                  </v:textbox>
                </v:rect>
                <v:rect id="Rectangle 6667" o:spid="_x0000_s1114" style="position:absolute;top:11351;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" filled="f" stroked="f">
                  <v:textbox inset="0,0,0,0">
                    <w:txbxContent>
                      <w:p w14:paraId="1468D698" w14:textId="77777777" w:rsidR="00086E4B" w:rsidRDefault="00086E4B" w:rsidP="00086E4B">
                        <w:r>
                          <w:t xml:space="preserve"> </w:t>
                        </w:r>
                      </w:p>
                    </w:txbxContent>
                  </v:textbox>
                </v:rect>
                <v:rect id="Rectangle 6668" o:spid="_x0000_s1115" style="position:absolute;top:1279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" filled="f" stroked="f">
                  <v:textbox inset="0,0,0,0">
                    <w:txbxContent>
                      <w:p w14:paraId="14FD52FF" w14:textId="77777777" w:rsidR="00086E4B" w:rsidRDefault="00086E4B" w:rsidP="00086E4B">
                        <w:r>
                          <w:t xml:space="preserve"> </w:t>
                        </w:r>
                      </w:p>
                    </w:txbxContent>
                  </v:textbox>
                </v:rect>
                <v:rect id="Rectangle 6669" o:spid="_x0000_s1116" style="position:absolute;top:1426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" filled="f" stroked="f">
                  <v:textbox inset="0,0,0,0">
                    <w:txbxContent>
                      <w:p w14:paraId="5565C8F1" w14:textId="77777777" w:rsidR="00086E4B" w:rsidRDefault="00086E4B" w:rsidP="00086E4B">
                        <w:r>
                          <w:t xml:space="preserve"> </w:t>
                        </w:r>
                      </w:p>
                    </w:txbxContent>
                  </v:textbox>
                </v:rect>
                <v:rect id="Rectangle 6670" o:spid="_x0000_s1117" style="position:absolute;top:1572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" filled="f" stroked="f">
                  <v:textbox inset="0,0,0,0">
                    <w:txbxContent>
                      <w:p w14:paraId="3CDAAA41" w14:textId="77777777" w:rsidR="00086E4B" w:rsidRDefault="00086E4B" w:rsidP="00086E4B">
                        <w:r>
                          <w:t xml:space="preserve"> </w:t>
                        </w:r>
                      </w:p>
                    </w:txbxContent>
                  </v:textbox>
                </v:rect>
                <v:shape id="Shape 6757" o:spid="_x0000_s1118"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" path="m21336,l42672,38100r-13716,l28956,222503r-16764,l12192,38100,,38100,21336,xe" fillcolor="#969696" stroked="f" strokeweight="0">
                  <v:stroke endcap="round"/>
                  <v:path arrowok="t" textboxrect="0,0,42672,222503"/>
                </v:shape>
                <v:shape id="Shape 6758" o:spid="_x0000_s1119"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" path="m,188975l,,16764,r,188975l,188975xe" filled="f" strokecolor="#969696" strokeweight=".12pt">
                  <v:stroke endcap="round"/>
                  <v:path arrowok="t" textboxrect="0,0,16764,188975"/>
                </v:shape>
                <v:shape id="Shape 6759" o:spid="_x0000_s1120"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" path="m,38100l21336,,42672,38100,,38100xe" filled="f" strokecolor="#969696" strokeweight=".12pt">
                  <v:stroke endcap="round"/>
                  <v:path arrowok="t" textboxrect="0,0,42672,381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193" o:spid="_x0000_s1121"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">
                  <v:imagedata r:id="rId23" o:title=""/>
                </v:shape>
                <v:shape id="Shape 6767" o:spid="_x0000_s1122"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" path="m,l234681,r,539502l,539502,,xe" filled="f" strokeweight=".1186mm">
                  <v:stroke endcap="round"/>
                  <v:path arrowok="t" textboxrect="0,0,234681,539502"/>
                </v:shape>
                <v:shape id="Shape 6769" o:spid="_x0000_s1123"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" path="m,l234696,r,536456l,536456,,xe" filled="f" strokeweight=".1186mm">
                  <v:stroke endcap="round"/>
                  <v:path arrowok="t" textboxrect="0,0,234696,536456"/>
                </v:shape>
                <v:shape id="Shape 6771" o:spid="_x0000_s1124"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" path="m,l239274,r,385573l,385573,,xe" filled="f" strokeweight=".1186mm">
                  <v:stroke endcap="round"/>
                  <v:path arrowok="t" textboxrect="0,0,239274,385573"/>
                </v:shape>
                <v:shape id="Picture 88194" o:spid="_x0000_s1125"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">
                  <v:imagedata r:id="rId24" o:title=""/>
                </v:shape>
                <v:shape id="Shape 6775" o:spid="_x0000_s1126"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" path="m,l234696,r,539502l,539502,,xe" filled="f" strokeweight=".1186mm">
                  <v:stroke endcap="round"/>
                  <v:path arrowok="t" textboxrect="0,0,234696,539502"/>
                </v:shape>
                <v:shape id="Picture 88195" o:spid="_x0000_s1127"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">
                  <v:imagedata r:id="rId25" o:title=""/>
                </v:shape>
                <v:shape id="Shape 6779" o:spid="_x0000_s1128"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" path="m,l239274,r,541020l,541020,,xe" filled="f" strokeweight=".1186mm">
                  <v:stroke endcap="round"/>
                  <v:path arrowok="t" textboxrect="0,0,239274,541020"/>
                </v:shape>
                <v:rect id="Rectangle 6782" o:spid="_x0000_s1129" style="position:absolute;left:9174;top:1031;width:20955;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" filled="f" stroked="f">
                  <v:textbox inset="0,0,0,0">
                    <w:txbxContent>
                      <w:p w14:paraId="2BC25E40" w14:textId="77777777" w:rsidR="00086E4B" w:rsidRDefault="00086E4B" w:rsidP="00086E4B">
                        <w:r>
                          <w:rPr>
                            <w:b/>
                            <w:color w:val="0079C1"/>
                            <w:sz w:val="19"/>
                          </w:rPr>
                          <w:t>Post-Commissioning Users</w:t>
                        </w:r>
                      </w:p>
                    </w:txbxContent>
                  </v:textbox>
                </v:rect>
                <v:shape id="Shape 6784" o:spid="_x0000_s1130"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" path="m21336,l42672,38100r-13716,l28956,222503r-16764,l12192,38100,,38100,21336,xe" fillcolor="#969696" stroked="f" strokeweight="0">
                  <v:stroke endcap="round"/>
                  <v:path arrowok="t" textboxrect="0,0,42672,222503"/>
                </v:shape>
                <v:shape id="Shape 6785" o:spid="_x0000_s1131"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" path="m,188975l,,16764,r,188975l,188975xe" filled="f" strokecolor="#969696" strokeweight=".12pt">
                  <v:stroke endcap="round"/>
                  <v:path arrowok="t" textboxrect="0,0,16764,188975"/>
                </v:shape>
                <v:shape id="Shape 6786" o:spid="_x0000_s1132"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" path="m,38100l21336,,42672,38100,,38100xe" filled="f" strokecolor="#969696" strokeweight=".12pt">
                  <v:stroke endcap="round"/>
                  <v:path arrowok="t" textboxrect="0,0,42672,38100"/>
                </v:shape>
                <v:shape id="Picture 88196" o:spid="_x0000_s1133"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">
                  <v:imagedata r:id="rId26" o:title=""/>
                </v:shape>
                <v:shape id="Shape 6794" o:spid="_x0000_s1134"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" path="m,l234681,r,539502l,539502,,xe" filled="f" strokeweight=".1186mm">
                  <v:stroke endcap="round"/>
                  <v:path arrowok="t" textboxrect="0,0,234681,539502"/>
                </v:shape>
                <v:shape id="Shape 6796" o:spid="_x0000_s1135"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" path="m,l234696,r,536456l,536456,,xe" filled="f" strokeweight=".1186mm">
                  <v:stroke endcap="round"/>
                  <v:path arrowok="t" textboxrect="0,0,234696,536456"/>
                </v:shape>
                <v:shape id="Shape 6798" o:spid="_x0000_s1136"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" path="m,l239274,r,385573l,385573,,xe" filled="f" strokeweight=".1186mm">
                  <v:stroke endcap="round"/>
                  <v:path arrowok="t" textboxrect="0,0,239274,385573"/>
                </v:shape>
                <v:shape id="Picture 88197" o:spid="_x0000_s1137"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">
                  <v:imagedata r:id="rId27" o:title=""/>
                </v:shape>
                <v:shape id="Shape 6802" o:spid="_x0000_s1138"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" path="m,l234696,r,539502l,539502,,xe" filled="f" strokeweight=".1186mm">
                  <v:stroke endcap="round"/>
                  <v:path arrowok="t" textboxrect="0,0,234696,539502"/>
                </v:shape>
                <v:shape id="Picture 88198" o:spid="_x0000_s1139"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">
                  <v:imagedata r:id="rId28" o:title=""/>
                </v:shape>
                <v:shape id="Shape 6806" o:spid="_x0000_s1140"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" path="m,l239274,r,541020l,541020,,xe" filled="f" strokeweight=".1186mm">
                  <v:stroke endcap="round"/>
                  <v:path arrowok="t" textboxrect="0,0,239274,541020"/>
                </v:shape>
                <v:rect id="Rectangle 6809" o:spid="_x0000_s1141" style="position:absolute;left:8656;top:18337;width:12259;height:1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" filled="f" stroked="f">
                  <v:textbox inset="0,0,0,0">
                    <w:txbxContent>
                      <w:p w14:paraId="5AA68089" w14:textId="77777777" w:rsidR="00086E4B" w:rsidRDefault="00086E4B" w:rsidP="00086E4B">
                        <w:r>
                          <w:rPr>
                            <w:b/>
                            <w:sz w:val="15"/>
                          </w:rPr>
                          <w:t>Closure Notification</w:t>
                        </w:r>
                      </w:p>
                    </w:txbxContent>
                  </v:textbox>
                </v:rect>
                <v:shape id="Shape 6810" o:spid="_x0000_s1142" style="position:absolute;left:13152;top:15702;width:426;height:2225;visibility:visible;mso-wrap-style:square;v-text-anchor:top" coordsize="42672,22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" path="m21336,l42672,38100r-13716,l28956,222503r-16764,l12192,38100,,38100,21336,xe" fillcolor="#969696" stroked="f" strokeweight="0">
                  <v:stroke endcap="round"/>
                  <v:path arrowok="t" textboxrect="0,0,42672,222503"/>
                </v:shape>
                <v:shape id="Shape 6811" o:spid="_x0000_s1143" style="position:absolute;left:13274;top:16037;width:167;height:1890;visibility:visible;mso-wrap-style:square;v-text-anchor:top" coordsize="16764,188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" path="m,188975l,,16764,r,188975l,188975xe" filled="f" strokecolor="#969696" strokeweight=".12pt">
                  <v:stroke endcap="round"/>
                  <v:path arrowok="t" textboxrect="0,0,16764,188975"/>
                </v:shape>
                <v:shape id="Shape 6812" o:spid="_x0000_s1144" style="position:absolute;left:13152;top:15702;width:426;height:381;visibility:visible;mso-wrap-style:square;v-text-anchor:top" coordsize="42672,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" path="m,38100l21336,,42672,38100,,38100xe" filled="f" strokecolor="#969696" strokeweight=".12pt">
                  <v:stroke endcap="round"/>
                  <v:path arrowok="t" textboxrect="0,0,42672,38100"/>
                </v:shape>
                <v:rect id="Rectangle 6813" o:spid="_x0000_s1145" style="position:absolute;left:16017;top:15965;width:2053;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fqLxQAAAN0AAAAPAAAAZHJzL2Rvd25yZXYueG1sRI9Pi8Iw&#10;FMTvgt8hPMGbpipI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DwsfqLxQAAAN0AAAAP&#10;AAAAAAAAAAAAAAAAAAcCAABkcnMvZG93bnJldi54bWxQSwUGAAAAAAMAAwC3AAAA+QIAAAAA&#10;" filled="f" stroked="f">
                  <v:textbox inset="0,0,0,0">
                    <w:txbxContent>
                      <w:p w14:paraId="409DE5F4" w14:textId="77777777" w:rsidR="00086E4B" w:rsidRDefault="00086E4B" w:rsidP="00086E4B">
                        <w:r>
                          <w:rPr>
                            <w:sz w:val="14"/>
                          </w:rPr>
                          <w:t>Y+1</w:t>
                        </w:r>
                      </w:p>
                    </w:txbxContent>
                  </v:textbox>
                </v:rect>
                <v:rect id="Rectangle 6814" o:spid="_x0000_s1146" style="position:absolute;left:18196;top:16011;width:205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L/xQAAAN0AAAAPAAAAZHJzL2Rvd25yZXYueG1sRI9Pi8Iw&#10;FMTvgt8hPMGbpopI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B/WGL/xQAAAN0AAAAP&#10;AAAAAAAAAAAAAAAAAAcCAABkcnMvZG93bnJldi54bWxQSwUGAAAAAAMAAwC3AAAA+QIAAAAA&#10;" filled="f" stroked="f">
                  <v:textbox inset="0,0,0,0">
                    <w:txbxContent>
                      <w:p w14:paraId="048BA7D9" w14:textId="77777777" w:rsidR="00086E4B" w:rsidRDefault="00086E4B" w:rsidP="00086E4B">
                        <w:r>
                          <w:rPr>
                            <w:sz w:val="14"/>
                          </w:rPr>
                          <w:t>Y+2</w:t>
                        </w:r>
                      </w:p>
                    </w:txbxContent>
                  </v:textbox>
                </v:rect>
                <v:rect id="Rectangle 6815" o:spid="_x0000_s1147" style="position:absolute;left:8229;top:8386;width:3569;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" filled="f" stroked="f">
                  <v:textbox inset="0,0,0,0">
                    <w:txbxContent>
                      <w:p w14:paraId="7CB2DA03" w14:textId="77777777" w:rsidR="00086E4B" w:rsidRDefault="00086E4B" w:rsidP="00086E4B">
                        <w:r>
                          <w:rPr>
                            <w:b/>
                            <w:color w:val="3365CC"/>
                            <w:sz w:val="15"/>
                          </w:rPr>
                          <w:t>Wider</w:t>
                        </w:r>
                      </w:p>
                    </w:txbxContent>
                  </v:textbox>
                </v:rect>
                <v:rect id="Rectangle 6816" o:spid="_x0000_s1148" style="position:absolute;left:14218;top:15920;width:762;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" filled="f" stroked="f">
                  <v:textbox inset="0,0,0,0">
                    <w:txbxContent>
                      <w:p w14:paraId="7462AF68" w14:textId="77777777" w:rsidR="00086E4B" w:rsidRDefault="00086E4B" w:rsidP="00086E4B">
                        <w:r>
                          <w:rPr>
                            <w:sz w:val="14"/>
                          </w:rPr>
                          <w:t>Y</w:t>
                        </w:r>
                      </w:p>
                    </w:txbxContent>
                  </v:textbox>
                </v:rect>
                <v:shape id="Picture 88199" o:spid="_x0000_s1149" type="#_x0000_t75" style="position:absolute;left:8341;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">
                  <v:imagedata r:id="rId29" o:title=""/>
                </v:shape>
                <v:shape id="Shape 90032" o:spid="_x0000_s1150" style="position:absolute;left:8412;top:10124;width:2347;height:5395;visibility:visible;mso-wrap-style:square;v-text-anchor:top" coordsize="234690,53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" path="m,l234690,r,539490l,539490,,e" fillcolor="#00aed9" stroked="f" strokeweight="0">
                  <v:stroke endcap="round"/>
                  <v:path arrowok="t" textboxrect="0,0,234690,539490"/>
                </v:shape>
                <v:shape id="Shape 6820" o:spid="_x0000_s1151" style="position:absolute;left:8412;top:10124;width:2347;height:5395;visibility:visible;mso-wrap-style:square;v-text-anchor:top" coordsize="234681,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" path="m,l234681,r,539502l,539502,,xe" filled="f" strokeweight=".1186mm">
                  <v:stroke endcap="round"/>
                  <v:path arrowok="t" textboxrect="0,0,234681,539502"/>
                </v:shape>
                <v:shape id="Shape 90033" o:spid="_x0000_s1152" style="position:absolute;left:13152;top:10124;width:2347;height:5365;visibility:visible;mso-wrap-style:square;v-text-anchor:top" coordsize="234696,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" path="m,l234696,r,536448l,536448,,e" fillcolor="#00aed9" stroked="f" strokeweight="0">
                  <v:stroke endcap="round"/>
                  <v:path arrowok="t" textboxrect="0,0,234696,536448"/>
                </v:shape>
                <v:shape id="Shape 6822" o:spid="_x0000_s1153" style="position:absolute;left:13152;top:10124;width:2347;height:5365;visibility:visible;mso-wrap-style:square;v-text-anchor:top" coordsize="234696,5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" path="m,l234696,r,536456l,536456,,xe" filled="f" strokeweight=".1186mm">
                  <v:stroke endcap="round"/>
                  <v:path arrowok="t" textboxrect="0,0,234696,536456"/>
                </v:shape>
                <v:shape id="Shape 90034" o:spid="_x0000_s1154" style="position:absolute;left:15499;top:11663;width:2392;height:3856;visibility:visible;mso-wrap-style:square;v-text-anchor:top" coordsize="239268,385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" path="m,l239268,r,385572l,385572,,e" fillcolor="#00aed9" stroked="f" strokeweight="0">
                  <v:stroke endcap="round"/>
                  <v:path arrowok="t" textboxrect="0,0,239268,385572"/>
                </v:shape>
                <v:shape id="Shape 6824" o:spid="_x0000_s1155" style="position:absolute;left:15499;top:11663;width:2392;height:3856;visibility:visible;mso-wrap-style:square;v-text-anchor:top" coordsize="239274,385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" path="m,l239274,r,385573l,385573,,xe" filled="f" strokeweight=".1186mm">
                  <v:stroke endcap="round"/>
                  <v:path arrowok="t" textboxrect="0,0,239274,385573"/>
                </v:shape>
                <v:shape id="Picture 88200" o:spid="_x0000_s1156" type="#_x0000_t75" style="position:absolute;left:10749;top:10043;width:2408;height:54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">
                  <v:imagedata r:id="rId27" o:title=""/>
                </v:shape>
                <v:shape id="Shape 90035" o:spid="_x0000_s1157" style="position:absolute;left:10805;top:10124;width:2347;height:5395;visibility:visible;mso-wrap-style:square;v-text-anchor:top" coordsize="234690,539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" path="m,l234690,r,539490l,539490,,e" fillcolor="#00aed9" stroked="f" strokeweight="0">
                  <v:stroke endcap="round"/>
                  <v:path arrowok="t" textboxrect="0,0,234690,539490"/>
                </v:shape>
                <v:shape id="Shape 6828" o:spid="_x0000_s1158" style="position:absolute;left:10805;top:10124;width:2347;height:5395;visibility:visible;mso-wrap-style:square;v-text-anchor:top" coordsize="234696,53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" path="m,l234696,r,539502l,539502,,xe" filled="f" strokeweight=".1186mm">
                  <v:stroke endcap="round"/>
                  <v:path arrowok="t" textboxrect="0,0,234696,539502"/>
                </v:shape>
                <v:shape id="Picture 88201" o:spid="_x0000_s1159" type="#_x0000_t75" style="position:absolute;left:5892;top:10084;width:2469;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">
                  <v:imagedata r:id="rId28" o:title=""/>
                </v:shape>
                <v:shape id="Shape 90036" o:spid="_x0000_s1160" style="position:absolute;left:5974;top:10155;width:2392;height:5410;visibility:visible;mso-wrap-style:square;v-text-anchor:top" coordsize="239262,54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" path="m,l239262,r,541014l,541014,,e" fillcolor="#00aed9" stroked="f" strokeweight="0">
                  <v:stroke endcap="round"/>
                  <v:path arrowok="t" textboxrect="0,0,239262,541014"/>
                </v:shape>
                <v:shape id="Shape 6832" o:spid="_x0000_s1161" style="position:absolute;left:5974;top:10155;width:2392;height:5410;visibility:visible;mso-wrap-style:square;v-text-anchor:top" coordsize="239274,54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" path="m,l239274,r,541020l,541020,,xe" filled="f" strokeweight=".1186mm">
                  <v:stroke endcap="round"/>
                  <v:path arrowok="t" textboxrect="0,0,239274,541020"/>
                </v:shape>
                <v:rect id="Rectangle 69450" o:spid="_x0000_s1162" style="position:absolute;left:14691;top:14546;width:1014;height:1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" filled="f" stroked="f">
                  <v:textbox inset="0,0,0,0">
                    <w:txbxContent>
                      <w:p w14:paraId="08F00E9D" w14:textId="77777777" w:rsidR="00086E4B" w:rsidRDefault="00086E4B" w:rsidP="00086E4B">
                        <w:r>
                          <w:rPr>
                            <w:b/>
                            <w:sz w:val="14"/>
                          </w:rPr>
                          <w:t>%</w:t>
                        </w:r>
                      </w:p>
                    </w:txbxContent>
                  </v:textbox>
                </v:rect>
                <v:rect id="Rectangle 69449" o:spid="_x0000_s1163" style="position:absolute;left:13274;top:14546;width:1891;height:1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" filled="f" stroked="f">
                  <v:textbox inset="0,0,0,0">
                    <w:txbxContent>
                      <w:p w14:paraId="7C6D4AD0" w14:textId="77777777" w:rsidR="00086E4B" w:rsidRDefault="00086E4B" w:rsidP="00086E4B">
                        <w:r>
                          <w:rPr>
                            <w:b/>
                            <w:sz w:val="14"/>
                          </w:rPr>
                          <w:t>100</w:t>
                        </w:r>
                      </w:p>
                    </w:txbxContent>
                  </v:textbox>
                </v:rect>
                <v:rect id="Rectangle 69452" o:spid="_x0000_s1164" style="position:absolute;left:16946;top:14500;width:1015;height:1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" filled="f" stroked="f">
                  <v:textbox inset="0,0,0,0">
                    <w:txbxContent>
                      <w:p w14:paraId="07DC0D18" w14:textId="77777777" w:rsidR="00086E4B" w:rsidRDefault="00086E4B" w:rsidP="00086E4B">
                        <w:r>
                          <w:rPr>
                            <w:b/>
                            <w:sz w:val="14"/>
                          </w:rPr>
                          <w:t>%</w:t>
                        </w:r>
                      </w:p>
                    </w:txbxContent>
                  </v:textbox>
                </v:rect>
                <v:rect id="Rectangle 69451" o:spid="_x0000_s1165" style="position:absolute;left:16017;top:14500;width:1242;height:1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" filled="f" stroked="f">
                  <v:textbox inset="0,0,0,0">
                    <w:txbxContent>
                      <w:p w14:paraId="1FEF0B31" w14:textId="77777777" w:rsidR="00086E4B" w:rsidRDefault="00086E4B" w:rsidP="00086E4B">
                        <w:r>
                          <w:rPr>
                            <w:b/>
                            <w:sz w:val="14"/>
                          </w:rPr>
                          <w:t>75</w:t>
                        </w:r>
                      </w:p>
                    </w:txbxContent>
                  </v:textbox>
                </v:rect>
                <v:rect id="Rectangle 6835" o:spid="_x0000_s1166" style="position:absolute;left:4556;width:1237;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" filled="f" stroked="f">
                  <v:textbox inset="0,0,0,0">
                    <w:txbxContent>
                      <w:p w14:paraId="308D167E" w14:textId="77777777" w:rsidR="00086E4B" w:rsidRDefault="00086E4B" w:rsidP="00086E4B">
                        <w:r>
                          <w:rPr>
                            <w:sz w:val="26"/>
                          </w:rPr>
                          <w:t>£</w:t>
                        </w:r>
                      </w:p>
                    </w:txbxContent>
                  </v:textbox>
                </v:rect>
                <v:shape id="Shape 6837" o:spid="_x0000_s1167" style="position:absolute;left:6019;top:15260;width:16917;height:518;visibility:visible;mso-wrap-style:square;v-text-anchor:top" coordsize="16916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" path="m1635252,r56388,25908l1635252,51816r,-16764l,35052,,18289r1635252,l1635252,xe" fillcolor="black" stroked="f" strokeweight="0">
                  <v:stroke endcap="round"/>
                  <v:path arrowok="t" textboxrect="0,0,1691640,51816"/>
                </v:shape>
                <v:shape id="Shape 6838" o:spid="_x0000_s1168" style="position:absolute;left:6019;top:15443;width:16444;height:168;visibility:visible;mso-wrap-style:square;v-text-anchor:top" coordsize="1644396,16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" path="m,l1644396,r,16763l,16763,,xe" filled="f" strokeweight=".12pt">
                  <v:stroke endcap="round"/>
                  <v:path arrowok="t" textboxrect="0,0,1644396,16763"/>
                </v:shape>
                <v:shape id="Shape 6839" o:spid="_x0000_s1169" style="position:absolute;left:22372;top:15260;width:564;height:518;visibility:visible;mso-wrap-style:square;v-text-anchor:top" coordsize="56388,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" path="m,l56388,25908,,51816,,xe" filled="f" strokeweight=".12pt">
                  <v:stroke endcap="round"/>
                  <v:path arrowok="t" textboxrect="0,0,56388,51816"/>
                </v:shape>
                <v:shape id="Shape 6840" o:spid="_x0000_s1170" style="position:absolute;left:5669;top:249;width:518;height:15407;visibility:visible;mso-wrap-style:square;v-text-anchor:top" coordsize="51816,1540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" path="m25908,l51816,56387r-16764,l35052,1540761r-18288,l16764,56387,,56387,25908,xe" fillcolor="black" stroked="f" strokeweight="0">
                  <v:stroke endcap="round"/>
                  <v:path arrowok="t" textboxrect="0,0,51816,1540761"/>
                </v:shape>
                <v:shape id="Shape 6841" o:spid="_x0000_s1171" style="position:absolute;left:5836;top:721;width:183;height:14935;visibility:visible;mso-wrap-style:square;v-text-anchor:top" coordsize="18288,1493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" path="m,1493517l,,18288,r,1493517l,1493517xe" filled="f" strokeweight=".12pt">
                  <v:stroke endcap="round"/>
                  <v:path arrowok="t" textboxrect="0,0,18288,1493517"/>
                </v:shape>
                <v:shape id="Shape 6842" o:spid="_x0000_s1172" style="position:absolute;left:5669;top:249;width:518;height:564;visibility:visible;mso-wrap-style:square;v-text-anchor:top" coordsize="51816,5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" path="m,56387l25908,,51816,56387,,56387xe" filled="f" strokeweight=".12pt">
                  <v:stroke endcap="round"/>
                  <v:path arrowok="t" textboxrect="0,0,51816,56387"/>
                </v:shape>
                <w10:anchorlock/>
              </v:group>
            </w:pict>
          </mc:Fallback>
        </mc:AlternateContent>
      </w:r>
    </w:p>
    <w:p w14:paraId="66DF798B" w14:textId="7C664FF1" w:rsidR="00DF6391" w:rsidRDefault="00DF6391">
      <w:pPr>
        <w:spacing w:after="120" w:line="240" w:lineRule="auto"/>
      </w:pPr>
      <w:r>
        <w:br w:type="page"/>
      </w:r>
    </w:p>
    <w:p w14:paraId="7C15BDDE" w14:textId="77777777" w:rsidR="00291675" w:rsidRDefault="00291675" w:rsidP="007D5794">
      <w:pPr>
        <w:spacing w:before="120" w:after="0"/>
      </w:pPr>
    </w:p>
    <w:p w14:paraId="352064BF" w14:textId="77777777" w:rsidR="00DF6391" w:rsidRDefault="00DF6391" w:rsidP="00DF6391">
      <w:pPr>
        <w:spacing w:after="0"/>
        <w:ind w:left="-6294" w:right="10114"/>
      </w:pPr>
    </w:p>
    <w:tbl>
      <w:tblPr>
        <w:tblStyle w:val="TableGrid0"/>
        <w:tblW w:w="3252" w:type="dxa"/>
        <w:tblInd w:w="568" w:type="dxa"/>
        <w:tblCellMar>
          <w:top w:w="41" w:type="dxa"/>
          <w:left w:w="7" w:type="dxa"/>
          <w:right w:w="48" w:type="dxa"/>
        </w:tblCellMar>
        <w:tblLook w:val="04A0" w:firstRow="1" w:lastRow="0" w:firstColumn="1" w:lastColumn="0" w:noHBand="0" w:noVBand="1"/>
      </w:tblPr>
      <w:tblGrid>
        <w:gridCol w:w="1541"/>
        <w:gridCol w:w="1711"/>
      </w:tblGrid>
      <w:tr w:rsidR="00DF6391" w14:paraId="1406B49B" w14:textId="77777777" w:rsidTr="00006863">
        <w:trPr>
          <w:trHeight w:val="420"/>
        </w:trPr>
        <w:tc>
          <w:tcPr>
            <w:tcW w:w="1541" w:type="dxa"/>
            <w:tcBorders>
              <w:top w:val="single" w:sz="8" w:space="0" w:color="000000"/>
              <w:left w:val="single" w:sz="8" w:space="0" w:color="000000"/>
              <w:bottom w:val="single" w:sz="8" w:space="0" w:color="000000"/>
              <w:right w:val="single" w:sz="8" w:space="0" w:color="000000"/>
            </w:tcBorders>
            <w:shd w:val="clear" w:color="auto" w:fill="00AED9"/>
          </w:tcPr>
          <w:p w14:paraId="36C5D086" w14:textId="77777777" w:rsidR="00DF6391" w:rsidRDefault="00DF6391" w:rsidP="00006863">
            <w:pPr>
              <w:spacing w:after="0"/>
            </w:pPr>
            <w:r>
              <w:rPr>
                <w:b/>
              </w:rPr>
              <w:t>Notice Given</w:t>
            </w:r>
            <w:r>
              <w:t xml:space="preserve"> </w:t>
            </w:r>
          </w:p>
        </w:tc>
        <w:tc>
          <w:tcPr>
            <w:tcW w:w="1711" w:type="dxa"/>
            <w:tcBorders>
              <w:top w:val="single" w:sz="8" w:space="0" w:color="000000"/>
              <w:left w:val="single" w:sz="8" w:space="0" w:color="000000"/>
              <w:bottom w:val="single" w:sz="8" w:space="0" w:color="000000"/>
              <w:right w:val="single" w:sz="8" w:space="0" w:color="000000"/>
            </w:tcBorders>
            <w:shd w:val="clear" w:color="auto" w:fill="00AED9"/>
          </w:tcPr>
          <w:p w14:paraId="5DDD760D" w14:textId="77777777" w:rsidR="00DF6391" w:rsidRDefault="00DF6391" w:rsidP="00006863">
            <w:pPr>
              <w:spacing w:after="0"/>
              <w:ind w:left="2"/>
            </w:pPr>
            <w:r>
              <w:rPr>
                <w:b/>
              </w:rPr>
              <w:t>% Wider Liability</w:t>
            </w:r>
            <w:r>
              <w:t xml:space="preserve"> </w:t>
            </w:r>
          </w:p>
        </w:tc>
      </w:tr>
      <w:tr w:rsidR="00DF6391" w14:paraId="7E310B94" w14:textId="77777777" w:rsidTr="00006863">
        <w:trPr>
          <w:trHeight w:val="422"/>
        </w:trPr>
        <w:tc>
          <w:tcPr>
            <w:tcW w:w="1541" w:type="dxa"/>
            <w:tcBorders>
              <w:top w:val="single" w:sz="8" w:space="0" w:color="000000"/>
              <w:left w:val="single" w:sz="8" w:space="0" w:color="000000"/>
              <w:bottom w:val="single" w:sz="8" w:space="0" w:color="000000"/>
              <w:right w:val="single" w:sz="8" w:space="0" w:color="000000"/>
            </w:tcBorders>
          </w:tcPr>
          <w:p w14:paraId="604B56A7" w14:textId="77777777" w:rsidR="00DF6391" w:rsidRDefault="00DF6391" w:rsidP="00006863">
            <w:pPr>
              <w:spacing w:after="0"/>
            </w:pPr>
            <w:r>
              <w:t xml:space="preserve">&gt; 2 years </w:t>
            </w:r>
          </w:p>
        </w:tc>
        <w:tc>
          <w:tcPr>
            <w:tcW w:w="1711" w:type="dxa"/>
            <w:tcBorders>
              <w:top w:val="single" w:sz="8" w:space="0" w:color="000000"/>
              <w:left w:val="single" w:sz="8" w:space="0" w:color="000000"/>
              <w:bottom w:val="single" w:sz="8" w:space="0" w:color="000000"/>
              <w:right w:val="single" w:sz="8" w:space="0" w:color="000000"/>
            </w:tcBorders>
          </w:tcPr>
          <w:p w14:paraId="45483549" w14:textId="77777777" w:rsidR="00DF6391" w:rsidRDefault="00DF6391" w:rsidP="00006863">
            <w:pPr>
              <w:spacing w:after="0"/>
              <w:ind w:left="2"/>
            </w:pPr>
            <w:r>
              <w:t xml:space="preserve">0 </w:t>
            </w:r>
          </w:p>
        </w:tc>
      </w:tr>
      <w:tr w:rsidR="00DF6391" w14:paraId="54BE24E0" w14:textId="77777777" w:rsidTr="00006863">
        <w:trPr>
          <w:trHeight w:val="485"/>
        </w:trPr>
        <w:tc>
          <w:tcPr>
            <w:tcW w:w="1541" w:type="dxa"/>
            <w:tcBorders>
              <w:top w:val="single" w:sz="8" w:space="0" w:color="000000"/>
              <w:left w:val="single" w:sz="8" w:space="0" w:color="000000"/>
              <w:bottom w:val="single" w:sz="8" w:space="0" w:color="000000"/>
              <w:right w:val="single" w:sz="8" w:space="0" w:color="000000"/>
            </w:tcBorders>
          </w:tcPr>
          <w:p w14:paraId="3A9639B5" w14:textId="77777777" w:rsidR="00DF6391" w:rsidRDefault="00DF6391" w:rsidP="00006863">
            <w:pPr>
              <w:spacing w:after="0"/>
            </w:pPr>
            <w:r>
              <w:t xml:space="preserve">&gt; 1 years </w:t>
            </w:r>
          </w:p>
        </w:tc>
        <w:tc>
          <w:tcPr>
            <w:tcW w:w="1711" w:type="dxa"/>
            <w:tcBorders>
              <w:top w:val="single" w:sz="8" w:space="0" w:color="000000"/>
              <w:left w:val="single" w:sz="8" w:space="0" w:color="000000"/>
              <w:bottom w:val="single" w:sz="8" w:space="0" w:color="000000"/>
              <w:right w:val="single" w:sz="8" w:space="0" w:color="000000"/>
            </w:tcBorders>
          </w:tcPr>
          <w:p w14:paraId="3030A1DB" w14:textId="77777777" w:rsidR="00DF6391" w:rsidRDefault="00DF6391" w:rsidP="00006863">
            <w:pPr>
              <w:spacing w:after="0"/>
              <w:ind w:left="2"/>
            </w:pPr>
            <w:r>
              <w:t xml:space="preserve">75 </w:t>
            </w:r>
          </w:p>
        </w:tc>
      </w:tr>
      <w:tr w:rsidR="00DF6391" w14:paraId="0682FC11" w14:textId="77777777" w:rsidTr="00006863">
        <w:trPr>
          <w:trHeight w:val="545"/>
        </w:trPr>
        <w:tc>
          <w:tcPr>
            <w:tcW w:w="1541" w:type="dxa"/>
            <w:tcBorders>
              <w:top w:val="single" w:sz="8" w:space="0" w:color="000000"/>
              <w:left w:val="single" w:sz="8" w:space="0" w:color="000000"/>
              <w:bottom w:val="single" w:sz="8" w:space="0" w:color="000000"/>
              <w:right w:val="single" w:sz="8" w:space="0" w:color="000000"/>
            </w:tcBorders>
          </w:tcPr>
          <w:p w14:paraId="1D9988CF" w14:textId="77777777" w:rsidR="00DF6391" w:rsidRDefault="00DF6391" w:rsidP="00006863">
            <w:pPr>
              <w:spacing w:after="0"/>
            </w:pPr>
            <w:r>
              <w:t xml:space="preserve">&gt; 5 days </w:t>
            </w:r>
          </w:p>
        </w:tc>
        <w:tc>
          <w:tcPr>
            <w:tcW w:w="1711" w:type="dxa"/>
            <w:tcBorders>
              <w:top w:val="single" w:sz="8" w:space="0" w:color="000000"/>
              <w:left w:val="single" w:sz="8" w:space="0" w:color="000000"/>
              <w:bottom w:val="single" w:sz="8" w:space="0" w:color="000000"/>
              <w:right w:val="single" w:sz="8" w:space="0" w:color="000000"/>
            </w:tcBorders>
          </w:tcPr>
          <w:p w14:paraId="2622221A" w14:textId="77777777" w:rsidR="00DF6391" w:rsidRDefault="00DF6391" w:rsidP="00006863">
            <w:pPr>
              <w:spacing w:after="0"/>
              <w:ind w:left="2"/>
            </w:pPr>
            <w:r>
              <w:t xml:space="preserve">100 </w:t>
            </w:r>
          </w:p>
        </w:tc>
      </w:tr>
    </w:tbl>
    <w:p w14:paraId="7F8A652F" w14:textId="77777777" w:rsidR="00291675" w:rsidRDefault="00291675" w:rsidP="007D5794">
      <w:pPr>
        <w:spacing w:before="120" w:after="0"/>
      </w:pPr>
    </w:p>
    <w:p w14:paraId="1B2F4337" w14:textId="55FAA873" w:rsidR="00874418" w:rsidRDefault="00874418" w:rsidP="00874418">
      <w:pPr>
        <w:ind w:left="1262" w:right="728"/>
      </w:pPr>
      <w:r>
        <w:t xml:space="preserve">Examples of a generator providing notice on 01/05/2023: </w:t>
      </w:r>
    </w:p>
    <w:p w14:paraId="7F3266CC" w14:textId="77777777" w:rsidR="00874418" w:rsidRDefault="00874418" w:rsidP="00874418">
      <w:pPr>
        <w:spacing w:after="0"/>
        <w:ind w:left="1267"/>
      </w:pPr>
      <w:r>
        <w:t xml:space="preserve"> </w:t>
      </w:r>
    </w:p>
    <w:tbl>
      <w:tblPr>
        <w:tblStyle w:val="TableGrid0"/>
        <w:tblW w:w="6900" w:type="dxa"/>
        <w:tblInd w:w="1264" w:type="dxa"/>
        <w:tblCellMar>
          <w:top w:w="103" w:type="dxa"/>
          <w:left w:w="107" w:type="dxa"/>
          <w:bottom w:w="7" w:type="dxa"/>
          <w:right w:w="110" w:type="dxa"/>
        </w:tblCellMar>
        <w:tblLook w:val="04A0" w:firstRow="1" w:lastRow="0" w:firstColumn="1" w:lastColumn="0" w:noHBand="0" w:noVBand="1"/>
      </w:tblPr>
      <w:tblGrid>
        <w:gridCol w:w="2284"/>
        <w:gridCol w:w="1512"/>
        <w:gridCol w:w="3104"/>
      </w:tblGrid>
      <w:tr w:rsidR="00874418" w14:paraId="5F63AB8D" w14:textId="77777777" w:rsidTr="00006863">
        <w:trPr>
          <w:trHeight w:val="302"/>
        </w:trPr>
        <w:tc>
          <w:tcPr>
            <w:tcW w:w="2284" w:type="dxa"/>
            <w:tcBorders>
              <w:top w:val="single" w:sz="4" w:space="0" w:color="000000"/>
              <w:left w:val="single" w:sz="4" w:space="0" w:color="000000"/>
              <w:bottom w:val="single" w:sz="4" w:space="0" w:color="000000"/>
              <w:right w:val="single" w:sz="4" w:space="0" w:color="000000"/>
            </w:tcBorders>
            <w:shd w:val="clear" w:color="auto" w:fill="00CCFF"/>
          </w:tcPr>
          <w:p w14:paraId="4B9EADCC" w14:textId="77777777" w:rsidR="00874418" w:rsidRDefault="00874418" w:rsidP="00006863">
            <w:pPr>
              <w:spacing w:after="0"/>
            </w:pPr>
            <w:r>
              <w:rPr>
                <w:b/>
              </w:rPr>
              <w:t xml:space="preserve">Date Notice Provided </w:t>
            </w:r>
          </w:p>
        </w:tc>
        <w:tc>
          <w:tcPr>
            <w:tcW w:w="1512" w:type="dxa"/>
            <w:tcBorders>
              <w:top w:val="single" w:sz="4" w:space="0" w:color="000000"/>
              <w:left w:val="single" w:sz="4" w:space="0" w:color="000000"/>
              <w:bottom w:val="single" w:sz="4" w:space="0" w:color="000000"/>
              <w:right w:val="single" w:sz="4" w:space="0" w:color="000000"/>
            </w:tcBorders>
            <w:shd w:val="clear" w:color="auto" w:fill="00CCFF"/>
          </w:tcPr>
          <w:p w14:paraId="217E5788" w14:textId="77777777" w:rsidR="00874418" w:rsidRDefault="00874418" w:rsidP="00006863">
            <w:pPr>
              <w:spacing w:after="0"/>
              <w:ind w:left="1"/>
            </w:pPr>
            <w:r>
              <w:rPr>
                <w:b/>
              </w:rPr>
              <w:t xml:space="preserve">Effective </w:t>
            </w:r>
          </w:p>
        </w:tc>
        <w:tc>
          <w:tcPr>
            <w:tcW w:w="3104" w:type="dxa"/>
            <w:tcBorders>
              <w:top w:val="single" w:sz="4" w:space="0" w:color="000000"/>
              <w:left w:val="single" w:sz="4" w:space="0" w:color="000000"/>
              <w:bottom w:val="single" w:sz="4" w:space="0" w:color="000000"/>
              <w:right w:val="single" w:sz="4" w:space="0" w:color="000000"/>
            </w:tcBorders>
            <w:shd w:val="clear" w:color="auto" w:fill="00CCFF"/>
          </w:tcPr>
          <w:p w14:paraId="06F0CFE1" w14:textId="77777777" w:rsidR="00874418" w:rsidRDefault="00874418" w:rsidP="00006863">
            <w:pPr>
              <w:spacing w:after="0"/>
              <w:ind w:left="1"/>
            </w:pPr>
            <w:r>
              <w:rPr>
                <w:b/>
              </w:rPr>
              <w:t xml:space="preserve">% Wider Liability </w:t>
            </w:r>
          </w:p>
        </w:tc>
      </w:tr>
      <w:tr w:rsidR="00874418" w14:paraId="3B865A48" w14:textId="77777777" w:rsidTr="00006863">
        <w:trPr>
          <w:trHeight w:val="306"/>
        </w:trPr>
        <w:tc>
          <w:tcPr>
            <w:tcW w:w="2284" w:type="dxa"/>
            <w:tcBorders>
              <w:top w:val="single" w:sz="4" w:space="0" w:color="000000"/>
              <w:left w:val="single" w:sz="4" w:space="0" w:color="000000"/>
              <w:bottom w:val="single" w:sz="4" w:space="0" w:color="000000"/>
              <w:right w:val="single" w:sz="4" w:space="0" w:color="000000"/>
            </w:tcBorders>
            <w:vAlign w:val="bottom"/>
          </w:tcPr>
          <w:p w14:paraId="0DB91EA3" w14:textId="53623AE8"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vAlign w:val="bottom"/>
          </w:tcPr>
          <w:p w14:paraId="11D90199" w14:textId="4A60B462" w:rsidR="00874418" w:rsidRDefault="00874418" w:rsidP="00006863">
            <w:pPr>
              <w:spacing w:after="0"/>
              <w:ind w:left="1"/>
            </w:pPr>
            <w:r>
              <w:t xml:space="preserve">01/05/2025 </w:t>
            </w:r>
          </w:p>
        </w:tc>
        <w:tc>
          <w:tcPr>
            <w:tcW w:w="3104" w:type="dxa"/>
            <w:tcBorders>
              <w:top w:val="single" w:sz="4" w:space="0" w:color="000000"/>
              <w:left w:val="single" w:sz="4" w:space="0" w:color="000000"/>
              <w:bottom w:val="single" w:sz="4" w:space="0" w:color="000000"/>
              <w:right w:val="single" w:sz="4" w:space="0" w:color="000000"/>
            </w:tcBorders>
            <w:vAlign w:val="bottom"/>
          </w:tcPr>
          <w:p w14:paraId="4D1F0EC4" w14:textId="77777777" w:rsidR="00874418" w:rsidRDefault="00874418" w:rsidP="00006863">
            <w:pPr>
              <w:spacing w:after="0"/>
              <w:ind w:left="1"/>
            </w:pPr>
            <w:r>
              <w:t xml:space="preserve">0 </w:t>
            </w:r>
          </w:p>
        </w:tc>
      </w:tr>
      <w:tr w:rsidR="00874418" w14:paraId="13E67508" w14:textId="77777777" w:rsidTr="00006863">
        <w:trPr>
          <w:trHeight w:val="305"/>
        </w:trPr>
        <w:tc>
          <w:tcPr>
            <w:tcW w:w="2284" w:type="dxa"/>
            <w:tcBorders>
              <w:top w:val="single" w:sz="4" w:space="0" w:color="000000"/>
              <w:left w:val="single" w:sz="4" w:space="0" w:color="000000"/>
              <w:bottom w:val="single" w:sz="4" w:space="0" w:color="000000"/>
              <w:right w:val="single" w:sz="4" w:space="0" w:color="000000"/>
            </w:tcBorders>
          </w:tcPr>
          <w:p w14:paraId="2C425745" w14:textId="4F33AD66"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tcPr>
          <w:p w14:paraId="081AC71D" w14:textId="1FCA6ACC" w:rsidR="00874418" w:rsidRDefault="00874418" w:rsidP="00006863">
            <w:pPr>
              <w:spacing w:after="0"/>
              <w:ind w:left="1"/>
            </w:pPr>
            <w:r>
              <w:t xml:space="preserve">06/05/2024 </w:t>
            </w:r>
          </w:p>
        </w:tc>
        <w:tc>
          <w:tcPr>
            <w:tcW w:w="3104" w:type="dxa"/>
            <w:tcBorders>
              <w:top w:val="single" w:sz="4" w:space="0" w:color="000000"/>
              <w:left w:val="single" w:sz="4" w:space="0" w:color="000000"/>
              <w:bottom w:val="single" w:sz="4" w:space="0" w:color="000000"/>
              <w:right w:val="single" w:sz="4" w:space="0" w:color="000000"/>
            </w:tcBorders>
          </w:tcPr>
          <w:p w14:paraId="06555D3C" w14:textId="77777777" w:rsidR="00874418" w:rsidRDefault="00874418" w:rsidP="00006863">
            <w:pPr>
              <w:spacing w:after="0"/>
              <w:ind w:left="1"/>
            </w:pPr>
            <w:r>
              <w:t xml:space="preserve">75 </w:t>
            </w:r>
          </w:p>
        </w:tc>
      </w:tr>
      <w:tr w:rsidR="00874418" w14:paraId="46756804" w14:textId="77777777" w:rsidTr="00006863">
        <w:trPr>
          <w:trHeight w:val="305"/>
        </w:trPr>
        <w:tc>
          <w:tcPr>
            <w:tcW w:w="2284" w:type="dxa"/>
            <w:tcBorders>
              <w:top w:val="single" w:sz="4" w:space="0" w:color="000000"/>
              <w:left w:val="single" w:sz="4" w:space="0" w:color="000000"/>
              <w:bottom w:val="single" w:sz="4" w:space="0" w:color="000000"/>
              <w:right w:val="single" w:sz="4" w:space="0" w:color="000000"/>
            </w:tcBorders>
          </w:tcPr>
          <w:p w14:paraId="0B246A28" w14:textId="0CD03A12" w:rsidR="00874418" w:rsidRDefault="00874418" w:rsidP="00006863">
            <w:pPr>
              <w:spacing w:after="0"/>
            </w:pPr>
            <w:r>
              <w:t xml:space="preserve">01/05/2023 </w:t>
            </w:r>
          </w:p>
        </w:tc>
        <w:tc>
          <w:tcPr>
            <w:tcW w:w="1512" w:type="dxa"/>
            <w:tcBorders>
              <w:top w:val="single" w:sz="4" w:space="0" w:color="000000"/>
              <w:left w:val="single" w:sz="4" w:space="0" w:color="000000"/>
              <w:bottom w:val="single" w:sz="4" w:space="0" w:color="000000"/>
              <w:right w:val="single" w:sz="4" w:space="0" w:color="000000"/>
            </w:tcBorders>
          </w:tcPr>
          <w:p w14:paraId="0F09477E" w14:textId="2A0FB7FD" w:rsidR="00874418" w:rsidRDefault="00874418" w:rsidP="00A7610E">
            <w:pPr>
              <w:spacing w:after="0"/>
              <w:ind w:left="1"/>
            </w:pPr>
            <w:r>
              <w:t xml:space="preserve">31/10/2023 </w:t>
            </w:r>
          </w:p>
        </w:tc>
        <w:tc>
          <w:tcPr>
            <w:tcW w:w="3104" w:type="dxa"/>
            <w:tcBorders>
              <w:top w:val="single" w:sz="4" w:space="0" w:color="000000"/>
              <w:left w:val="single" w:sz="4" w:space="0" w:color="000000"/>
              <w:bottom w:val="single" w:sz="4" w:space="0" w:color="000000"/>
              <w:right w:val="single" w:sz="4" w:space="0" w:color="000000"/>
            </w:tcBorders>
          </w:tcPr>
          <w:p w14:paraId="720860C5" w14:textId="77777777" w:rsidR="00874418" w:rsidRDefault="00874418" w:rsidP="00006863">
            <w:pPr>
              <w:spacing w:after="0"/>
              <w:ind w:left="1"/>
            </w:pPr>
            <w:r>
              <w:t xml:space="preserve">100 </w:t>
            </w:r>
          </w:p>
        </w:tc>
      </w:tr>
    </w:tbl>
    <w:p w14:paraId="21244470" w14:textId="77777777" w:rsidR="00874418" w:rsidRPr="0042180B" w:rsidRDefault="00874418" w:rsidP="0042180B">
      <w:pPr>
        <w:pStyle w:val="Heading2"/>
      </w:pPr>
      <w:del w:id="105" w:author="Paul Mott [NESO]" w:date="2025-07-10T00:28:00Z" w16du:dateUtc="2025-07-09T23:28:00Z">
        <w:r w:rsidRPr="0042180B" w:rsidDel="0042180B">
          <w:delText xml:space="preserve"> </w:delText>
        </w:r>
      </w:del>
      <w:bookmarkStart w:id="106" w:name="_Toc203000643"/>
      <w:r w:rsidRPr="0042180B">
        <w:t>Attributable Profile</w:t>
      </w:r>
      <w:bookmarkEnd w:id="106"/>
      <w:r w:rsidRPr="0042180B">
        <w:t xml:space="preserve"> </w:t>
      </w:r>
    </w:p>
    <w:p w14:paraId="07622E25" w14:textId="2FCAF314" w:rsidR="00874418" w:rsidRDefault="00874418">
      <w:pPr>
        <w:spacing w:after="39" w:line="248" w:lineRule="auto"/>
        <w:ind w:right="409"/>
        <w:pPrChange w:id="107" w:author="Paul Mott [NESO]" w:date="2025-07-10T00:28:00Z" w16du:dateUtc="2025-07-09T23:28:00Z">
          <w:pPr>
            <w:spacing w:after="39" w:line="248" w:lineRule="auto"/>
            <w:ind w:left="1267" w:right="409"/>
          </w:pPr>
        </w:pPrChange>
      </w:pPr>
      <w:r>
        <w:t>The attributable liability starts when a TO commits cost to the attributable assets.  This liability will be provided bi-</w:t>
      </w:r>
      <w:proofErr w:type="gramStart"/>
      <w:r>
        <w:t>annually, and</w:t>
      </w:r>
      <w:proofErr w:type="gramEnd"/>
      <w:r>
        <w:t xml:space="preserve"> will give an estimate of the next bi-annual security period and the total Attributable Capex for each generation project. </w:t>
      </w:r>
    </w:p>
    <w:p w14:paraId="55C594E8" w14:textId="74579B56" w:rsidR="00DF6391" w:rsidRDefault="00A7610E" w:rsidP="007D5794">
      <w:pPr>
        <w:spacing w:before="120" w:after="0"/>
      </w:pPr>
      <w:r>
        <w:rPr>
          <w:noProof/>
        </w:rPr>
        <w:drawing>
          <wp:anchor distT="0" distB="0" distL="114300" distR="114300" simplePos="0" relativeHeight="251660800" behindDoc="0" locked="0" layoutInCell="1" allowOverlap="1" wp14:anchorId="0AFAC05A" wp14:editId="33966B02">
            <wp:simplePos x="0" y="0"/>
            <wp:positionH relativeFrom="column">
              <wp:posOffset>920750</wp:posOffset>
            </wp:positionH>
            <wp:positionV relativeFrom="paragraph">
              <wp:posOffset>57150</wp:posOffset>
            </wp:positionV>
            <wp:extent cx="2644140" cy="1953759"/>
            <wp:effectExtent l="0" t="0" r="0" b="0"/>
            <wp:wrapNone/>
            <wp:docPr id="7196" name="Picture 1" descr="A diagram of a graph showing the amount of a number of users&#10;&#10;AI-generated content may be incorrect."/>
            <wp:cNvGraphicFramePr/>
            <a:graphic xmlns:a="http://schemas.openxmlformats.org/drawingml/2006/main">
              <a:graphicData uri="http://schemas.openxmlformats.org/drawingml/2006/picture">
                <pic:pic xmlns:pic="http://schemas.openxmlformats.org/drawingml/2006/picture">
                  <pic:nvPicPr>
                    <pic:cNvPr id="7196" name="Picture 1" descr="A diagram of a graph showing the amount of a number of users&#10;&#10;AI-generated content may be incorrect."/>
                    <pic:cNvPicPr/>
                  </pic:nvPicPr>
                  <pic:blipFill>
                    <a:blip r:embed="rId30"/>
                    <a:stretch>
                      <a:fillRect/>
                    </a:stretch>
                  </pic:blipFill>
                  <pic:spPr>
                    <a:xfrm>
                      <a:off x="0" y="0"/>
                      <a:ext cx="2644140" cy="1953759"/>
                    </a:xfrm>
                    <a:prstGeom prst="rect">
                      <a:avLst/>
                    </a:prstGeom>
                  </pic:spPr>
                </pic:pic>
              </a:graphicData>
            </a:graphic>
          </wp:anchor>
        </w:drawing>
      </w:r>
      <w:r>
        <w:tab/>
      </w:r>
      <w:r>
        <w:tab/>
      </w:r>
    </w:p>
    <w:p w14:paraId="7640B493" w14:textId="77777777" w:rsidR="00D76EA3" w:rsidRDefault="00D76EA3" w:rsidP="007D5794">
      <w:pPr>
        <w:spacing w:before="120" w:after="0"/>
      </w:pPr>
    </w:p>
    <w:p w14:paraId="5C27E0D9" w14:textId="77777777" w:rsidR="00D76EA3" w:rsidRDefault="00D76EA3" w:rsidP="007D5794">
      <w:pPr>
        <w:spacing w:before="120" w:after="0"/>
      </w:pPr>
    </w:p>
    <w:p w14:paraId="21CEC376" w14:textId="77777777" w:rsidR="00D76EA3" w:rsidRDefault="00D76EA3" w:rsidP="007D5794">
      <w:pPr>
        <w:spacing w:before="120" w:after="0"/>
      </w:pPr>
    </w:p>
    <w:p w14:paraId="283F8826" w14:textId="77777777" w:rsidR="00D76EA3" w:rsidRDefault="00D76EA3" w:rsidP="007D5794">
      <w:pPr>
        <w:spacing w:before="120" w:after="0"/>
      </w:pPr>
    </w:p>
    <w:p w14:paraId="2987914B" w14:textId="77777777" w:rsidR="00D76EA3" w:rsidRDefault="00D76EA3" w:rsidP="007D5794">
      <w:pPr>
        <w:spacing w:before="120" w:after="0"/>
      </w:pPr>
    </w:p>
    <w:p w14:paraId="64E256CF" w14:textId="77777777" w:rsidR="00D76EA3" w:rsidRDefault="00D76EA3" w:rsidP="007D5794">
      <w:pPr>
        <w:spacing w:before="120" w:after="0"/>
      </w:pPr>
    </w:p>
    <w:p w14:paraId="769976CF" w14:textId="77777777" w:rsidR="00D76EA3" w:rsidRDefault="00D76EA3" w:rsidP="007D5794">
      <w:pPr>
        <w:spacing w:before="120" w:after="0"/>
      </w:pPr>
    </w:p>
    <w:p w14:paraId="0FCAC0E7" w14:textId="77777777" w:rsidR="00D76EA3" w:rsidRPr="0042180B" w:rsidRDefault="00D76EA3" w:rsidP="0042180B">
      <w:pPr>
        <w:pStyle w:val="Heading2"/>
      </w:pPr>
      <w:bookmarkStart w:id="108" w:name="_Toc203000644"/>
      <w:r w:rsidRPr="0042180B">
        <w:t>Total Profile</w:t>
      </w:r>
      <w:bookmarkEnd w:id="108"/>
      <w:r w:rsidRPr="0042180B">
        <w:t xml:space="preserve"> </w:t>
      </w:r>
    </w:p>
    <w:p w14:paraId="591A8C27" w14:textId="77777777" w:rsidR="00D76EA3" w:rsidRDefault="00D76EA3" w:rsidP="00D76EA3">
      <w:pPr>
        <w:ind w:right="728"/>
      </w:pPr>
      <w:r>
        <w:t xml:space="preserve">The table below demonstrates the full user commitment liability. </w:t>
      </w:r>
    </w:p>
    <w:p w14:paraId="77F51244" w14:textId="32F95493" w:rsidR="00D76EA3" w:rsidRDefault="006C5D36" w:rsidP="007D5794">
      <w:pPr>
        <w:spacing w:before="120" w:after="0"/>
      </w:pPr>
      <w:r>
        <w:rPr>
          <w:rFonts w:ascii="Calibri" w:eastAsia="Calibri" w:hAnsi="Calibri" w:cs="Calibri"/>
          <w:noProof/>
        </w:rPr>
        <w:lastRenderedPageBreak/>
        <mc:AlternateContent>
          <mc:Choice Requires="wpg">
            <w:drawing>
              <wp:inline distT="0" distB="0" distL="0" distR="0" wp14:anchorId="222E53EF" wp14:editId="53A10DD2">
                <wp:extent cx="5105047" cy="2325066"/>
                <wp:effectExtent l="0" t="0" r="0" b="0"/>
                <wp:docPr id="71529" name="Group 71529"/>
                <wp:cNvGraphicFramePr/>
                <a:graphic xmlns:a="http://schemas.openxmlformats.org/drawingml/2006/main">
                  <a:graphicData uri="http://schemas.microsoft.com/office/word/2010/wordprocessingGroup">
                    <wpg:wgp>
                      <wpg:cNvGrpSpPr/>
                      <wpg:grpSpPr>
                        <a:xfrm>
                          <a:off x="0" y="0"/>
                          <a:ext cx="5105047" cy="2325066"/>
                          <a:chOff x="0" y="0"/>
                          <a:chExt cx="5105047" cy="2325066"/>
                        </a:xfrm>
                      </wpg:grpSpPr>
                      <wps:wsp>
                        <wps:cNvPr id="6878" name="Shape 6878"/>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flat">
                            <a:miter lim="127000"/>
                          </a:ln>
                        </wps:spPr>
                        <wps:style>
                          <a:lnRef idx="0">
                            <a:srgbClr val="000000">
                              <a:alpha val="0"/>
                            </a:srgbClr>
                          </a:lnRef>
                          <a:fillRef idx="1">
                            <a:srgbClr val="969696"/>
                          </a:fillRef>
                          <a:effectRef idx="0">
                            <a:scrgbClr r="0" g="0" b="0"/>
                          </a:effectRef>
                          <a:fontRef idx="none"/>
                        </wps:style>
                        <wps:bodyPr/>
                      </wps:wsp>
                      <wps:wsp>
                        <wps:cNvPr id="6879" name="Shape 6879"/>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6880" name="Shape 6880"/>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202" name="Picture 88202"/>
                          <pic:cNvPicPr/>
                        </pic:nvPicPr>
                        <pic:blipFill>
                          <a:blip r:embed="rId31"/>
                          <a:stretch>
                            <a:fillRect/>
                          </a:stretch>
                        </pic:blipFill>
                        <pic:spPr>
                          <a:xfrm>
                            <a:off x="2735079" y="1291095"/>
                            <a:ext cx="262128" cy="594360"/>
                          </a:xfrm>
                          <a:prstGeom prst="rect">
                            <a:avLst/>
                          </a:prstGeom>
                        </pic:spPr>
                      </pic:pic>
                      <wps:wsp>
                        <wps:cNvPr id="6888" name="Shape 6888"/>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890" name="Shape 6890"/>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892" name="Shape 6892"/>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3" name="Picture 88203"/>
                          <pic:cNvPicPr/>
                        </pic:nvPicPr>
                        <pic:blipFill>
                          <a:blip r:embed="rId32"/>
                          <a:stretch>
                            <a:fillRect/>
                          </a:stretch>
                        </pic:blipFill>
                        <pic:spPr>
                          <a:xfrm>
                            <a:off x="2996191" y="1291095"/>
                            <a:ext cx="259080" cy="594360"/>
                          </a:xfrm>
                          <a:prstGeom prst="rect">
                            <a:avLst/>
                          </a:prstGeom>
                        </pic:spPr>
                      </pic:pic>
                      <wps:wsp>
                        <wps:cNvPr id="6896" name="Shape 6896"/>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4" name="Picture 88204"/>
                          <pic:cNvPicPr/>
                        </pic:nvPicPr>
                        <pic:blipFill>
                          <a:blip r:embed="rId33"/>
                          <a:stretch>
                            <a:fillRect/>
                          </a:stretch>
                        </pic:blipFill>
                        <pic:spPr>
                          <a:xfrm>
                            <a:off x="2471935" y="1297191"/>
                            <a:ext cx="262128" cy="594360"/>
                          </a:xfrm>
                          <a:prstGeom prst="rect">
                            <a:avLst/>
                          </a:prstGeom>
                        </pic:spPr>
                      </pic:pic>
                      <wps:wsp>
                        <wps:cNvPr id="6900" name="Shape 6900"/>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03" name="Rectangle 6903"/>
                        <wps:cNvSpPr/>
                        <wps:spPr>
                          <a:xfrm>
                            <a:off x="2825502" y="312061"/>
                            <a:ext cx="2279545" cy="167218"/>
                          </a:xfrm>
                          <a:prstGeom prst="rect">
                            <a:avLst/>
                          </a:prstGeom>
                          <a:ln>
                            <a:noFill/>
                          </a:ln>
                        </wps:spPr>
                        <wps:txbx>
                          <w:txbxContent>
                            <w:p w14:paraId="555B6164" w14:textId="77777777" w:rsidR="006C5D36" w:rsidRDefault="006C5D36" w:rsidP="006C5D36">
                              <w:r>
                                <w:rPr>
                                  <w:b/>
                                  <w:color w:val="0079C1"/>
                                  <w:sz w:val="21"/>
                                </w:rPr>
                                <w:t>Post-Commissioning Users</w:t>
                              </w:r>
                            </w:p>
                          </w:txbxContent>
                        </wps:txbx>
                        <wps:bodyPr horzOverflow="overflow" vert="horz" lIns="0" tIns="0" rIns="0" bIns="0" rtlCol="0">
                          <a:noAutofit/>
                        </wps:bodyPr>
                      </wps:wsp>
                      <wps:wsp>
                        <wps:cNvPr id="6905" name="Shape 6905"/>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906" name="Shape 6906"/>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07" name="Shape 6907"/>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rnd">
                            <a:round/>
                          </a:ln>
                        </wps:spPr>
                        <wps:style>
                          <a:lnRef idx="1">
                            <a:srgbClr val="969696"/>
                          </a:lnRef>
                          <a:fillRef idx="0">
                            <a:srgbClr val="000000">
                              <a:alpha val="0"/>
                            </a:srgbClr>
                          </a:fillRef>
                          <a:effectRef idx="0">
                            <a:scrgbClr r="0" g="0" b="0"/>
                          </a:effectRef>
                          <a:fontRef idx="none"/>
                        </wps:style>
                        <wps:bodyPr/>
                      </wps:wsp>
                      <pic:pic xmlns:pic="http://schemas.openxmlformats.org/drawingml/2006/picture">
                        <pic:nvPicPr>
                          <pic:cNvPr id="88205" name="Picture 88205"/>
                          <pic:cNvPicPr/>
                        </pic:nvPicPr>
                        <pic:blipFill>
                          <a:blip r:embed="rId34"/>
                          <a:stretch>
                            <a:fillRect/>
                          </a:stretch>
                        </pic:blipFill>
                        <pic:spPr>
                          <a:xfrm>
                            <a:off x="2735079" y="1291095"/>
                            <a:ext cx="262128" cy="594360"/>
                          </a:xfrm>
                          <a:prstGeom prst="rect">
                            <a:avLst/>
                          </a:prstGeom>
                        </pic:spPr>
                      </pic:pic>
                      <wps:wsp>
                        <wps:cNvPr id="6915" name="Shape 6915"/>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17" name="Shape 6917"/>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19" name="Shape 6919"/>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6" name="Picture 88206"/>
                          <pic:cNvPicPr/>
                        </pic:nvPicPr>
                        <pic:blipFill>
                          <a:blip r:embed="rId35"/>
                          <a:stretch>
                            <a:fillRect/>
                          </a:stretch>
                        </pic:blipFill>
                        <pic:spPr>
                          <a:xfrm>
                            <a:off x="2996191" y="1291095"/>
                            <a:ext cx="259080" cy="594360"/>
                          </a:xfrm>
                          <a:prstGeom prst="rect">
                            <a:avLst/>
                          </a:prstGeom>
                        </pic:spPr>
                      </pic:pic>
                      <wps:wsp>
                        <wps:cNvPr id="6923" name="Shape 6923"/>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7" name="Picture 88207"/>
                          <pic:cNvPicPr/>
                        </pic:nvPicPr>
                        <pic:blipFill>
                          <a:blip r:embed="rId33"/>
                          <a:stretch>
                            <a:fillRect/>
                          </a:stretch>
                        </pic:blipFill>
                        <pic:spPr>
                          <a:xfrm>
                            <a:off x="2471935" y="1297191"/>
                            <a:ext cx="262128" cy="594360"/>
                          </a:xfrm>
                          <a:prstGeom prst="rect">
                            <a:avLst/>
                          </a:prstGeom>
                        </pic:spPr>
                      </pic:pic>
                      <wps:wsp>
                        <wps:cNvPr id="6927" name="Shape 6927"/>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30" name="Rectangle 6930"/>
                        <wps:cNvSpPr/>
                        <wps:spPr>
                          <a:xfrm>
                            <a:off x="2770638" y="2193676"/>
                            <a:ext cx="1331944" cy="131390"/>
                          </a:xfrm>
                          <a:prstGeom prst="rect">
                            <a:avLst/>
                          </a:prstGeom>
                          <a:ln>
                            <a:noFill/>
                          </a:ln>
                        </wps:spPr>
                        <wps:txbx>
                          <w:txbxContent>
                            <w:p w14:paraId="2DB42CA5" w14:textId="77777777" w:rsidR="006C5D36" w:rsidRDefault="006C5D36" w:rsidP="006C5D36">
                              <w:r>
                                <w:rPr>
                                  <w:b/>
                                  <w:sz w:val="16"/>
                                </w:rPr>
                                <w:t>Closure Notification</w:t>
                              </w:r>
                            </w:p>
                          </w:txbxContent>
                        </wps:txbx>
                        <wps:bodyPr horzOverflow="overflow" vert="horz" lIns="0" tIns="0" rIns="0" bIns="0" rtlCol="0">
                          <a:noAutofit/>
                        </wps:bodyPr>
                      </wps:wsp>
                      <wps:wsp>
                        <wps:cNvPr id="6931" name="Shape 6931"/>
                        <wps:cNvSpPr/>
                        <wps:spPr>
                          <a:xfrm>
                            <a:off x="3258319" y="1905769"/>
                            <a:ext cx="45720" cy="242316"/>
                          </a:xfrm>
                          <a:custGeom>
                            <a:avLst/>
                            <a:gdLst/>
                            <a:ahLst/>
                            <a:cxnLst/>
                            <a:rect l="0" t="0" r="0" b="0"/>
                            <a:pathLst>
                              <a:path w="45720" h="242316">
                                <a:moveTo>
                                  <a:pt x="22860" y="0"/>
                                </a:moveTo>
                                <a:lnTo>
                                  <a:pt x="45720" y="42673"/>
                                </a:lnTo>
                                <a:lnTo>
                                  <a:pt x="32004" y="42673"/>
                                </a:lnTo>
                                <a:lnTo>
                                  <a:pt x="32004" y="242316"/>
                                </a:lnTo>
                                <a:lnTo>
                                  <a:pt x="13716" y="242316"/>
                                </a:lnTo>
                                <a:lnTo>
                                  <a:pt x="13716" y="42673"/>
                                </a:lnTo>
                                <a:lnTo>
                                  <a:pt x="0" y="42673"/>
                                </a:lnTo>
                                <a:lnTo>
                                  <a:pt x="22860"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6932" name="Shape 6932"/>
                        <wps:cNvSpPr/>
                        <wps:spPr>
                          <a:xfrm>
                            <a:off x="3272035" y="1942345"/>
                            <a:ext cx="18288" cy="205740"/>
                          </a:xfrm>
                          <a:custGeom>
                            <a:avLst/>
                            <a:gdLst/>
                            <a:ahLst/>
                            <a:cxnLst/>
                            <a:rect l="0" t="0" r="0" b="0"/>
                            <a:pathLst>
                              <a:path w="18288" h="205740">
                                <a:moveTo>
                                  <a:pt x="0" y="205740"/>
                                </a:moveTo>
                                <a:lnTo>
                                  <a:pt x="0" y="0"/>
                                </a:lnTo>
                                <a:lnTo>
                                  <a:pt x="18288" y="0"/>
                                </a:lnTo>
                                <a:lnTo>
                                  <a:pt x="18288" y="205740"/>
                                </a:lnTo>
                                <a:lnTo>
                                  <a:pt x="0" y="205740"/>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33" name="Shape 6933"/>
                        <wps:cNvSpPr/>
                        <wps:spPr>
                          <a:xfrm>
                            <a:off x="3258319" y="1905769"/>
                            <a:ext cx="45720" cy="42673"/>
                          </a:xfrm>
                          <a:custGeom>
                            <a:avLst/>
                            <a:gdLst/>
                            <a:ahLst/>
                            <a:cxnLst/>
                            <a:rect l="0" t="0" r="0" b="0"/>
                            <a:pathLst>
                              <a:path w="45720" h="42673">
                                <a:moveTo>
                                  <a:pt x="0" y="42673"/>
                                </a:moveTo>
                                <a:lnTo>
                                  <a:pt x="22860" y="0"/>
                                </a:lnTo>
                                <a:lnTo>
                                  <a:pt x="45720" y="42673"/>
                                </a:lnTo>
                                <a:lnTo>
                                  <a:pt x="0" y="42673"/>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6934" name="Rectangle 6934"/>
                        <wps:cNvSpPr/>
                        <wps:spPr>
                          <a:xfrm>
                            <a:off x="3569213" y="1934197"/>
                            <a:ext cx="223006" cy="118944"/>
                          </a:xfrm>
                          <a:prstGeom prst="rect">
                            <a:avLst/>
                          </a:prstGeom>
                          <a:ln>
                            <a:noFill/>
                          </a:ln>
                        </wps:spPr>
                        <wps:txbx>
                          <w:txbxContent>
                            <w:p w14:paraId="74217E52" w14:textId="77777777" w:rsidR="006C5D36" w:rsidRDefault="006C5D36" w:rsidP="006C5D36">
                              <w:r>
                                <w:rPr>
                                  <w:sz w:val="15"/>
                                </w:rPr>
                                <w:t>Y+1</w:t>
                              </w:r>
                            </w:p>
                          </w:txbxContent>
                        </wps:txbx>
                        <wps:bodyPr horzOverflow="overflow" vert="horz" lIns="0" tIns="0" rIns="0" bIns="0" rtlCol="0">
                          <a:noAutofit/>
                        </wps:bodyPr>
                      </wps:wsp>
                      <wps:wsp>
                        <wps:cNvPr id="6935" name="Rectangle 6935"/>
                        <wps:cNvSpPr/>
                        <wps:spPr>
                          <a:xfrm>
                            <a:off x="3806957" y="1938770"/>
                            <a:ext cx="223006" cy="118943"/>
                          </a:xfrm>
                          <a:prstGeom prst="rect">
                            <a:avLst/>
                          </a:prstGeom>
                          <a:ln>
                            <a:noFill/>
                          </a:ln>
                        </wps:spPr>
                        <wps:txbx>
                          <w:txbxContent>
                            <w:p w14:paraId="43F7FB76" w14:textId="77777777" w:rsidR="006C5D36" w:rsidRDefault="006C5D36" w:rsidP="006C5D36">
                              <w:r>
                                <w:rPr>
                                  <w:sz w:val="15"/>
                                </w:rPr>
                                <w:t>Y+2</w:t>
                              </w:r>
                            </w:p>
                          </w:txbxContent>
                        </wps:txbx>
                        <wps:bodyPr horzOverflow="overflow" vert="horz" lIns="0" tIns="0" rIns="0" bIns="0" rtlCol="0">
                          <a:noAutofit/>
                        </wps:bodyPr>
                      </wps:wsp>
                      <wps:wsp>
                        <wps:cNvPr id="6936" name="Rectangle 6936"/>
                        <wps:cNvSpPr/>
                        <wps:spPr>
                          <a:xfrm>
                            <a:off x="2723394" y="1111636"/>
                            <a:ext cx="387516" cy="131390"/>
                          </a:xfrm>
                          <a:prstGeom prst="rect">
                            <a:avLst/>
                          </a:prstGeom>
                          <a:ln>
                            <a:noFill/>
                          </a:ln>
                        </wps:spPr>
                        <wps:txbx>
                          <w:txbxContent>
                            <w:p w14:paraId="1B76B875" w14:textId="77777777" w:rsidR="006C5D36" w:rsidRDefault="006C5D36" w:rsidP="006C5D36">
                              <w:r>
                                <w:rPr>
                                  <w:b/>
                                  <w:color w:val="3365CC"/>
                                  <w:sz w:val="16"/>
                                </w:rPr>
                                <w:t>Wider</w:t>
                              </w:r>
                            </w:p>
                          </w:txbxContent>
                        </wps:txbx>
                        <wps:bodyPr horzOverflow="overflow" vert="horz" lIns="0" tIns="0" rIns="0" bIns="0" rtlCol="0">
                          <a:noAutofit/>
                        </wps:bodyPr>
                      </wps:wsp>
                      <wps:wsp>
                        <wps:cNvPr id="6937" name="Rectangle 6937"/>
                        <wps:cNvSpPr/>
                        <wps:spPr>
                          <a:xfrm>
                            <a:off x="3374141" y="1929625"/>
                            <a:ext cx="82728" cy="118944"/>
                          </a:xfrm>
                          <a:prstGeom prst="rect">
                            <a:avLst/>
                          </a:prstGeom>
                          <a:ln>
                            <a:noFill/>
                          </a:ln>
                        </wps:spPr>
                        <wps:txbx>
                          <w:txbxContent>
                            <w:p w14:paraId="348F2B22" w14:textId="77777777" w:rsidR="006C5D36" w:rsidRDefault="006C5D36" w:rsidP="006C5D36">
                              <w:r>
                                <w:rPr>
                                  <w:sz w:val="15"/>
                                </w:rPr>
                                <w:t>Y</w:t>
                              </w:r>
                            </w:p>
                          </w:txbxContent>
                        </wps:txbx>
                        <wps:bodyPr horzOverflow="overflow" vert="horz" lIns="0" tIns="0" rIns="0" bIns="0" rtlCol="0">
                          <a:noAutofit/>
                        </wps:bodyPr>
                      </wps:wsp>
                      <pic:pic xmlns:pic="http://schemas.openxmlformats.org/drawingml/2006/picture">
                        <pic:nvPicPr>
                          <pic:cNvPr id="88208" name="Picture 88208"/>
                          <pic:cNvPicPr/>
                        </pic:nvPicPr>
                        <pic:blipFill>
                          <a:blip r:embed="rId34"/>
                          <a:stretch>
                            <a:fillRect/>
                          </a:stretch>
                        </pic:blipFill>
                        <pic:spPr>
                          <a:xfrm>
                            <a:off x="2735079" y="1291095"/>
                            <a:ext cx="262128" cy="594360"/>
                          </a:xfrm>
                          <a:prstGeom prst="rect">
                            <a:avLst/>
                          </a:prstGeom>
                        </pic:spPr>
                      </pic:pic>
                      <wps:wsp>
                        <wps:cNvPr id="90042" name="Shape 90042"/>
                        <wps:cNvSpPr/>
                        <wps:spPr>
                          <a:xfrm>
                            <a:off x="2741683" y="1299209"/>
                            <a:ext cx="256026" cy="588258"/>
                          </a:xfrm>
                          <a:custGeom>
                            <a:avLst/>
                            <a:gdLst/>
                            <a:ahLst/>
                            <a:cxnLst/>
                            <a:rect l="0" t="0" r="0" b="0"/>
                            <a:pathLst>
                              <a:path w="256026" h="588258">
                                <a:moveTo>
                                  <a:pt x="0" y="0"/>
                                </a:moveTo>
                                <a:lnTo>
                                  <a:pt x="256026" y="0"/>
                                </a:lnTo>
                                <a:lnTo>
                                  <a:pt x="256026"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1" name="Shape 6941"/>
                        <wps:cNvSpPr/>
                        <wps:spPr>
                          <a:xfrm>
                            <a:off x="2741685"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3" name="Shape 90043"/>
                        <wps:cNvSpPr/>
                        <wps:spPr>
                          <a:xfrm>
                            <a:off x="3258319" y="1299218"/>
                            <a:ext cx="256032" cy="583692"/>
                          </a:xfrm>
                          <a:custGeom>
                            <a:avLst/>
                            <a:gdLst/>
                            <a:ahLst/>
                            <a:cxnLst/>
                            <a:rect l="0" t="0" r="0" b="0"/>
                            <a:pathLst>
                              <a:path w="256032" h="583692">
                                <a:moveTo>
                                  <a:pt x="0" y="0"/>
                                </a:moveTo>
                                <a:lnTo>
                                  <a:pt x="256032" y="0"/>
                                </a:lnTo>
                                <a:lnTo>
                                  <a:pt x="256032" y="583692"/>
                                </a:lnTo>
                                <a:lnTo>
                                  <a:pt x="0" y="58369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3" name="Shape 6943"/>
                        <wps:cNvSpPr/>
                        <wps:spPr>
                          <a:xfrm>
                            <a:off x="3258310" y="1299200"/>
                            <a:ext cx="256031" cy="583696"/>
                          </a:xfrm>
                          <a:custGeom>
                            <a:avLst/>
                            <a:gdLst/>
                            <a:ahLst/>
                            <a:cxnLst/>
                            <a:rect l="0" t="0" r="0" b="0"/>
                            <a:pathLst>
                              <a:path w="256031" h="583696">
                                <a:moveTo>
                                  <a:pt x="0" y="0"/>
                                </a:moveTo>
                                <a:lnTo>
                                  <a:pt x="256031" y="0"/>
                                </a:lnTo>
                                <a:lnTo>
                                  <a:pt x="256031"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4" name="Shape 90044"/>
                        <wps:cNvSpPr/>
                        <wps:spPr>
                          <a:xfrm>
                            <a:off x="3514351" y="1466858"/>
                            <a:ext cx="259080" cy="420624"/>
                          </a:xfrm>
                          <a:custGeom>
                            <a:avLst/>
                            <a:gdLst/>
                            <a:ahLst/>
                            <a:cxnLst/>
                            <a:rect l="0" t="0" r="0" b="0"/>
                            <a:pathLst>
                              <a:path w="259080" h="420624">
                                <a:moveTo>
                                  <a:pt x="0" y="0"/>
                                </a:moveTo>
                                <a:lnTo>
                                  <a:pt x="259080" y="0"/>
                                </a:lnTo>
                                <a:lnTo>
                                  <a:pt x="259080" y="420624"/>
                                </a:lnTo>
                                <a:lnTo>
                                  <a:pt x="0" y="42062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5" name="Shape 6945"/>
                        <wps:cNvSpPr/>
                        <wps:spPr>
                          <a:xfrm>
                            <a:off x="3514341" y="1466834"/>
                            <a:ext cx="259088" cy="420628"/>
                          </a:xfrm>
                          <a:custGeom>
                            <a:avLst/>
                            <a:gdLst/>
                            <a:ahLst/>
                            <a:cxnLst/>
                            <a:rect l="0" t="0" r="0" b="0"/>
                            <a:pathLst>
                              <a:path w="259088" h="420628">
                                <a:moveTo>
                                  <a:pt x="0" y="0"/>
                                </a:moveTo>
                                <a:lnTo>
                                  <a:pt x="259088" y="0"/>
                                </a:lnTo>
                                <a:lnTo>
                                  <a:pt x="259088" y="420628"/>
                                </a:lnTo>
                                <a:lnTo>
                                  <a:pt x="0" y="420628"/>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09" name="Picture 88209"/>
                          <pic:cNvPicPr/>
                        </pic:nvPicPr>
                        <pic:blipFill>
                          <a:blip r:embed="rId36"/>
                          <a:stretch>
                            <a:fillRect/>
                          </a:stretch>
                        </pic:blipFill>
                        <pic:spPr>
                          <a:xfrm>
                            <a:off x="2996191" y="1291095"/>
                            <a:ext cx="259080" cy="594360"/>
                          </a:xfrm>
                          <a:prstGeom prst="rect">
                            <a:avLst/>
                          </a:prstGeom>
                        </pic:spPr>
                      </pic:pic>
                      <wps:wsp>
                        <wps:cNvPr id="90045" name="Shape 90045"/>
                        <wps:cNvSpPr/>
                        <wps:spPr>
                          <a:xfrm>
                            <a:off x="3002287" y="1299209"/>
                            <a:ext cx="256026" cy="588258"/>
                          </a:xfrm>
                          <a:custGeom>
                            <a:avLst/>
                            <a:gdLst/>
                            <a:ahLst/>
                            <a:cxnLst/>
                            <a:rect l="0" t="0" r="0" b="0"/>
                            <a:pathLst>
                              <a:path w="256026" h="588258">
                                <a:moveTo>
                                  <a:pt x="0" y="0"/>
                                </a:moveTo>
                                <a:lnTo>
                                  <a:pt x="256026" y="0"/>
                                </a:lnTo>
                                <a:lnTo>
                                  <a:pt x="256026"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49" name="Shape 6949"/>
                        <wps:cNvSpPr/>
                        <wps:spPr>
                          <a:xfrm>
                            <a:off x="3002279" y="1299200"/>
                            <a:ext cx="256031" cy="588262"/>
                          </a:xfrm>
                          <a:custGeom>
                            <a:avLst/>
                            <a:gdLst/>
                            <a:ahLst/>
                            <a:cxnLst/>
                            <a:rect l="0" t="0" r="0" b="0"/>
                            <a:pathLst>
                              <a:path w="256031" h="588262">
                                <a:moveTo>
                                  <a:pt x="0" y="0"/>
                                </a:moveTo>
                                <a:lnTo>
                                  <a:pt x="256031" y="0"/>
                                </a:lnTo>
                                <a:lnTo>
                                  <a:pt x="256031"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88210" name="Picture 88210"/>
                          <pic:cNvPicPr/>
                        </pic:nvPicPr>
                        <pic:blipFill>
                          <a:blip r:embed="rId37"/>
                          <a:stretch>
                            <a:fillRect/>
                          </a:stretch>
                        </pic:blipFill>
                        <pic:spPr>
                          <a:xfrm>
                            <a:off x="2471935" y="1297191"/>
                            <a:ext cx="262128" cy="594360"/>
                          </a:xfrm>
                          <a:prstGeom prst="rect">
                            <a:avLst/>
                          </a:prstGeom>
                        </pic:spPr>
                      </pic:pic>
                      <wps:wsp>
                        <wps:cNvPr id="90046" name="Shape 90046"/>
                        <wps:cNvSpPr/>
                        <wps:spPr>
                          <a:xfrm>
                            <a:off x="2478031" y="1303781"/>
                            <a:ext cx="259074" cy="588258"/>
                          </a:xfrm>
                          <a:custGeom>
                            <a:avLst/>
                            <a:gdLst/>
                            <a:ahLst/>
                            <a:cxnLst/>
                            <a:rect l="0" t="0" r="0" b="0"/>
                            <a:pathLst>
                              <a:path w="259074" h="588258">
                                <a:moveTo>
                                  <a:pt x="0" y="0"/>
                                </a:moveTo>
                                <a:lnTo>
                                  <a:pt x="259074" y="0"/>
                                </a:lnTo>
                                <a:lnTo>
                                  <a:pt x="259074" y="588258"/>
                                </a:lnTo>
                                <a:lnTo>
                                  <a:pt x="0" y="58825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53" name="Shape 6953"/>
                        <wps:cNvSpPr/>
                        <wps:spPr>
                          <a:xfrm>
                            <a:off x="2478019" y="1303766"/>
                            <a:ext cx="259088" cy="588262"/>
                          </a:xfrm>
                          <a:custGeom>
                            <a:avLst/>
                            <a:gdLst/>
                            <a:ahLst/>
                            <a:cxnLst/>
                            <a:rect l="0" t="0" r="0" b="0"/>
                            <a:pathLst>
                              <a:path w="259088" h="588262">
                                <a:moveTo>
                                  <a:pt x="0" y="0"/>
                                </a:moveTo>
                                <a:lnTo>
                                  <a:pt x="259088" y="0"/>
                                </a:lnTo>
                                <a:lnTo>
                                  <a:pt x="259088" y="588262"/>
                                </a:lnTo>
                                <a:lnTo>
                                  <a:pt x="0" y="58826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50" name="Rectangle 69650"/>
                        <wps:cNvSpPr/>
                        <wps:spPr>
                          <a:xfrm>
                            <a:off x="3272033" y="1779994"/>
                            <a:ext cx="204764" cy="119439"/>
                          </a:xfrm>
                          <a:prstGeom prst="rect">
                            <a:avLst/>
                          </a:prstGeom>
                          <a:ln>
                            <a:noFill/>
                          </a:ln>
                        </wps:spPr>
                        <wps:txbx>
                          <w:txbxContent>
                            <w:p w14:paraId="73768DE4" w14:textId="77777777" w:rsidR="006C5D36" w:rsidRDefault="006C5D36" w:rsidP="006C5D36">
                              <w:r>
                                <w:rPr>
                                  <w:b/>
                                  <w:sz w:val="15"/>
                                </w:rPr>
                                <w:t>100</w:t>
                              </w:r>
                            </w:p>
                          </w:txbxContent>
                        </wps:txbx>
                        <wps:bodyPr horzOverflow="overflow" vert="horz" lIns="0" tIns="0" rIns="0" bIns="0" rtlCol="0">
                          <a:noAutofit/>
                        </wps:bodyPr>
                      </wps:wsp>
                      <wps:wsp>
                        <wps:cNvPr id="69651" name="Rectangle 69651"/>
                        <wps:cNvSpPr/>
                        <wps:spPr>
                          <a:xfrm>
                            <a:off x="3425957" y="1779994"/>
                            <a:ext cx="110262" cy="119439"/>
                          </a:xfrm>
                          <a:prstGeom prst="rect">
                            <a:avLst/>
                          </a:prstGeom>
                          <a:ln>
                            <a:noFill/>
                          </a:ln>
                        </wps:spPr>
                        <wps:txbx>
                          <w:txbxContent>
                            <w:p w14:paraId="262E5C2A" w14:textId="77777777" w:rsidR="006C5D36" w:rsidRDefault="006C5D36" w:rsidP="006C5D36">
                              <w:r>
                                <w:rPr>
                                  <w:b/>
                                  <w:sz w:val="15"/>
                                </w:rPr>
                                <w:t>%</w:t>
                              </w:r>
                            </w:p>
                          </w:txbxContent>
                        </wps:txbx>
                        <wps:bodyPr horzOverflow="overflow" vert="horz" lIns="0" tIns="0" rIns="0" bIns="0" rtlCol="0">
                          <a:noAutofit/>
                        </wps:bodyPr>
                      </wps:wsp>
                      <wps:wsp>
                        <wps:cNvPr id="69652" name="Rectangle 69652"/>
                        <wps:cNvSpPr/>
                        <wps:spPr>
                          <a:xfrm>
                            <a:off x="3569213" y="1775422"/>
                            <a:ext cx="137875" cy="119439"/>
                          </a:xfrm>
                          <a:prstGeom prst="rect">
                            <a:avLst/>
                          </a:prstGeom>
                          <a:ln>
                            <a:noFill/>
                          </a:ln>
                        </wps:spPr>
                        <wps:txbx>
                          <w:txbxContent>
                            <w:p w14:paraId="5B92864E" w14:textId="77777777" w:rsidR="006C5D36" w:rsidRDefault="006C5D36" w:rsidP="006C5D36">
                              <w:r>
                                <w:rPr>
                                  <w:b/>
                                  <w:sz w:val="15"/>
                                </w:rPr>
                                <w:t>75</w:t>
                              </w:r>
                            </w:p>
                          </w:txbxContent>
                        </wps:txbx>
                        <wps:bodyPr horzOverflow="overflow" vert="horz" lIns="0" tIns="0" rIns="0" bIns="0" rtlCol="0">
                          <a:noAutofit/>
                        </wps:bodyPr>
                      </wps:wsp>
                      <wps:wsp>
                        <wps:cNvPr id="69653" name="Rectangle 69653"/>
                        <wps:cNvSpPr/>
                        <wps:spPr>
                          <a:xfrm>
                            <a:off x="3671321" y="1775422"/>
                            <a:ext cx="110262" cy="119439"/>
                          </a:xfrm>
                          <a:prstGeom prst="rect">
                            <a:avLst/>
                          </a:prstGeom>
                          <a:ln>
                            <a:noFill/>
                          </a:ln>
                        </wps:spPr>
                        <wps:txbx>
                          <w:txbxContent>
                            <w:p w14:paraId="1F375061" w14:textId="77777777" w:rsidR="006C5D36" w:rsidRDefault="006C5D36" w:rsidP="006C5D36">
                              <w:r>
                                <w:rPr>
                                  <w:b/>
                                  <w:sz w:val="15"/>
                                </w:rPr>
                                <w:t>%</w:t>
                              </w:r>
                            </w:p>
                          </w:txbxContent>
                        </wps:txbx>
                        <wps:bodyPr horzOverflow="overflow" vert="horz" lIns="0" tIns="0" rIns="0" bIns="0" rtlCol="0">
                          <a:noAutofit/>
                        </wps:bodyPr>
                      </wps:wsp>
                      <wps:wsp>
                        <wps:cNvPr id="6958" name="Shape 6958"/>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1" name="Shape 6961"/>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3" name="Shape 6963"/>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5" name="Shape 6965"/>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9" name="Rectangle 6969"/>
                        <wps:cNvSpPr/>
                        <wps:spPr>
                          <a:xfrm>
                            <a:off x="1115574" y="1111636"/>
                            <a:ext cx="387516" cy="131390"/>
                          </a:xfrm>
                          <a:prstGeom prst="rect">
                            <a:avLst/>
                          </a:prstGeom>
                          <a:ln>
                            <a:noFill/>
                          </a:ln>
                        </wps:spPr>
                        <wps:txbx>
                          <w:txbxContent>
                            <w:p w14:paraId="28135E40" w14:textId="77777777" w:rsidR="006C5D36" w:rsidRDefault="006C5D36" w:rsidP="006C5D36">
                              <w:r>
                                <w:rPr>
                                  <w:b/>
                                  <w:color w:val="3365CC"/>
                                  <w:sz w:val="16"/>
                                </w:rPr>
                                <w:t>Wider</w:t>
                              </w:r>
                            </w:p>
                          </w:txbxContent>
                        </wps:txbx>
                        <wps:bodyPr horzOverflow="overflow" vert="horz" lIns="0" tIns="0" rIns="0" bIns="0" rtlCol="0">
                          <a:noAutofit/>
                        </wps:bodyPr>
                      </wps:wsp>
                      <wps:wsp>
                        <wps:cNvPr id="6971" name="Shape 6971"/>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4" name="Shape 6974"/>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6" name="Shape 6976"/>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78" name="Shape 6978"/>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7" name="Shape 90047"/>
                        <wps:cNvSpPr/>
                        <wps:spPr>
                          <a:xfrm>
                            <a:off x="2208283" y="1303790"/>
                            <a:ext cx="260604" cy="583692"/>
                          </a:xfrm>
                          <a:custGeom>
                            <a:avLst/>
                            <a:gdLst/>
                            <a:ahLst/>
                            <a:cxnLst/>
                            <a:rect l="0" t="0" r="0" b="0"/>
                            <a:pathLst>
                              <a:path w="260604" h="583692">
                                <a:moveTo>
                                  <a:pt x="0" y="0"/>
                                </a:moveTo>
                                <a:lnTo>
                                  <a:pt x="260604" y="0"/>
                                </a:lnTo>
                                <a:lnTo>
                                  <a:pt x="260604" y="583692"/>
                                </a:lnTo>
                                <a:lnTo>
                                  <a:pt x="0" y="58369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3" name="Shape 6983"/>
                        <wps:cNvSpPr/>
                        <wps:spPr>
                          <a:xfrm>
                            <a:off x="2208284" y="1303766"/>
                            <a:ext cx="260594" cy="583696"/>
                          </a:xfrm>
                          <a:custGeom>
                            <a:avLst/>
                            <a:gdLst/>
                            <a:ahLst/>
                            <a:cxnLst/>
                            <a:rect l="0" t="0" r="0" b="0"/>
                            <a:pathLst>
                              <a:path w="260594" h="583696">
                                <a:moveTo>
                                  <a:pt x="0" y="0"/>
                                </a:moveTo>
                                <a:lnTo>
                                  <a:pt x="260594" y="0"/>
                                </a:lnTo>
                                <a:lnTo>
                                  <a:pt x="260594" y="583696"/>
                                </a:lnTo>
                                <a:lnTo>
                                  <a:pt x="0" y="58369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48" name="Rectangle 69648"/>
                        <wps:cNvSpPr/>
                        <wps:spPr>
                          <a:xfrm>
                            <a:off x="2235714" y="1775422"/>
                            <a:ext cx="204764" cy="119439"/>
                          </a:xfrm>
                          <a:prstGeom prst="rect">
                            <a:avLst/>
                          </a:prstGeom>
                          <a:ln>
                            <a:noFill/>
                          </a:ln>
                        </wps:spPr>
                        <wps:txbx>
                          <w:txbxContent>
                            <w:p w14:paraId="0A137BE5" w14:textId="77777777" w:rsidR="006C5D36" w:rsidRDefault="006C5D36" w:rsidP="006C5D36">
                              <w:r>
                                <w:rPr>
                                  <w:b/>
                                  <w:sz w:val="15"/>
                                </w:rPr>
                                <w:t>100</w:t>
                              </w:r>
                            </w:p>
                          </w:txbxContent>
                        </wps:txbx>
                        <wps:bodyPr horzOverflow="overflow" vert="horz" lIns="0" tIns="0" rIns="0" bIns="0" rtlCol="0">
                          <a:noAutofit/>
                        </wps:bodyPr>
                      </wps:wsp>
                      <wps:wsp>
                        <wps:cNvPr id="69649" name="Rectangle 69649"/>
                        <wps:cNvSpPr/>
                        <wps:spPr>
                          <a:xfrm>
                            <a:off x="2389638" y="1775422"/>
                            <a:ext cx="110262" cy="119439"/>
                          </a:xfrm>
                          <a:prstGeom prst="rect">
                            <a:avLst/>
                          </a:prstGeom>
                          <a:ln>
                            <a:noFill/>
                          </a:ln>
                        </wps:spPr>
                        <wps:txbx>
                          <w:txbxContent>
                            <w:p w14:paraId="2884ADF9" w14:textId="77777777" w:rsidR="006C5D36" w:rsidRDefault="006C5D36" w:rsidP="006C5D36">
                              <w:r>
                                <w:rPr>
                                  <w:b/>
                                  <w:sz w:val="15"/>
                                </w:rPr>
                                <w:t>%</w:t>
                              </w:r>
                            </w:p>
                          </w:txbxContent>
                        </wps:txbx>
                        <wps:bodyPr horzOverflow="overflow" vert="horz" lIns="0" tIns="0" rIns="0" bIns="0" rtlCol="0">
                          <a:noAutofit/>
                        </wps:bodyPr>
                      </wps:wsp>
                      <wps:wsp>
                        <wps:cNvPr id="90048" name="Shape 90048"/>
                        <wps:cNvSpPr/>
                        <wps:spPr>
                          <a:xfrm>
                            <a:off x="1952251" y="1439426"/>
                            <a:ext cx="260604" cy="448056"/>
                          </a:xfrm>
                          <a:custGeom>
                            <a:avLst/>
                            <a:gdLst/>
                            <a:ahLst/>
                            <a:cxnLst/>
                            <a:rect l="0" t="0" r="0" b="0"/>
                            <a:pathLst>
                              <a:path w="260604" h="448056">
                                <a:moveTo>
                                  <a:pt x="0" y="0"/>
                                </a:moveTo>
                                <a:lnTo>
                                  <a:pt x="260604" y="0"/>
                                </a:lnTo>
                                <a:lnTo>
                                  <a:pt x="260604" y="448056"/>
                                </a:lnTo>
                                <a:lnTo>
                                  <a:pt x="0" y="448056"/>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6" name="Shape 6986"/>
                        <wps:cNvSpPr/>
                        <wps:spPr>
                          <a:xfrm>
                            <a:off x="1952253" y="1439409"/>
                            <a:ext cx="260594" cy="448053"/>
                          </a:xfrm>
                          <a:custGeom>
                            <a:avLst/>
                            <a:gdLst/>
                            <a:ahLst/>
                            <a:cxnLst/>
                            <a:rect l="0" t="0" r="0" b="0"/>
                            <a:pathLst>
                              <a:path w="260594" h="448053">
                                <a:moveTo>
                                  <a:pt x="0" y="0"/>
                                </a:moveTo>
                                <a:lnTo>
                                  <a:pt x="260594" y="0"/>
                                </a:lnTo>
                                <a:lnTo>
                                  <a:pt x="260594" y="448053"/>
                                </a:lnTo>
                                <a:lnTo>
                                  <a:pt x="0" y="448053"/>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49" name="Shape 90049"/>
                        <wps:cNvSpPr/>
                        <wps:spPr>
                          <a:xfrm>
                            <a:off x="1691647" y="1588778"/>
                            <a:ext cx="260604" cy="298704"/>
                          </a:xfrm>
                          <a:custGeom>
                            <a:avLst/>
                            <a:gdLst/>
                            <a:ahLst/>
                            <a:cxnLst/>
                            <a:rect l="0" t="0" r="0" b="0"/>
                            <a:pathLst>
                              <a:path w="260604" h="298704">
                                <a:moveTo>
                                  <a:pt x="0" y="0"/>
                                </a:moveTo>
                                <a:lnTo>
                                  <a:pt x="260604" y="0"/>
                                </a:lnTo>
                                <a:lnTo>
                                  <a:pt x="260604" y="298704"/>
                                </a:lnTo>
                                <a:lnTo>
                                  <a:pt x="0" y="29870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88" name="Shape 6988"/>
                        <wps:cNvSpPr/>
                        <wps:spPr>
                          <a:xfrm>
                            <a:off x="1691644" y="1588765"/>
                            <a:ext cx="260609" cy="298697"/>
                          </a:xfrm>
                          <a:custGeom>
                            <a:avLst/>
                            <a:gdLst/>
                            <a:ahLst/>
                            <a:cxnLst/>
                            <a:rect l="0" t="0" r="0" b="0"/>
                            <a:pathLst>
                              <a:path w="260609" h="298697">
                                <a:moveTo>
                                  <a:pt x="0" y="0"/>
                                </a:moveTo>
                                <a:lnTo>
                                  <a:pt x="260609" y="0"/>
                                </a:lnTo>
                                <a:lnTo>
                                  <a:pt x="260609" y="298697"/>
                                </a:lnTo>
                                <a:lnTo>
                                  <a:pt x="0" y="29869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0" name="Shape 90050"/>
                        <wps:cNvSpPr/>
                        <wps:spPr>
                          <a:xfrm>
                            <a:off x="1432567" y="1733558"/>
                            <a:ext cx="254508" cy="153924"/>
                          </a:xfrm>
                          <a:custGeom>
                            <a:avLst/>
                            <a:gdLst/>
                            <a:ahLst/>
                            <a:cxnLst/>
                            <a:rect l="0" t="0" r="0" b="0"/>
                            <a:pathLst>
                              <a:path w="254508" h="153924">
                                <a:moveTo>
                                  <a:pt x="0" y="0"/>
                                </a:moveTo>
                                <a:lnTo>
                                  <a:pt x="254508" y="0"/>
                                </a:lnTo>
                                <a:lnTo>
                                  <a:pt x="254508" y="153924"/>
                                </a:lnTo>
                                <a:lnTo>
                                  <a:pt x="0" y="153924"/>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6990" name="Shape 6990"/>
                        <wps:cNvSpPr/>
                        <wps:spPr>
                          <a:xfrm>
                            <a:off x="1432556" y="1733540"/>
                            <a:ext cx="254510" cy="153922"/>
                          </a:xfrm>
                          <a:custGeom>
                            <a:avLst/>
                            <a:gdLst/>
                            <a:ahLst/>
                            <a:cxnLst/>
                            <a:rect l="0" t="0" r="0" b="0"/>
                            <a:pathLst>
                              <a:path w="254510" h="153922">
                                <a:moveTo>
                                  <a:pt x="0" y="0"/>
                                </a:moveTo>
                                <a:lnTo>
                                  <a:pt x="254510" y="0"/>
                                </a:lnTo>
                                <a:lnTo>
                                  <a:pt x="254510" y="153922"/>
                                </a:lnTo>
                                <a:lnTo>
                                  <a:pt x="0" y="1539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646" name="Rectangle 69646"/>
                        <wps:cNvSpPr/>
                        <wps:spPr>
                          <a:xfrm>
                            <a:off x="2013210" y="1775422"/>
                            <a:ext cx="135849" cy="119439"/>
                          </a:xfrm>
                          <a:prstGeom prst="rect">
                            <a:avLst/>
                          </a:prstGeom>
                          <a:ln>
                            <a:noFill/>
                          </a:ln>
                        </wps:spPr>
                        <wps:txbx>
                          <w:txbxContent>
                            <w:p w14:paraId="051302A0" w14:textId="77777777" w:rsidR="006C5D36" w:rsidRDefault="006C5D36" w:rsidP="006C5D36">
                              <w:r>
                                <w:rPr>
                                  <w:b/>
                                  <w:sz w:val="15"/>
                                </w:rPr>
                                <w:t>75</w:t>
                              </w:r>
                            </w:p>
                          </w:txbxContent>
                        </wps:txbx>
                        <wps:bodyPr horzOverflow="overflow" vert="horz" lIns="0" tIns="0" rIns="0" bIns="0" rtlCol="0">
                          <a:noAutofit/>
                        </wps:bodyPr>
                      </wps:wsp>
                      <wps:wsp>
                        <wps:cNvPr id="69647" name="Rectangle 69647"/>
                        <wps:cNvSpPr/>
                        <wps:spPr>
                          <a:xfrm>
                            <a:off x="2119890" y="1775422"/>
                            <a:ext cx="110262" cy="119439"/>
                          </a:xfrm>
                          <a:prstGeom prst="rect">
                            <a:avLst/>
                          </a:prstGeom>
                          <a:ln>
                            <a:noFill/>
                          </a:ln>
                        </wps:spPr>
                        <wps:txbx>
                          <w:txbxContent>
                            <w:p w14:paraId="45586D72" w14:textId="77777777" w:rsidR="006C5D36" w:rsidRDefault="006C5D36" w:rsidP="006C5D36">
                              <w:r>
                                <w:rPr>
                                  <w:b/>
                                  <w:sz w:val="15"/>
                                </w:rPr>
                                <w:t>%</w:t>
                              </w:r>
                            </w:p>
                          </w:txbxContent>
                        </wps:txbx>
                        <wps:bodyPr horzOverflow="overflow" vert="horz" lIns="0" tIns="0" rIns="0" bIns="0" rtlCol="0">
                          <a:noAutofit/>
                        </wps:bodyPr>
                      </wps:wsp>
                      <wps:wsp>
                        <wps:cNvPr id="69645" name="Rectangle 69645"/>
                        <wps:cNvSpPr/>
                        <wps:spPr>
                          <a:xfrm>
                            <a:off x="1840998" y="1775422"/>
                            <a:ext cx="110262" cy="119439"/>
                          </a:xfrm>
                          <a:prstGeom prst="rect">
                            <a:avLst/>
                          </a:prstGeom>
                          <a:ln>
                            <a:noFill/>
                          </a:ln>
                        </wps:spPr>
                        <wps:txbx>
                          <w:txbxContent>
                            <w:p w14:paraId="6C6B8687" w14:textId="77777777" w:rsidR="006C5D36" w:rsidRDefault="006C5D36" w:rsidP="006C5D36">
                              <w:r>
                                <w:rPr>
                                  <w:b/>
                                  <w:sz w:val="15"/>
                                </w:rPr>
                                <w:t>%</w:t>
                              </w:r>
                            </w:p>
                          </w:txbxContent>
                        </wps:txbx>
                        <wps:bodyPr horzOverflow="overflow" vert="horz" lIns="0" tIns="0" rIns="0" bIns="0" rtlCol="0">
                          <a:noAutofit/>
                        </wps:bodyPr>
                      </wps:wsp>
                      <wps:wsp>
                        <wps:cNvPr id="69644" name="Rectangle 69644"/>
                        <wps:cNvSpPr/>
                        <wps:spPr>
                          <a:xfrm>
                            <a:off x="1738890" y="1775422"/>
                            <a:ext cx="135849" cy="119439"/>
                          </a:xfrm>
                          <a:prstGeom prst="rect">
                            <a:avLst/>
                          </a:prstGeom>
                          <a:ln>
                            <a:noFill/>
                          </a:ln>
                        </wps:spPr>
                        <wps:txbx>
                          <w:txbxContent>
                            <w:p w14:paraId="7414DA42" w14:textId="77777777" w:rsidR="006C5D36" w:rsidRDefault="006C5D36" w:rsidP="006C5D36">
                              <w:r>
                                <w:rPr>
                                  <w:b/>
                                  <w:sz w:val="15"/>
                                </w:rPr>
                                <w:t>50</w:t>
                              </w:r>
                            </w:p>
                          </w:txbxContent>
                        </wps:txbx>
                        <wps:bodyPr horzOverflow="overflow" vert="horz" lIns="0" tIns="0" rIns="0" bIns="0" rtlCol="0">
                          <a:noAutofit/>
                        </wps:bodyPr>
                      </wps:wsp>
                      <wps:wsp>
                        <wps:cNvPr id="69643" name="Rectangle 69643"/>
                        <wps:cNvSpPr/>
                        <wps:spPr>
                          <a:xfrm>
                            <a:off x="1575822" y="1770850"/>
                            <a:ext cx="110262" cy="119439"/>
                          </a:xfrm>
                          <a:prstGeom prst="rect">
                            <a:avLst/>
                          </a:prstGeom>
                          <a:ln>
                            <a:noFill/>
                          </a:ln>
                        </wps:spPr>
                        <wps:txbx>
                          <w:txbxContent>
                            <w:p w14:paraId="5F06017F" w14:textId="77777777" w:rsidR="006C5D36" w:rsidRDefault="006C5D36" w:rsidP="006C5D36">
                              <w:r>
                                <w:rPr>
                                  <w:b/>
                                  <w:sz w:val="15"/>
                                </w:rPr>
                                <w:t>%</w:t>
                              </w:r>
                            </w:p>
                          </w:txbxContent>
                        </wps:txbx>
                        <wps:bodyPr horzOverflow="overflow" vert="horz" lIns="0" tIns="0" rIns="0" bIns="0" rtlCol="0">
                          <a:noAutofit/>
                        </wps:bodyPr>
                      </wps:wsp>
                      <wps:wsp>
                        <wps:cNvPr id="69642" name="Rectangle 69642"/>
                        <wps:cNvSpPr/>
                        <wps:spPr>
                          <a:xfrm>
                            <a:off x="1473714" y="1770850"/>
                            <a:ext cx="137875" cy="119439"/>
                          </a:xfrm>
                          <a:prstGeom prst="rect">
                            <a:avLst/>
                          </a:prstGeom>
                          <a:ln>
                            <a:noFill/>
                          </a:ln>
                        </wps:spPr>
                        <wps:txbx>
                          <w:txbxContent>
                            <w:p w14:paraId="04745828" w14:textId="77777777" w:rsidR="006C5D36" w:rsidRDefault="006C5D36" w:rsidP="006C5D36">
                              <w:r>
                                <w:rPr>
                                  <w:b/>
                                  <w:sz w:val="15"/>
                                </w:rPr>
                                <w:t>25</w:t>
                              </w:r>
                            </w:p>
                          </w:txbxContent>
                        </wps:txbx>
                        <wps:bodyPr horzOverflow="overflow" vert="horz" lIns="0" tIns="0" rIns="0" bIns="0" rtlCol="0">
                          <a:noAutofit/>
                        </wps:bodyPr>
                      </wps:wsp>
                      <wps:wsp>
                        <wps:cNvPr id="6996" name="Shape 6996"/>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6998" name="Shape 6998"/>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0" name="Shape 7000"/>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2" name="Shape 7002"/>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4" name="Shape 7004"/>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6" name="Shape 7006"/>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08" name="Shape 7008"/>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0" name="Shape 7010"/>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2" name="Shape 7012"/>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4" name="Shape 7014"/>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6" name="Shape 7016"/>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8" name="Shape 7018"/>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19" name="Rectangle 7019"/>
                        <wps:cNvSpPr/>
                        <wps:spPr>
                          <a:xfrm>
                            <a:off x="1446282" y="776357"/>
                            <a:ext cx="779200" cy="131390"/>
                          </a:xfrm>
                          <a:prstGeom prst="rect">
                            <a:avLst/>
                          </a:prstGeom>
                          <a:ln>
                            <a:noFill/>
                          </a:ln>
                        </wps:spPr>
                        <wps:txbx>
                          <w:txbxContent>
                            <w:p w14:paraId="7E66A309" w14:textId="77777777" w:rsidR="006C5D36" w:rsidRDefault="006C5D36" w:rsidP="006C5D36">
                              <w:r>
                                <w:rPr>
                                  <w:b/>
                                  <w:color w:val="3CCE28"/>
                                  <w:sz w:val="16"/>
                                </w:rPr>
                                <w:t>Attributable</w:t>
                              </w:r>
                            </w:p>
                          </w:txbxContent>
                        </wps:txbx>
                        <wps:bodyPr horzOverflow="overflow" vert="horz" lIns="0" tIns="0" rIns="0" bIns="0" rtlCol="0">
                          <a:noAutofit/>
                        </wps:bodyPr>
                      </wps:wsp>
                      <wps:wsp>
                        <wps:cNvPr id="7021" name="Shape 7021"/>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3" name="Shape 7023"/>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5" name="Shape 7025"/>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7" name="Shape 7027"/>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29" name="Shape 7029"/>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1" name="Shape 7031"/>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3" name="Shape 7033"/>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5" name="Shape 7035"/>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7" name="Shape 7037"/>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39" name="Shape 7039"/>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41" name="Shape 7041"/>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43" name="Shape 7043"/>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1" name="Shape 90051"/>
                        <wps:cNvSpPr/>
                        <wps:spPr>
                          <a:xfrm>
                            <a:off x="1947679" y="925838"/>
                            <a:ext cx="120396" cy="518160"/>
                          </a:xfrm>
                          <a:custGeom>
                            <a:avLst/>
                            <a:gdLst/>
                            <a:ahLst/>
                            <a:cxnLst/>
                            <a:rect l="0" t="0" r="0" b="0"/>
                            <a:pathLst>
                              <a:path w="120396" h="518160">
                                <a:moveTo>
                                  <a:pt x="0" y="0"/>
                                </a:moveTo>
                                <a:lnTo>
                                  <a:pt x="120396" y="0"/>
                                </a:lnTo>
                                <a:lnTo>
                                  <a:pt x="120396" y="518160"/>
                                </a:lnTo>
                                <a:lnTo>
                                  <a:pt x="0" y="51816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5" name="Shape 7045"/>
                        <wps:cNvSpPr/>
                        <wps:spPr>
                          <a:xfrm>
                            <a:off x="1947675" y="925817"/>
                            <a:ext cx="120403" cy="518158"/>
                          </a:xfrm>
                          <a:custGeom>
                            <a:avLst/>
                            <a:gdLst/>
                            <a:ahLst/>
                            <a:cxnLst/>
                            <a:rect l="0" t="0" r="0" b="0"/>
                            <a:pathLst>
                              <a:path w="120403" h="518158">
                                <a:moveTo>
                                  <a:pt x="0" y="0"/>
                                </a:moveTo>
                                <a:lnTo>
                                  <a:pt x="120403" y="0"/>
                                </a:lnTo>
                                <a:lnTo>
                                  <a:pt x="120403" y="518158"/>
                                </a:lnTo>
                                <a:lnTo>
                                  <a:pt x="0" y="518158"/>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2" name="Shape 90052"/>
                        <wps:cNvSpPr/>
                        <wps:spPr>
                          <a:xfrm>
                            <a:off x="2212855" y="721622"/>
                            <a:ext cx="134112" cy="582168"/>
                          </a:xfrm>
                          <a:custGeom>
                            <a:avLst/>
                            <a:gdLst/>
                            <a:ahLst/>
                            <a:cxnLst/>
                            <a:rect l="0" t="0" r="0" b="0"/>
                            <a:pathLst>
                              <a:path w="134112" h="582168">
                                <a:moveTo>
                                  <a:pt x="0" y="0"/>
                                </a:moveTo>
                                <a:lnTo>
                                  <a:pt x="134112" y="0"/>
                                </a:lnTo>
                                <a:lnTo>
                                  <a:pt x="134112" y="582168"/>
                                </a:lnTo>
                                <a:lnTo>
                                  <a:pt x="0" y="582168"/>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7" name="Shape 7047"/>
                        <wps:cNvSpPr/>
                        <wps:spPr>
                          <a:xfrm>
                            <a:off x="2212847" y="721596"/>
                            <a:ext cx="134122" cy="582170"/>
                          </a:xfrm>
                          <a:custGeom>
                            <a:avLst/>
                            <a:gdLst/>
                            <a:ahLst/>
                            <a:cxnLst/>
                            <a:rect l="0" t="0" r="0" b="0"/>
                            <a:pathLst>
                              <a:path w="134122" h="582170">
                                <a:moveTo>
                                  <a:pt x="0" y="0"/>
                                </a:moveTo>
                                <a:lnTo>
                                  <a:pt x="134122" y="0"/>
                                </a:lnTo>
                                <a:lnTo>
                                  <a:pt x="134122" y="582170"/>
                                </a:lnTo>
                                <a:lnTo>
                                  <a:pt x="0" y="5821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3" name="Shape 90053"/>
                        <wps:cNvSpPr/>
                        <wps:spPr>
                          <a:xfrm>
                            <a:off x="2337823" y="619514"/>
                            <a:ext cx="135636" cy="684276"/>
                          </a:xfrm>
                          <a:custGeom>
                            <a:avLst/>
                            <a:gdLst/>
                            <a:ahLst/>
                            <a:cxnLst/>
                            <a:rect l="0" t="0" r="0" b="0"/>
                            <a:pathLst>
                              <a:path w="135636" h="684276">
                                <a:moveTo>
                                  <a:pt x="0" y="0"/>
                                </a:moveTo>
                                <a:lnTo>
                                  <a:pt x="135636" y="0"/>
                                </a:lnTo>
                                <a:lnTo>
                                  <a:pt x="135636" y="684276"/>
                                </a:lnTo>
                                <a:lnTo>
                                  <a:pt x="0" y="68427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49" name="Shape 7049"/>
                        <wps:cNvSpPr/>
                        <wps:spPr>
                          <a:xfrm>
                            <a:off x="2337812" y="619485"/>
                            <a:ext cx="135643" cy="684281"/>
                          </a:xfrm>
                          <a:custGeom>
                            <a:avLst/>
                            <a:gdLst/>
                            <a:ahLst/>
                            <a:cxnLst/>
                            <a:rect l="0" t="0" r="0" b="0"/>
                            <a:pathLst>
                              <a:path w="135643" h="684281">
                                <a:moveTo>
                                  <a:pt x="0" y="0"/>
                                </a:moveTo>
                                <a:lnTo>
                                  <a:pt x="135643" y="0"/>
                                </a:lnTo>
                                <a:lnTo>
                                  <a:pt x="135643" y="684281"/>
                                </a:lnTo>
                                <a:lnTo>
                                  <a:pt x="0" y="68428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4" name="Shape 90054"/>
                        <wps:cNvSpPr/>
                        <wps:spPr>
                          <a:xfrm>
                            <a:off x="1682503" y="1229114"/>
                            <a:ext cx="135636" cy="364236"/>
                          </a:xfrm>
                          <a:custGeom>
                            <a:avLst/>
                            <a:gdLst/>
                            <a:ahLst/>
                            <a:cxnLst/>
                            <a:rect l="0" t="0" r="0" b="0"/>
                            <a:pathLst>
                              <a:path w="135636" h="364236">
                                <a:moveTo>
                                  <a:pt x="0" y="0"/>
                                </a:moveTo>
                                <a:lnTo>
                                  <a:pt x="135636" y="0"/>
                                </a:lnTo>
                                <a:lnTo>
                                  <a:pt x="135636" y="364236"/>
                                </a:lnTo>
                                <a:lnTo>
                                  <a:pt x="0" y="36423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1" name="Shape 7051"/>
                        <wps:cNvSpPr/>
                        <wps:spPr>
                          <a:xfrm>
                            <a:off x="1682502" y="1229094"/>
                            <a:ext cx="135628" cy="364237"/>
                          </a:xfrm>
                          <a:custGeom>
                            <a:avLst/>
                            <a:gdLst/>
                            <a:ahLst/>
                            <a:cxnLst/>
                            <a:rect l="0" t="0" r="0" b="0"/>
                            <a:pathLst>
                              <a:path w="135628" h="364237">
                                <a:moveTo>
                                  <a:pt x="0" y="0"/>
                                </a:moveTo>
                                <a:lnTo>
                                  <a:pt x="135628" y="0"/>
                                </a:lnTo>
                                <a:lnTo>
                                  <a:pt x="135628" y="364237"/>
                                </a:lnTo>
                                <a:lnTo>
                                  <a:pt x="0" y="364237"/>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5" name="Shape 90055"/>
                        <wps:cNvSpPr/>
                        <wps:spPr>
                          <a:xfrm>
                            <a:off x="1818139" y="1140722"/>
                            <a:ext cx="134112" cy="457200"/>
                          </a:xfrm>
                          <a:custGeom>
                            <a:avLst/>
                            <a:gdLst/>
                            <a:ahLst/>
                            <a:cxnLst/>
                            <a:rect l="0" t="0" r="0" b="0"/>
                            <a:pathLst>
                              <a:path w="134112" h="457200">
                                <a:moveTo>
                                  <a:pt x="0" y="0"/>
                                </a:moveTo>
                                <a:lnTo>
                                  <a:pt x="134112" y="0"/>
                                </a:lnTo>
                                <a:lnTo>
                                  <a:pt x="134112" y="457200"/>
                                </a:lnTo>
                                <a:lnTo>
                                  <a:pt x="0" y="45720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3" name="Shape 7053"/>
                        <wps:cNvSpPr/>
                        <wps:spPr>
                          <a:xfrm>
                            <a:off x="1818131" y="1140697"/>
                            <a:ext cx="134122" cy="457200"/>
                          </a:xfrm>
                          <a:custGeom>
                            <a:avLst/>
                            <a:gdLst/>
                            <a:ahLst/>
                            <a:cxnLst/>
                            <a:rect l="0" t="0" r="0" b="0"/>
                            <a:pathLst>
                              <a:path w="134122" h="457200">
                                <a:moveTo>
                                  <a:pt x="0" y="0"/>
                                </a:moveTo>
                                <a:lnTo>
                                  <a:pt x="134122" y="0"/>
                                </a:lnTo>
                                <a:lnTo>
                                  <a:pt x="134122" y="457200"/>
                                </a:lnTo>
                                <a:lnTo>
                                  <a:pt x="0" y="45720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6" name="Shape 90056"/>
                        <wps:cNvSpPr/>
                        <wps:spPr>
                          <a:xfrm>
                            <a:off x="1432567" y="1443998"/>
                            <a:ext cx="134112" cy="294132"/>
                          </a:xfrm>
                          <a:custGeom>
                            <a:avLst/>
                            <a:gdLst/>
                            <a:ahLst/>
                            <a:cxnLst/>
                            <a:rect l="0" t="0" r="0" b="0"/>
                            <a:pathLst>
                              <a:path w="134112" h="294132">
                                <a:moveTo>
                                  <a:pt x="0" y="0"/>
                                </a:moveTo>
                                <a:lnTo>
                                  <a:pt x="134112" y="0"/>
                                </a:lnTo>
                                <a:lnTo>
                                  <a:pt x="134112" y="294132"/>
                                </a:lnTo>
                                <a:lnTo>
                                  <a:pt x="0" y="294132"/>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5" name="Shape 7055"/>
                        <wps:cNvSpPr/>
                        <wps:spPr>
                          <a:xfrm>
                            <a:off x="1432556" y="1443975"/>
                            <a:ext cx="134122" cy="294131"/>
                          </a:xfrm>
                          <a:custGeom>
                            <a:avLst/>
                            <a:gdLst/>
                            <a:ahLst/>
                            <a:cxnLst/>
                            <a:rect l="0" t="0" r="0" b="0"/>
                            <a:pathLst>
                              <a:path w="134122" h="294131">
                                <a:moveTo>
                                  <a:pt x="0" y="0"/>
                                </a:moveTo>
                                <a:lnTo>
                                  <a:pt x="134122" y="0"/>
                                </a:lnTo>
                                <a:lnTo>
                                  <a:pt x="134122" y="294131"/>
                                </a:lnTo>
                                <a:lnTo>
                                  <a:pt x="0" y="29413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7" name="Shape 90057"/>
                        <wps:cNvSpPr/>
                        <wps:spPr>
                          <a:xfrm>
                            <a:off x="1557535" y="1378466"/>
                            <a:ext cx="134112" cy="359664"/>
                          </a:xfrm>
                          <a:custGeom>
                            <a:avLst/>
                            <a:gdLst/>
                            <a:ahLst/>
                            <a:cxnLst/>
                            <a:rect l="0" t="0" r="0" b="0"/>
                            <a:pathLst>
                              <a:path w="134112" h="359664">
                                <a:moveTo>
                                  <a:pt x="0" y="0"/>
                                </a:moveTo>
                                <a:lnTo>
                                  <a:pt x="134112" y="0"/>
                                </a:lnTo>
                                <a:lnTo>
                                  <a:pt x="134112" y="359664"/>
                                </a:lnTo>
                                <a:lnTo>
                                  <a:pt x="0" y="35966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7" name="Shape 7057"/>
                        <wps:cNvSpPr/>
                        <wps:spPr>
                          <a:xfrm>
                            <a:off x="1557537" y="1378451"/>
                            <a:ext cx="134107" cy="359655"/>
                          </a:xfrm>
                          <a:custGeom>
                            <a:avLst/>
                            <a:gdLst/>
                            <a:ahLst/>
                            <a:cxnLst/>
                            <a:rect l="0" t="0" r="0" b="0"/>
                            <a:pathLst>
                              <a:path w="134107" h="359655">
                                <a:moveTo>
                                  <a:pt x="0" y="0"/>
                                </a:moveTo>
                                <a:lnTo>
                                  <a:pt x="134107" y="0"/>
                                </a:lnTo>
                                <a:lnTo>
                                  <a:pt x="134107" y="359655"/>
                                </a:lnTo>
                                <a:lnTo>
                                  <a:pt x="0" y="359655"/>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8" name="Shape 90058"/>
                        <wps:cNvSpPr/>
                        <wps:spPr>
                          <a:xfrm>
                            <a:off x="1162819" y="1700030"/>
                            <a:ext cx="134112" cy="192024"/>
                          </a:xfrm>
                          <a:custGeom>
                            <a:avLst/>
                            <a:gdLst/>
                            <a:ahLst/>
                            <a:cxnLst/>
                            <a:rect l="0" t="0" r="0" b="0"/>
                            <a:pathLst>
                              <a:path w="134112" h="192024">
                                <a:moveTo>
                                  <a:pt x="0" y="0"/>
                                </a:moveTo>
                                <a:lnTo>
                                  <a:pt x="134112" y="0"/>
                                </a:lnTo>
                                <a:lnTo>
                                  <a:pt x="134112" y="192024"/>
                                </a:lnTo>
                                <a:lnTo>
                                  <a:pt x="0" y="19202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59" name="Shape 7059"/>
                        <wps:cNvSpPr/>
                        <wps:spPr>
                          <a:xfrm>
                            <a:off x="1162821" y="1700007"/>
                            <a:ext cx="134107" cy="192021"/>
                          </a:xfrm>
                          <a:custGeom>
                            <a:avLst/>
                            <a:gdLst/>
                            <a:ahLst/>
                            <a:cxnLst/>
                            <a:rect l="0" t="0" r="0" b="0"/>
                            <a:pathLst>
                              <a:path w="134107" h="192021">
                                <a:moveTo>
                                  <a:pt x="0" y="0"/>
                                </a:moveTo>
                                <a:lnTo>
                                  <a:pt x="134107" y="0"/>
                                </a:lnTo>
                                <a:lnTo>
                                  <a:pt x="134107" y="192021"/>
                                </a:lnTo>
                                <a:lnTo>
                                  <a:pt x="0" y="192021"/>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59" name="Shape 90059"/>
                        <wps:cNvSpPr/>
                        <wps:spPr>
                          <a:xfrm>
                            <a:off x="1296931" y="1649738"/>
                            <a:ext cx="135636" cy="246888"/>
                          </a:xfrm>
                          <a:custGeom>
                            <a:avLst/>
                            <a:gdLst/>
                            <a:ahLst/>
                            <a:cxnLst/>
                            <a:rect l="0" t="0" r="0" b="0"/>
                            <a:pathLst>
                              <a:path w="135636" h="246888">
                                <a:moveTo>
                                  <a:pt x="0" y="0"/>
                                </a:moveTo>
                                <a:lnTo>
                                  <a:pt x="135636" y="0"/>
                                </a:lnTo>
                                <a:lnTo>
                                  <a:pt x="135636" y="246888"/>
                                </a:lnTo>
                                <a:lnTo>
                                  <a:pt x="0" y="246888"/>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1" name="Shape 7061"/>
                        <wps:cNvSpPr/>
                        <wps:spPr>
                          <a:xfrm>
                            <a:off x="1296928" y="1649723"/>
                            <a:ext cx="135628" cy="246886"/>
                          </a:xfrm>
                          <a:custGeom>
                            <a:avLst/>
                            <a:gdLst/>
                            <a:ahLst/>
                            <a:cxnLst/>
                            <a:rect l="0" t="0" r="0" b="0"/>
                            <a:pathLst>
                              <a:path w="135628" h="246886">
                                <a:moveTo>
                                  <a:pt x="0" y="0"/>
                                </a:moveTo>
                                <a:lnTo>
                                  <a:pt x="135628" y="0"/>
                                </a:lnTo>
                                <a:lnTo>
                                  <a:pt x="135628" y="246886"/>
                                </a:lnTo>
                                <a:lnTo>
                                  <a:pt x="0" y="24688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0" name="Shape 90060"/>
                        <wps:cNvSpPr/>
                        <wps:spPr>
                          <a:xfrm>
                            <a:off x="854971" y="1821950"/>
                            <a:ext cx="163068" cy="74676"/>
                          </a:xfrm>
                          <a:custGeom>
                            <a:avLst/>
                            <a:gdLst/>
                            <a:ahLst/>
                            <a:cxnLst/>
                            <a:rect l="0" t="0" r="0" b="0"/>
                            <a:pathLst>
                              <a:path w="163068" h="74676">
                                <a:moveTo>
                                  <a:pt x="0" y="0"/>
                                </a:moveTo>
                                <a:lnTo>
                                  <a:pt x="163068" y="0"/>
                                </a:lnTo>
                                <a:lnTo>
                                  <a:pt x="163068" y="74676"/>
                                </a:lnTo>
                                <a:lnTo>
                                  <a:pt x="0" y="7467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3" name="Shape 7063"/>
                        <wps:cNvSpPr/>
                        <wps:spPr>
                          <a:xfrm>
                            <a:off x="854969" y="1821939"/>
                            <a:ext cx="163067" cy="74670"/>
                          </a:xfrm>
                          <a:custGeom>
                            <a:avLst/>
                            <a:gdLst/>
                            <a:ahLst/>
                            <a:cxnLst/>
                            <a:rect l="0" t="0" r="0" b="0"/>
                            <a:pathLst>
                              <a:path w="163067" h="74670">
                                <a:moveTo>
                                  <a:pt x="0" y="0"/>
                                </a:moveTo>
                                <a:lnTo>
                                  <a:pt x="163067" y="0"/>
                                </a:lnTo>
                                <a:lnTo>
                                  <a:pt x="163067" y="74670"/>
                                </a:lnTo>
                                <a:lnTo>
                                  <a:pt x="0" y="74670"/>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1" name="Shape 90061"/>
                        <wps:cNvSpPr/>
                        <wps:spPr>
                          <a:xfrm>
                            <a:off x="1022611" y="1774706"/>
                            <a:ext cx="144780" cy="121920"/>
                          </a:xfrm>
                          <a:custGeom>
                            <a:avLst/>
                            <a:gdLst/>
                            <a:ahLst/>
                            <a:cxnLst/>
                            <a:rect l="0" t="0" r="0" b="0"/>
                            <a:pathLst>
                              <a:path w="144780" h="121920">
                                <a:moveTo>
                                  <a:pt x="0" y="0"/>
                                </a:moveTo>
                                <a:lnTo>
                                  <a:pt x="144780" y="0"/>
                                </a:lnTo>
                                <a:lnTo>
                                  <a:pt x="144780" y="121920"/>
                                </a:lnTo>
                                <a:lnTo>
                                  <a:pt x="0" y="121920"/>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5" name="Shape 7065"/>
                        <wps:cNvSpPr/>
                        <wps:spPr>
                          <a:xfrm>
                            <a:off x="1022599" y="1774693"/>
                            <a:ext cx="144784" cy="121916"/>
                          </a:xfrm>
                          <a:custGeom>
                            <a:avLst/>
                            <a:gdLst/>
                            <a:ahLst/>
                            <a:cxnLst/>
                            <a:rect l="0" t="0" r="0" b="0"/>
                            <a:pathLst>
                              <a:path w="144784" h="121916">
                                <a:moveTo>
                                  <a:pt x="0" y="0"/>
                                </a:moveTo>
                                <a:lnTo>
                                  <a:pt x="144784" y="0"/>
                                </a:lnTo>
                                <a:lnTo>
                                  <a:pt x="144784" y="121916"/>
                                </a:lnTo>
                                <a:lnTo>
                                  <a:pt x="0" y="121916"/>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90062" name="Shape 90062"/>
                        <wps:cNvSpPr/>
                        <wps:spPr>
                          <a:xfrm>
                            <a:off x="2068075" y="832874"/>
                            <a:ext cx="144780" cy="611124"/>
                          </a:xfrm>
                          <a:custGeom>
                            <a:avLst/>
                            <a:gdLst/>
                            <a:ahLst/>
                            <a:cxnLst/>
                            <a:rect l="0" t="0" r="0" b="0"/>
                            <a:pathLst>
                              <a:path w="144780" h="611124">
                                <a:moveTo>
                                  <a:pt x="0" y="0"/>
                                </a:moveTo>
                                <a:lnTo>
                                  <a:pt x="144780" y="0"/>
                                </a:lnTo>
                                <a:lnTo>
                                  <a:pt x="144780" y="611124"/>
                                </a:lnTo>
                                <a:lnTo>
                                  <a:pt x="0" y="611124"/>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7067" name="Shape 7067"/>
                        <wps:cNvSpPr/>
                        <wps:spPr>
                          <a:xfrm>
                            <a:off x="2068077" y="832853"/>
                            <a:ext cx="144769" cy="611122"/>
                          </a:xfrm>
                          <a:custGeom>
                            <a:avLst/>
                            <a:gdLst/>
                            <a:ahLst/>
                            <a:cxnLst/>
                            <a:rect l="0" t="0" r="0" b="0"/>
                            <a:pathLst>
                              <a:path w="144769" h="611122">
                                <a:moveTo>
                                  <a:pt x="0" y="0"/>
                                </a:moveTo>
                                <a:lnTo>
                                  <a:pt x="144769" y="0"/>
                                </a:lnTo>
                                <a:lnTo>
                                  <a:pt x="144769" y="611122"/>
                                </a:lnTo>
                                <a:lnTo>
                                  <a:pt x="0" y="611122"/>
                                </a:lnTo>
                                <a:close/>
                              </a:path>
                            </a:pathLst>
                          </a:custGeom>
                          <a:ln w="4644" cap="rnd">
                            <a:round/>
                          </a:ln>
                        </wps:spPr>
                        <wps:style>
                          <a:lnRef idx="1">
                            <a:srgbClr val="000000"/>
                          </a:lnRef>
                          <a:fillRef idx="0">
                            <a:srgbClr val="000000">
                              <a:alpha val="0"/>
                            </a:srgbClr>
                          </a:fillRef>
                          <a:effectRef idx="0">
                            <a:scrgbClr r="0" g="0" b="0"/>
                          </a:effectRef>
                          <a:fontRef idx="none"/>
                        </wps:style>
                        <wps:bodyPr/>
                      </wps:wsp>
                      <wps:wsp>
                        <wps:cNvPr id="7068" name="Shape 7068"/>
                        <wps:cNvSpPr/>
                        <wps:spPr>
                          <a:xfrm>
                            <a:off x="669043" y="1858526"/>
                            <a:ext cx="1840992" cy="56388"/>
                          </a:xfrm>
                          <a:custGeom>
                            <a:avLst/>
                            <a:gdLst/>
                            <a:ahLst/>
                            <a:cxnLst/>
                            <a:rect l="0" t="0" r="0" b="0"/>
                            <a:pathLst>
                              <a:path w="1840992" h="56388">
                                <a:moveTo>
                                  <a:pt x="1780032" y="0"/>
                                </a:moveTo>
                                <a:lnTo>
                                  <a:pt x="1840992" y="28956"/>
                                </a:lnTo>
                                <a:lnTo>
                                  <a:pt x="1780032" y="56388"/>
                                </a:lnTo>
                                <a:lnTo>
                                  <a:pt x="1780032" y="38100"/>
                                </a:lnTo>
                                <a:lnTo>
                                  <a:pt x="0" y="38100"/>
                                </a:lnTo>
                                <a:lnTo>
                                  <a:pt x="0" y="19812"/>
                                </a:lnTo>
                                <a:lnTo>
                                  <a:pt x="1780032" y="19812"/>
                                </a:lnTo>
                                <a:lnTo>
                                  <a:pt x="178003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69" name="Shape 7069"/>
                        <wps:cNvSpPr/>
                        <wps:spPr>
                          <a:xfrm>
                            <a:off x="669043" y="1878338"/>
                            <a:ext cx="1789176" cy="18288"/>
                          </a:xfrm>
                          <a:custGeom>
                            <a:avLst/>
                            <a:gdLst/>
                            <a:ahLst/>
                            <a:cxnLst/>
                            <a:rect l="0" t="0" r="0" b="0"/>
                            <a:pathLst>
                              <a:path w="1789176" h="18288">
                                <a:moveTo>
                                  <a:pt x="0" y="0"/>
                                </a:moveTo>
                                <a:lnTo>
                                  <a:pt x="1789176" y="0"/>
                                </a:lnTo>
                                <a:lnTo>
                                  <a:pt x="178917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0" name="Shape 7070"/>
                        <wps:cNvSpPr/>
                        <wps:spPr>
                          <a:xfrm>
                            <a:off x="2449075" y="1858526"/>
                            <a:ext cx="60960" cy="56388"/>
                          </a:xfrm>
                          <a:custGeom>
                            <a:avLst/>
                            <a:gdLst/>
                            <a:ahLst/>
                            <a:cxnLst/>
                            <a:rect l="0" t="0" r="0" b="0"/>
                            <a:pathLst>
                              <a:path w="60960" h="56388">
                                <a:moveTo>
                                  <a:pt x="0" y="0"/>
                                </a:moveTo>
                                <a:lnTo>
                                  <a:pt x="60960" y="28956"/>
                                </a:lnTo>
                                <a:lnTo>
                                  <a:pt x="0" y="563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1" name="Rectangle 7071"/>
                        <wps:cNvSpPr/>
                        <wps:spPr>
                          <a:xfrm>
                            <a:off x="2324106" y="199769"/>
                            <a:ext cx="134474" cy="231945"/>
                          </a:xfrm>
                          <a:prstGeom prst="rect">
                            <a:avLst/>
                          </a:prstGeom>
                          <a:ln>
                            <a:noFill/>
                          </a:ln>
                        </wps:spPr>
                        <wps:txbx>
                          <w:txbxContent>
                            <w:p w14:paraId="42898C6D" w14:textId="77777777" w:rsidR="006C5D36" w:rsidRDefault="006C5D36" w:rsidP="006C5D36">
                              <w:r>
                                <w:rPr>
                                  <w:sz w:val="29"/>
                                </w:rPr>
                                <w:t>£</w:t>
                              </w:r>
                            </w:p>
                          </w:txbxContent>
                        </wps:txbx>
                        <wps:bodyPr horzOverflow="overflow" vert="horz" lIns="0" tIns="0" rIns="0" bIns="0" rtlCol="0">
                          <a:noAutofit/>
                        </wps:bodyPr>
                      </wps:wsp>
                      <wps:wsp>
                        <wps:cNvPr id="7072" name="Rectangle 7072"/>
                        <wps:cNvSpPr/>
                        <wps:spPr>
                          <a:xfrm>
                            <a:off x="2097029" y="61601"/>
                            <a:ext cx="1046150" cy="131390"/>
                          </a:xfrm>
                          <a:prstGeom prst="rect">
                            <a:avLst/>
                          </a:prstGeom>
                          <a:ln>
                            <a:noFill/>
                          </a:ln>
                        </wps:spPr>
                        <wps:txbx>
                          <w:txbxContent>
                            <w:p w14:paraId="31DD0AB0" w14:textId="77777777" w:rsidR="006C5D36" w:rsidRDefault="006C5D36" w:rsidP="006C5D36">
                              <w:r>
                                <w:rPr>
                                  <w:b/>
                                  <w:sz w:val="16"/>
                                </w:rPr>
                                <w:t>Commissioning</w:t>
                              </w:r>
                            </w:p>
                          </w:txbxContent>
                        </wps:txbx>
                        <wps:bodyPr horzOverflow="overflow" vert="horz" lIns="0" tIns="0" rIns="0" bIns="0" rtlCol="0">
                          <a:noAutofit/>
                        </wps:bodyPr>
                      </wps:wsp>
                      <wps:wsp>
                        <wps:cNvPr id="14899" name="Rectangle 14899"/>
                        <wps:cNvSpPr/>
                        <wps:spPr>
                          <a:xfrm>
                            <a:off x="1770894" y="1929625"/>
                            <a:ext cx="186521" cy="118944"/>
                          </a:xfrm>
                          <a:prstGeom prst="rect">
                            <a:avLst/>
                          </a:prstGeom>
                          <a:ln>
                            <a:noFill/>
                          </a:ln>
                        </wps:spPr>
                        <wps:txbx>
                          <w:txbxContent>
                            <w:p w14:paraId="07EFDAA8" w14:textId="77777777" w:rsidR="006C5D36" w:rsidRDefault="006C5D36" w:rsidP="006C5D36">
                              <w:r>
                                <w:rPr>
                                  <w:sz w:val="15"/>
                                </w:rPr>
                                <w:t>Y-2</w:t>
                              </w:r>
                            </w:p>
                          </w:txbxContent>
                        </wps:txbx>
                        <wps:bodyPr horzOverflow="overflow" vert="horz" lIns="0" tIns="0" rIns="0" bIns="0" rtlCol="0">
                          <a:noAutofit/>
                        </wps:bodyPr>
                      </wps:wsp>
                      <wps:wsp>
                        <wps:cNvPr id="14901" name="Rectangle 14901"/>
                        <wps:cNvSpPr/>
                        <wps:spPr>
                          <a:xfrm>
                            <a:off x="2008638" y="1929625"/>
                            <a:ext cx="192602" cy="118944"/>
                          </a:xfrm>
                          <a:prstGeom prst="rect">
                            <a:avLst/>
                          </a:prstGeom>
                          <a:ln>
                            <a:noFill/>
                          </a:ln>
                        </wps:spPr>
                        <wps:txbx>
                          <w:txbxContent>
                            <w:p w14:paraId="17A414E8" w14:textId="77777777" w:rsidR="006C5D36" w:rsidRDefault="006C5D36" w:rsidP="006C5D36">
                              <w:r>
                                <w:rPr>
                                  <w:sz w:val="15"/>
                                </w:rPr>
                                <w:t>Y-1</w:t>
                              </w:r>
                            </w:p>
                          </w:txbxContent>
                        </wps:txbx>
                        <wps:bodyPr horzOverflow="overflow" vert="horz" lIns="0" tIns="0" rIns="0" bIns="0" rtlCol="0">
                          <a:noAutofit/>
                        </wps:bodyPr>
                      </wps:wsp>
                      <wps:wsp>
                        <wps:cNvPr id="7074" name="Rectangle 7074"/>
                        <wps:cNvSpPr/>
                        <wps:spPr>
                          <a:xfrm>
                            <a:off x="2292102" y="1934197"/>
                            <a:ext cx="82728" cy="118944"/>
                          </a:xfrm>
                          <a:prstGeom prst="rect">
                            <a:avLst/>
                          </a:prstGeom>
                          <a:ln>
                            <a:noFill/>
                          </a:ln>
                        </wps:spPr>
                        <wps:txbx>
                          <w:txbxContent>
                            <w:p w14:paraId="0CC2D2C3" w14:textId="77777777" w:rsidR="006C5D36" w:rsidRDefault="006C5D36" w:rsidP="006C5D36">
                              <w:r>
                                <w:rPr>
                                  <w:sz w:val="15"/>
                                </w:rPr>
                                <w:t>Y</w:t>
                              </w:r>
                            </w:p>
                          </w:txbxContent>
                        </wps:txbx>
                        <wps:bodyPr horzOverflow="overflow" vert="horz" lIns="0" tIns="0" rIns="0" bIns="0" rtlCol="0">
                          <a:noAutofit/>
                        </wps:bodyPr>
                      </wps:wsp>
                      <wps:wsp>
                        <wps:cNvPr id="7075" name="Rectangle 7075"/>
                        <wps:cNvSpPr/>
                        <wps:spPr>
                          <a:xfrm>
                            <a:off x="1519434" y="1925053"/>
                            <a:ext cx="186521" cy="118944"/>
                          </a:xfrm>
                          <a:prstGeom prst="rect">
                            <a:avLst/>
                          </a:prstGeom>
                          <a:ln>
                            <a:noFill/>
                          </a:ln>
                        </wps:spPr>
                        <wps:txbx>
                          <w:txbxContent>
                            <w:p w14:paraId="291C4B72" w14:textId="77777777" w:rsidR="006C5D36" w:rsidRDefault="006C5D36" w:rsidP="006C5D36">
                              <w:r>
                                <w:rPr>
                                  <w:sz w:val="15"/>
                                </w:rPr>
                                <w:t>Y-3</w:t>
                              </w:r>
                            </w:p>
                          </w:txbxContent>
                        </wps:txbx>
                        <wps:bodyPr horzOverflow="overflow" vert="horz" lIns="0" tIns="0" rIns="0" bIns="0" rtlCol="0">
                          <a:noAutofit/>
                        </wps:bodyPr>
                      </wps:wsp>
                      <wps:wsp>
                        <wps:cNvPr id="7076" name="Shape 7076"/>
                        <wps:cNvSpPr/>
                        <wps:spPr>
                          <a:xfrm>
                            <a:off x="2482603" y="1858526"/>
                            <a:ext cx="1839468" cy="56388"/>
                          </a:xfrm>
                          <a:custGeom>
                            <a:avLst/>
                            <a:gdLst/>
                            <a:ahLst/>
                            <a:cxnLst/>
                            <a:rect l="0" t="0" r="0" b="0"/>
                            <a:pathLst>
                              <a:path w="1839468" h="56388">
                                <a:moveTo>
                                  <a:pt x="1780032" y="0"/>
                                </a:moveTo>
                                <a:lnTo>
                                  <a:pt x="1839468" y="28956"/>
                                </a:lnTo>
                                <a:lnTo>
                                  <a:pt x="1780032" y="56388"/>
                                </a:lnTo>
                                <a:lnTo>
                                  <a:pt x="1780032" y="38100"/>
                                </a:lnTo>
                                <a:lnTo>
                                  <a:pt x="0" y="38100"/>
                                </a:lnTo>
                                <a:lnTo>
                                  <a:pt x="0" y="19812"/>
                                </a:lnTo>
                                <a:lnTo>
                                  <a:pt x="1780032" y="19812"/>
                                </a:lnTo>
                                <a:lnTo>
                                  <a:pt x="1780032"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77" name="Shape 7077"/>
                        <wps:cNvSpPr/>
                        <wps:spPr>
                          <a:xfrm>
                            <a:off x="2482603" y="1878338"/>
                            <a:ext cx="1789176" cy="18288"/>
                          </a:xfrm>
                          <a:custGeom>
                            <a:avLst/>
                            <a:gdLst/>
                            <a:ahLst/>
                            <a:cxnLst/>
                            <a:rect l="0" t="0" r="0" b="0"/>
                            <a:pathLst>
                              <a:path w="1789176" h="18288">
                                <a:moveTo>
                                  <a:pt x="0" y="0"/>
                                </a:moveTo>
                                <a:lnTo>
                                  <a:pt x="1789176" y="0"/>
                                </a:lnTo>
                                <a:lnTo>
                                  <a:pt x="1789176" y="18288"/>
                                </a:lnTo>
                                <a:lnTo>
                                  <a:pt x="0" y="182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8" name="Shape 7078"/>
                        <wps:cNvSpPr/>
                        <wps:spPr>
                          <a:xfrm>
                            <a:off x="4262635" y="1858526"/>
                            <a:ext cx="59436" cy="56388"/>
                          </a:xfrm>
                          <a:custGeom>
                            <a:avLst/>
                            <a:gdLst/>
                            <a:ahLst/>
                            <a:cxnLst/>
                            <a:rect l="0" t="0" r="0" b="0"/>
                            <a:pathLst>
                              <a:path w="59436" h="56388">
                                <a:moveTo>
                                  <a:pt x="0" y="0"/>
                                </a:moveTo>
                                <a:lnTo>
                                  <a:pt x="59436" y="28956"/>
                                </a:lnTo>
                                <a:lnTo>
                                  <a:pt x="0" y="56388"/>
                                </a:lnTo>
                                <a:lnTo>
                                  <a:pt x="0" y="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79" name="Shape 7079"/>
                        <wps:cNvSpPr/>
                        <wps:spPr>
                          <a:xfrm>
                            <a:off x="2444503" y="227846"/>
                            <a:ext cx="56388" cy="1673352"/>
                          </a:xfrm>
                          <a:custGeom>
                            <a:avLst/>
                            <a:gdLst/>
                            <a:ahLst/>
                            <a:cxnLst/>
                            <a:rect l="0" t="0" r="0" b="0"/>
                            <a:pathLst>
                              <a:path w="56388" h="1673352">
                                <a:moveTo>
                                  <a:pt x="28956" y="0"/>
                                </a:moveTo>
                                <a:lnTo>
                                  <a:pt x="56388" y="59436"/>
                                </a:lnTo>
                                <a:lnTo>
                                  <a:pt x="38100" y="59436"/>
                                </a:lnTo>
                                <a:lnTo>
                                  <a:pt x="38100" y="1673352"/>
                                </a:lnTo>
                                <a:lnTo>
                                  <a:pt x="18288" y="1673352"/>
                                </a:lnTo>
                                <a:lnTo>
                                  <a:pt x="18288" y="59436"/>
                                </a:lnTo>
                                <a:lnTo>
                                  <a:pt x="0" y="59436"/>
                                </a:lnTo>
                                <a:lnTo>
                                  <a:pt x="28956"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7080" name="Shape 7080"/>
                        <wps:cNvSpPr/>
                        <wps:spPr>
                          <a:xfrm>
                            <a:off x="2462791" y="278138"/>
                            <a:ext cx="19812" cy="1623060"/>
                          </a:xfrm>
                          <a:custGeom>
                            <a:avLst/>
                            <a:gdLst/>
                            <a:ahLst/>
                            <a:cxnLst/>
                            <a:rect l="0" t="0" r="0" b="0"/>
                            <a:pathLst>
                              <a:path w="19812" h="1623060">
                                <a:moveTo>
                                  <a:pt x="0" y="1623060"/>
                                </a:moveTo>
                                <a:lnTo>
                                  <a:pt x="0" y="0"/>
                                </a:lnTo>
                                <a:lnTo>
                                  <a:pt x="19812" y="0"/>
                                </a:lnTo>
                                <a:lnTo>
                                  <a:pt x="19812" y="1623060"/>
                                </a:lnTo>
                                <a:lnTo>
                                  <a:pt x="0" y="1623060"/>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81" name="Shape 7081"/>
                        <wps:cNvSpPr/>
                        <wps:spPr>
                          <a:xfrm>
                            <a:off x="2444503" y="227846"/>
                            <a:ext cx="56388" cy="59436"/>
                          </a:xfrm>
                          <a:custGeom>
                            <a:avLst/>
                            <a:gdLst/>
                            <a:ahLst/>
                            <a:cxnLst/>
                            <a:rect l="0" t="0" r="0" b="0"/>
                            <a:pathLst>
                              <a:path w="56388" h="59436">
                                <a:moveTo>
                                  <a:pt x="0" y="59436"/>
                                </a:moveTo>
                                <a:lnTo>
                                  <a:pt x="28956" y="0"/>
                                </a:lnTo>
                                <a:lnTo>
                                  <a:pt x="56388" y="59436"/>
                                </a:lnTo>
                                <a:lnTo>
                                  <a:pt x="0" y="59436"/>
                                </a:lnTo>
                                <a:close/>
                              </a:path>
                            </a:pathLst>
                          </a:custGeom>
                          <a:ln w="1524" cap="rnd">
                            <a:round/>
                          </a:ln>
                        </wps:spPr>
                        <wps:style>
                          <a:lnRef idx="1">
                            <a:srgbClr val="000000"/>
                          </a:lnRef>
                          <a:fillRef idx="0">
                            <a:srgbClr val="000000">
                              <a:alpha val="0"/>
                            </a:srgbClr>
                          </a:fillRef>
                          <a:effectRef idx="0">
                            <a:scrgbClr r="0" g="0" b="0"/>
                          </a:effectRef>
                          <a:fontRef idx="none"/>
                        </wps:style>
                        <wps:bodyPr/>
                      </wps:wsp>
                      <wps:wsp>
                        <wps:cNvPr id="7082" name="Rectangle 7082"/>
                        <wps:cNvSpPr/>
                        <wps:spPr>
                          <a:xfrm>
                            <a:off x="391674" y="298345"/>
                            <a:ext cx="2184282" cy="167218"/>
                          </a:xfrm>
                          <a:prstGeom prst="rect">
                            <a:avLst/>
                          </a:prstGeom>
                          <a:ln>
                            <a:noFill/>
                          </a:ln>
                        </wps:spPr>
                        <wps:txbx>
                          <w:txbxContent>
                            <w:p w14:paraId="3D872EA1" w14:textId="77777777" w:rsidR="006C5D36" w:rsidRDefault="006C5D36" w:rsidP="006C5D36">
                              <w:r>
                                <w:rPr>
                                  <w:b/>
                                  <w:color w:val="0079C1"/>
                                  <w:sz w:val="21"/>
                                </w:rPr>
                                <w:t>Pre-Commissioning Users</w:t>
                              </w:r>
                            </w:p>
                          </w:txbxContent>
                        </wps:txbx>
                        <wps:bodyPr horzOverflow="overflow" vert="horz" lIns="0" tIns="0" rIns="0" bIns="0" rtlCol="0">
                          <a:noAutofit/>
                        </wps:bodyPr>
                      </wps:wsp>
                      <wps:wsp>
                        <wps:cNvPr id="7176" name="Rectangle 7176"/>
                        <wps:cNvSpPr/>
                        <wps:spPr>
                          <a:xfrm>
                            <a:off x="0" y="0"/>
                            <a:ext cx="46769" cy="161336"/>
                          </a:xfrm>
                          <a:prstGeom prst="rect">
                            <a:avLst/>
                          </a:prstGeom>
                          <a:ln>
                            <a:noFill/>
                          </a:ln>
                        </wps:spPr>
                        <wps:txbx>
                          <w:txbxContent>
                            <w:p w14:paraId="0614A4A4" w14:textId="77777777" w:rsidR="006C5D36" w:rsidRDefault="006C5D36" w:rsidP="006C5D36">
                              <w:r>
                                <w:t xml:space="preserve"> </w:t>
                              </w:r>
                            </w:p>
                          </w:txbxContent>
                        </wps:txbx>
                        <wps:bodyPr horzOverflow="overflow" vert="horz" lIns="0" tIns="0" rIns="0" bIns="0" rtlCol="0">
                          <a:noAutofit/>
                        </wps:bodyPr>
                      </wps:wsp>
                      <wps:wsp>
                        <wps:cNvPr id="7177" name="Rectangle 7177"/>
                        <wps:cNvSpPr/>
                        <wps:spPr>
                          <a:xfrm>
                            <a:off x="0" y="311736"/>
                            <a:ext cx="74943" cy="259606"/>
                          </a:xfrm>
                          <a:prstGeom prst="rect">
                            <a:avLst/>
                          </a:prstGeom>
                          <a:ln>
                            <a:noFill/>
                          </a:ln>
                        </wps:spPr>
                        <wps:txbx>
                          <w:txbxContent>
                            <w:p w14:paraId="60FCEC5C" w14:textId="77777777" w:rsidR="006C5D36" w:rsidRDefault="006C5D36" w:rsidP="006C5D36">
                              <w:r>
                                <w:rPr>
                                  <w:b/>
                                  <w:sz w:val="32"/>
                                </w:rPr>
                                <w:t xml:space="preserve"> </w:t>
                              </w:r>
                            </w:p>
                          </w:txbxContent>
                        </wps:txbx>
                        <wps:bodyPr horzOverflow="overflow" vert="horz" lIns="0" tIns="0" rIns="0" bIns="0" rtlCol="0">
                          <a:noAutofit/>
                        </wps:bodyPr>
                      </wps:wsp>
                      <wps:wsp>
                        <wps:cNvPr id="7178" name="Rectangle 7178"/>
                        <wps:cNvSpPr/>
                        <wps:spPr>
                          <a:xfrm>
                            <a:off x="0" y="569976"/>
                            <a:ext cx="46769" cy="161337"/>
                          </a:xfrm>
                          <a:prstGeom prst="rect">
                            <a:avLst/>
                          </a:prstGeom>
                          <a:ln>
                            <a:noFill/>
                          </a:ln>
                        </wps:spPr>
                        <wps:txbx>
                          <w:txbxContent>
                            <w:p w14:paraId="62047BE2" w14:textId="77777777" w:rsidR="006C5D36" w:rsidRDefault="006C5D36" w:rsidP="006C5D36">
                              <w:r>
                                <w:t xml:space="preserve"> </w:t>
                              </w:r>
                            </w:p>
                          </w:txbxContent>
                        </wps:txbx>
                        <wps:bodyPr horzOverflow="overflow" vert="horz" lIns="0" tIns="0" rIns="0" bIns="0" rtlCol="0">
                          <a:noAutofit/>
                        </wps:bodyPr>
                      </wps:wsp>
                      <wps:wsp>
                        <wps:cNvPr id="7179" name="Rectangle 7179"/>
                        <wps:cNvSpPr/>
                        <wps:spPr>
                          <a:xfrm>
                            <a:off x="0" y="881712"/>
                            <a:ext cx="74943" cy="259605"/>
                          </a:xfrm>
                          <a:prstGeom prst="rect">
                            <a:avLst/>
                          </a:prstGeom>
                          <a:ln>
                            <a:noFill/>
                          </a:ln>
                        </wps:spPr>
                        <wps:txbx>
                          <w:txbxContent>
                            <w:p w14:paraId="61116D9C" w14:textId="77777777" w:rsidR="006C5D36" w:rsidRDefault="006C5D36" w:rsidP="006C5D36">
                              <w:r>
                                <w:rPr>
                                  <w:b/>
                                  <w:sz w:val="32"/>
                                </w:rPr>
                                <w:t xml:space="preserve"> </w:t>
                              </w:r>
                            </w:p>
                          </w:txbxContent>
                        </wps:txbx>
                        <wps:bodyPr horzOverflow="overflow" vert="horz" lIns="0" tIns="0" rIns="0" bIns="0" rtlCol="0">
                          <a:noAutofit/>
                        </wps:bodyPr>
                      </wps:wsp>
                      <wps:wsp>
                        <wps:cNvPr id="7180" name="Rectangle 7180"/>
                        <wps:cNvSpPr/>
                        <wps:spPr>
                          <a:xfrm>
                            <a:off x="0" y="1268807"/>
                            <a:ext cx="74943" cy="259606"/>
                          </a:xfrm>
                          <a:prstGeom prst="rect">
                            <a:avLst/>
                          </a:prstGeom>
                          <a:ln>
                            <a:noFill/>
                          </a:ln>
                        </wps:spPr>
                        <wps:txbx>
                          <w:txbxContent>
                            <w:p w14:paraId="74A6D1B6" w14:textId="77777777" w:rsidR="006C5D36" w:rsidRDefault="006C5D36" w:rsidP="006C5D36">
                              <w:r>
                                <w:rPr>
                                  <w:b/>
                                  <w:sz w:val="32"/>
                                </w:rPr>
                                <w:t xml:space="preserve"> </w:t>
                              </w:r>
                            </w:p>
                          </w:txbxContent>
                        </wps:txbx>
                        <wps:bodyPr horzOverflow="overflow" vert="horz" lIns="0" tIns="0" rIns="0" bIns="0" rtlCol="0">
                          <a:noAutofit/>
                        </wps:bodyPr>
                      </wps:wsp>
                      <wps:wsp>
                        <wps:cNvPr id="7181" name="Rectangle 7181"/>
                        <wps:cNvSpPr/>
                        <wps:spPr>
                          <a:xfrm>
                            <a:off x="0" y="1654380"/>
                            <a:ext cx="74943" cy="259606"/>
                          </a:xfrm>
                          <a:prstGeom prst="rect">
                            <a:avLst/>
                          </a:prstGeom>
                          <a:ln>
                            <a:noFill/>
                          </a:ln>
                        </wps:spPr>
                        <wps:txbx>
                          <w:txbxContent>
                            <w:p w14:paraId="3EC81D5E" w14:textId="77777777" w:rsidR="006C5D36" w:rsidRDefault="006C5D36" w:rsidP="006C5D36">
                              <w:r>
                                <w:rPr>
                                  <w:b/>
                                  <w:sz w:val="32"/>
                                </w:rPr>
                                <w:t xml:space="preserve"> </w:t>
                              </w:r>
                            </w:p>
                          </w:txbxContent>
                        </wps:txbx>
                        <wps:bodyPr horzOverflow="overflow" vert="horz" lIns="0" tIns="0" rIns="0" bIns="0" rtlCol="0">
                          <a:noAutofit/>
                        </wps:bodyPr>
                      </wps:wsp>
                      <wps:wsp>
                        <wps:cNvPr id="7182" name="Rectangle 7182"/>
                        <wps:cNvSpPr/>
                        <wps:spPr>
                          <a:xfrm>
                            <a:off x="0" y="2039952"/>
                            <a:ext cx="74943" cy="259605"/>
                          </a:xfrm>
                          <a:prstGeom prst="rect">
                            <a:avLst/>
                          </a:prstGeom>
                          <a:ln>
                            <a:noFill/>
                          </a:ln>
                        </wps:spPr>
                        <wps:txbx>
                          <w:txbxContent>
                            <w:p w14:paraId="1E1B6881" w14:textId="77777777" w:rsidR="006C5D36" w:rsidRDefault="006C5D36" w:rsidP="006C5D36">
                              <w:r>
                                <w:rPr>
                                  <w:b/>
                                  <w:sz w:val="32"/>
                                </w:rPr>
                                <w:t xml:space="preserve"> </w:t>
                              </w:r>
                            </w:p>
                          </w:txbxContent>
                        </wps:txbx>
                        <wps:bodyPr horzOverflow="overflow" vert="horz" lIns="0" tIns="0" rIns="0" bIns="0" rtlCol="0">
                          <a:noAutofit/>
                        </wps:bodyPr>
                      </wps:wsp>
                    </wpg:wgp>
                  </a:graphicData>
                </a:graphic>
              </wp:inline>
            </w:drawing>
          </mc:Choice>
          <mc:Fallback>
            <w:pict>
              <v:group w14:anchorId="222E53EF" id="Group 71529" o:spid="_x0000_s1173" style="width:401.95pt;height:183.1pt;mso-position-horizontal-relative:char;mso-position-vertical-relative:line" coordsize="51050,23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">
                <v:shape id="Shape 6878" o:spid="_x0000_s1174"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" path="m22860,l45720,42673r-13716,l32004,242316r-18288,l13716,42673,,42673,22860,xe" fillcolor="#969696" stroked="f" strokeweight="0">
                  <v:stroke miterlimit="83231f" joinstyle="miter"/>
                  <v:path arrowok="t" textboxrect="0,0,45720,242316"/>
                </v:shape>
                <v:shape id="Shape 6879" o:spid="_x0000_s1175"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" path="m,205740l,,18288,r,205740l,205740xe" filled="f" strokecolor="#969696" strokeweight=".12pt">
                  <v:stroke miterlimit="83231f" joinstyle="miter"/>
                  <v:path arrowok="t" textboxrect="0,0,18288,205740"/>
                </v:shape>
                <v:shape id="Shape 6880" o:spid="_x0000_s1176"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" path="m,42673l22860,,45720,42673,,42673xe" filled="f" strokecolor="#969696" strokeweight=".12pt">
                  <v:stroke miterlimit="83231f" joinstyle="miter"/>
                  <v:path arrowok="t" textboxrect="0,0,45720,42673"/>
                </v:shape>
                <v:shape id="Picture 88202" o:spid="_x0000_s1177"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">
                  <v:imagedata r:id="rId38" o:title=""/>
                </v:shape>
                <v:shape id="Shape 6888" o:spid="_x0000_s1178"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" path="m,l256031,r,588262l,588262,,xe" filled="f" strokeweight=".129mm">
                  <v:stroke endcap="round"/>
                  <v:path arrowok="t" textboxrect="0,0,256031,588262"/>
                </v:shape>
                <v:shape id="Shape 6890" o:spid="_x0000_s1179"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" path="m,l256031,r,583696l,583696,,xe" filled="f" strokeweight=".129mm">
                  <v:stroke endcap="round"/>
                  <v:path arrowok="t" textboxrect="0,0,256031,583696"/>
                </v:shape>
                <v:shape id="Shape 6892" o:spid="_x0000_s1180"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" path="m,l259088,r,420628l,420628,,xe" filled="f" strokeweight=".129mm">
                  <v:stroke endcap="round"/>
                  <v:path arrowok="t" textboxrect="0,0,259088,420628"/>
                </v:shape>
                <v:shape id="Picture 88203" o:spid="_x0000_s1181"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">
                  <v:imagedata r:id="rId39" o:title=""/>
                </v:shape>
                <v:shape id="Shape 6896" o:spid="_x0000_s1182"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" path="m,l256031,r,588262l,588262,,xe" filled="f" strokeweight=".129mm">
                  <v:stroke endcap="round"/>
                  <v:path arrowok="t" textboxrect="0,0,256031,588262"/>
                </v:shape>
                <v:shape id="Picture 88204" o:spid="_x0000_s1183"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">
                  <v:imagedata r:id="rId40" o:title=""/>
                </v:shape>
                <v:shape id="Shape 6900" o:spid="_x0000_s1184"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" path="m,l259088,r,588262l,588262,,xe" filled="f" strokeweight=".129mm">
                  <v:stroke endcap="round"/>
                  <v:path arrowok="t" textboxrect="0,0,259088,588262"/>
                </v:shape>
                <v:rect id="Rectangle 6903" o:spid="_x0000_s1185" style="position:absolute;left:28255;top:3120;width:22795;height:1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" filled="f" stroked="f">
                  <v:textbox inset="0,0,0,0">
                    <w:txbxContent>
                      <w:p w14:paraId="555B6164" w14:textId="77777777" w:rsidR="006C5D36" w:rsidRDefault="006C5D36" w:rsidP="006C5D36">
                        <w:r>
                          <w:rPr>
                            <w:b/>
                            <w:color w:val="0079C1"/>
                            <w:sz w:val="21"/>
                          </w:rPr>
                          <w:t>Post-Commissioning Users</w:t>
                        </w:r>
                      </w:p>
                    </w:txbxContent>
                  </v:textbox>
                </v:rect>
                <v:shape id="Shape 6905" o:spid="_x0000_s1186"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" path="m22860,l45720,42673r-13716,l32004,242316r-18288,l13716,42673,,42673,22860,xe" fillcolor="#969696" stroked="f" strokeweight="0">
                  <v:stroke endcap="round"/>
                  <v:path arrowok="t" textboxrect="0,0,45720,242316"/>
                </v:shape>
                <v:shape id="Shape 6906" o:spid="_x0000_s1187"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" path="m,205740l,,18288,r,205740l,205740xe" filled="f" strokecolor="#969696" strokeweight=".12pt">
                  <v:stroke endcap="round"/>
                  <v:path arrowok="t" textboxrect="0,0,18288,205740"/>
                </v:shape>
                <v:shape id="Shape 6907" o:spid="_x0000_s1188"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" path="m,42673l22860,,45720,42673,,42673xe" filled="f" strokecolor="#969696" strokeweight=".12pt">
                  <v:stroke endcap="round"/>
                  <v:path arrowok="t" textboxrect="0,0,45720,42673"/>
                </v:shape>
                <v:shape id="Picture 88205" o:spid="_x0000_s1189"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">
                  <v:imagedata r:id="rId41" o:title=""/>
                </v:shape>
                <v:shape id="Shape 6915" o:spid="_x0000_s1190"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" path="m,l256031,r,588262l,588262,,xe" filled="f" strokeweight=".129mm">
                  <v:stroke endcap="round"/>
                  <v:path arrowok="t" textboxrect="0,0,256031,588262"/>
                </v:shape>
                <v:shape id="Shape 6917" o:spid="_x0000_s1191"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" path="m,l256031,r,583696l,583696,,xe" filled="f" strokeweight=".129mm">
                  <v:stroke endcap="round"/>
                  <v:path arrowok="t" textboxrect="0,0,256031,583696"/>
                </v:shape>
                <v:shape id="Shape 6919" o:spid="_x0000_s1192"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" path="m,l259088,r,420628l,420628,,xe" filled="f" strokeweight=".129mm">
                  <v:stroke endcap="round"/>
                  <v:path arrowok="t" textboxrect="0,0,259088,420628"/>
                </v:shape>
                <v:shape id="Picture 88206" o:spid="_x0000_s1193"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">
                  <v:imagedata r:id="rId42" o:title=""/>
                </v:shape>
                <v:shape id="Shape 6923" o:spid="_x0000_s1194"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" path="m,l256031,r,588262l,588262,,xe" filled="f" strokeweight=".129mm">
                  <v:stroke endcap="round"/>
                  <v:path arrowok="t" textboxrect="0,0,256031,588262"/>
                </v:shape>
                <v:shape id="Picture 88207" o:spid="_x0000_s1195"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">
                  <v:imagedata r:id="rId40" o:title=""/>
                </v:shape>
                <v:shape id="Shape 6927" o:spid="_x0000_s1196"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" path="m,l259088,r,588262l,588262,,xe" filled="f" strokeweight=".129mm">
                  <v:stroke endcap="round"/>
                  <v:path arrowok="t" textboxrect="0,0,259088,588262"/>
                </v:shape>
                <v:rect id="Rectangle 6930" o:spid="_x0000_s1197" style="position:absolute;left:27706;top:21936;width:1331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" filled="f" stroked="f">
                  <v:textbox inset="0,0,0,0">
                    <w:txbxContent>
                      <w:p w14:paraId="2DB42CA5" w14:textId="77777777" w:rsidR="006C5D36" w:rsidRDefault="006C5D36" w:rsidP="006C5D36">
                        <w:r>
                          <w:rPr>
                            <w:b/>
                            <w:sz w:val="16"/>
                          </w:rPr>
                          <w:t>Closure Notification</w:t>
                        </w:r>
                      </w:p>
                    </w:txbxContent>
                  </v:textbox>
                </v:rect>
                <v:shape id="Shape 6931" o:spid="_x0000_s1198" style="position:absolute;left:32583;top:19057;width:457;height:2423;visibility:visible;mso-wrap-style:square;v-text-anchor:top" coordsize="45720,24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" path="m22860,l45720,42673r-13716,l32004,242316r-18288,l13716,42673,,42673,22860,xe" fillcolor="#969696" stroked="f" strokeweight="0">
                  <v:stroke endcap="round"/>
                  <v:path arrowok="t" textboxrect="0,0,45720,242316"/>
                </v:shape>
                <v:shape id="Shape 6932" o:spid="_x0000_s1199" style="position:absolute;left:32720;top:19423;width:183;height:2057;visibility:visible;mso-wrap-style:square;v-text-anchor:top" coordsize="1828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" path="m,205740l,,18288,r,205740l,205740xe" filled="f" strokecolor="#969696" strokeweight=".12pt">
                  <v:stroke endcap="round"/>
                  <v:path arrowok="t" textboxrect="0,0,18288,205740"/>
                </v:shape>
                <v:shape id="Shape 6933" o:spid="_x0000_s1200" style="position:absolute;left:32583;top:19057;width:457;height:427;visibility:visible;mso-wrap-style:square;v-text-anchor:top" coordsize="45720,4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" path="m,42673l22860,,45720,42673,,42673xe" filled="f" strokecolor="#969696" strokeweight=".12pt">
                  <v:stroke endcap="round"/>
                  <v:path arrowok="t" textboxrect="0,0,45720,42673"/>
                </v:shape>
                <v:rect id="Rectangle 6934" o:spid="_x0000_s1201" style="position:absolute;left:35692;top:19341;width:2230;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" filled="f" stroked="f">
                  <v:textbox inset="0,0,0,0">
                    <w:txbxContent>
                      <w:p w14:paraId="74217E52" w14:textId="77777777" w:rsidR="006C5D36" w:rsidRDefault="006C5D36" w:rsidP="006C5D36">
                        <w:r>
                          <w:rPr>
                            <w:sz w:val="15"/>
                          </w:rPr>
                          <w:t>Y+1</w:t>
                        </w:r>
                      </w:p>
                    </w:txbxContent>
                  </v:textbox>
                </v:rect>
                <v:rect id="Rectangle 6935" o:spid="_x0000_s1202" style="position:absolute;left:38069;top:19387;width:2230;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" filled="f" stroked="f">
                  <v:textbox inset="0,0,0,0">
                    <w:txbxContent>
                      <w:p w14:paraId="43F7FB76" w14:textId="77777777" w:rsidR="006C5D36" w:rsidRDefault="006C5D36" w:rsidP="006C5D36">
                        <w:r>
                          <w:rPr>
                            <w:sz w:val="15"/>
                          </w:rPr>
                          <w:t>Y+2</w:t>
                        </w:r>
                      </w:p>
                    </w:txbxContent>
                  </v:textbox>
                </v:rect>
                <v:rect id="Rectangle 6936" o:spid="_x0000_s1203" style="position:absolute;left:27233;top:11116;width:387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" filled="f" stroked="f">
                  <v:textbox inset="0,0,0,0">
                    <w:txbxContent>
                      <w:p w14:paraId="1B76B875" w14:textId="77777777" w:rsidR="006C5D36" w:rsidRDefault="006C5D36" w:rsidP="006C5D36">
                        <w:r>
                          <w:rPr>
                            <w:b/>
                            <w:color w:val="3365CC"/>
                            <w:sz w:val="16"/>
                          </w:rPr>
                          <w:t>Wider</w:t>
                        </w:r>
                      </w:p>
                    </w:txbxContent>
                  </v:textbox>
                </v:rect>
                <v:rect id="Rectangle 6937" o:spid="_x0000_s1204" style="position:absolute;left:33741;top:19296;width:827;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" filled="f" stroked="f">
                  <v:textbox inset="0,0,0,0">
                    <w:txbxContent>
                      <w:p w14:paraId="348F2B22" w14:textId="77777777" w:rsidR="006C5D36" w:rsidRDefault="006C5D36" w:rsidP="006C5D36">
                        <w:r>
                          <w:rPr>
                            <w:sz w:val="15"/>
                          </w:rPr>
                          <w:t>Y</w:t>
                        </w:r>
                      </w:p>
                    </w:txbxContent>
                  </v:textbox>
                </v:rect>
                <v:shape id="Picture 88208" o:spid="_x0000_s1205" type="#_x0000_t75" style="position:absolute;left:27350;top:12910;width:2622;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">
                  <v:imagedata r:id="rId41" o:title=""/>
                </v:shape>
                <v:shape id="Shape 90042" o:spid="_x0000_s1206" style="position:absolute;left:27416;top:12992;width:2561;height:5882;visibility:visible;mso-wrap-style:square;v-text-anchor:top" coordsize="256026,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" path="m,l256026,r,588258l,588258,,e" fillcolor="#00aed9" stroked="f" strokeweight="0">
                  <v:stroke endcap="round"/>
                  <v:path arrowok="t" textboxrect="0,0,256026,588258"/>
                </v:shape>
                <v:shape id="Shape 6941" o:spid="_x0000_s1207" style="position:absolute;left:27416;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" path="m,l256031,r,588262l,588262,,xe" filled="f" strokeweight=".129mm">
                  <v:stroke endcap="round"/>
                  <v:path arrowok="t" textboxrect="0,0,256031,588262"/>
                </v:shape>
                <v:shape id="Shape 90043" o:spid="_x0000_s1208" style="position:absolute;left:32583;top:12992;width:2560;height:5837;visibility:visible;mso-wrap-style:square;v-text-anchor:top" coordsize="256032,58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" path="m,l256032,r,583692l,583692,,e" fillcolor="#00aed9" stroked="f" strokeweight="0">
                  <v:stroke endcap="round"/>
                  <v:path arrowok="t" textboxrect="0,0,256032,583692"/>
                </v:shape>
                <v:shape id="Shape 6943" o:spid="_x0000_s1209" style="position:absolute;left:32583;top:12992;width:2560;height:5836;visibility:visible;mso-wrap-style:square;v-text-anchor:top" coordsize="256031,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" path="m,l256031,r,583696l,583696,,xe" filled="f" strokeweight=".129mm">
                  <v:stroke endcap="round"/>
                  <v:path arrowok="t" textboxrect="0,0,256031,583696"/>
                </v:shape>
                <v:shape id="Shape 90044" o:spid="_x0000_s1210" style="position:absolute;left:35143;top:14668;width:2591;height:4206;visibility:visible;mso-wrap-style:square;v-text-anchor:top" coordsize="25908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" path="m,l259080,r,420624l,420624,,e" fillcolor="#00aed9" stroked="f" strokeweight="0">
                  <v:stroke endcap="round"/>
                  <v:path arrowok="t" textboxrect="0,0,259080,420624"/>
                </v:shape>
                <v:shape id="Shape 6945" o:spid="_x0000_s1211" style="position:absolute;left:35143;top:14668;width:2591;height:4206;visibility:visible;mso-wrap-style:square;v-text-anchor:top" coordsize="259088,4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" path="m,l259088,r,420628l,420628,,xe" filled="f" strokeweight=".129mm">
                  <v:stroke endcap="round"/>
                  <v:path arrowok="t" textboxrect="0,0,259088,420628"/>
                </v:shape>
                <v:shape id="Picture 88209" o:spid="_x0000_s1212" type="#_x0000_t75" style="position:absolute;left:29961;top:12910;width:259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">
                  <v:imagedata r:id="rId43" o:title=""/>
                </v:shape>
                <v:shape id="Shape 90045" o:spid="_x0000_s1213" style="position:absolute;left:30022;top:12992;width:2561;height:5882;visibility:visible;mso-wrap-style:square;v-text-anchor:top" coordsize="256026,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" path="m,l256026,r,588258l,588258,,e" fillcolor="#00aed9" stroked="f" strokeweight="0">
                  <v:stroke endcap="round"/>
                  <v:path arrowok="t" textboxrect="0,0,256026,588258"/>
                </v:shape>
                <v:shape id="Shape 6949" o:spid="_x0000_s1214" style="position:absolute;left:30022;top:12992;width:2561;height:5882;visibility:visible;mso-wrap-style:square;v-text-anchor:top" coordsize="256031,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" path="m,l256031,r,588262l,588262,,xe" filled="f" strokeweight=".129mm">
                  <v:stroke endcap="round"/>
                  <v:path arrowok="t" textboxrect="0,0,256031,588262"/>
                </v:shape>
                <v:shape id="Picture 88210" o:spid="_x0000_s1215" type="#_x0000_t75" style="position:absolute;left:24719;top:12971;width:2621;height:59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">
                  <v:imagedata r:id="rId44" o:title=""/>
                </v:shape>
                <v:shape id="Shape 90046" o:spid="_x0000_s1216" style="position:absolute;left:24780;top:13037;width:2591;height:5883;visibility:visible;mso-wrap-style:square;v-text-anchor:top" coordsize="259074,58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" path="m,l259074,r,588258l,588258,,e" fillcolor="#00aed9" stroked="f" strokeweight="0">
                  <v:stroke endcap="round"/>
                  <v:path arrowok="t" textboxrect="0,0,259074,588258"/>
                </v:shape>
                <v:shape id="Shape 6953" o:spid="_x0000_s1217" style="position:absolute;left:24780;top:13037;width:2591;height:5883;visibility:visible;mso-wrap-style:square;v-text-anchor:top" coordsize="259088,588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" path="m,l259088,r,588262l,588262,,xe" filled="f" strokeweight=".129mm">
                  <v:stroke endcap="round"/>
                  <v:path arrowok="t" textboxrect="0,0,259088,588262"/>
                </v:shape>
                <v:rect id="Rectangle 69650" o:spid="_x0000_s1218" style="position:absolute;left:32720;top:17799;width:2047;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" filled="f" stroked="f">
                  <v:textbox inset="0,0,0,0">
                    <w:txbxContent>
                      <w:p w14:paraId="73768DE4" w14:textId="77777777" w:rsidR="006C5D36" w:rsidRDefault="006C5D36" w:rsidP="006C5D36">
                        <w:r>
                          <w:rPr>
                            <w:b/>
                            <w:sz w:val="15"/>
                          </w:rPr>
                          <w:t>100</w:t>
                        </w:r>
                      </w:p>
                    </w:txbxContent>
                  </v:textbox>
                </v:rect>
                <v:rect id="Rectangle 69651" o:spid="_x0000_s1219" style="position:absolute;left:34259;top:17799;width:1103;height:1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" filled="f" stroked="f">
                  <v:textbox inset="0,0,0,0">
                    <w:txbxContent>
                      <w:p w14:paraId="262E5C2A" w14:textId="77777777" w:rsidR="006C5D36" w:rsidRDefault="006C5D36" w:rsidP="006C5D36">
                        <w:r>
                          <w:rPr>
                            <w:b/>
                            <w:sz w:val="15"/>
                          </w:rPr>
                          <w:t>%</w:t>
                        </w:r>
                      </w:p>
                    </w:txbxContent>
                  </v:textbox>
                </v:rect>
                <v:rect id="Rectangle 69652" o:spid="_x0000_s1220" style="position:absolute;left:35692;top:17754;width:137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" filled="f" stroked="f">
                  <v:textbox inset="0,0,0,0">
                    <w:txbxContent>
                      <w:p w14:paraId="5B92864E" w14:textId="77777777" w:rsidR="006C5D36" w:rsidRDefault="006C5D36" w:rsidP="006C5D36">
                        <w:r>
                          <w:rPr>
                            <w:b/>
                            <w:sz w:val="15"/>
                          </w:rPr>
                          <w:t>75</w:t>
                        </w:r>
                      </w:p>
                    </w:txbxContent>
                  </v:textbox>
                </v:rect>
                <v:rect id="Rectangle 69653" o:spid="_x0000_s1221" style="position:absolute;left:36713;top:17754;width:1102;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" filled="f" stroked="f">
                  <v:textbox inset="0,0,0,0">
                    <w:txbxContent>
                      <w:p w14:paraId="1F375061" w14:textId="77777777" w:rsidR="006C5D36" w:rsidRDefault="006C5D36" w:rsidP="006C5D36">
                        <w:r>
                          <w:rPr>
                            <w:b/>
                            <w:sz w:val="15"/>
                          </w:rPr>
                          <w:t>%</w:t>
                        </w:r>
                      </w:p>
                    </w:txbxContent>
                  </v:textbox>
                </v:rect>
                <v:shape id="Shape 6958" o:spid="_x0000_s1222"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" path="m,l260594,r,583696l,583696,,xe" filled="f" strokeweight=".129mm">
                  <v:stroke endcap="round"/>
                  <v:path arrowok="t" textboxrect="0,0,260594,583696"/>
                </v:shape>
                <v:shape id="Shape 6961" o:spid="_x0000_s1223"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" path="m,l260594,r,448053l,448053,,xe" filled="f" strokeweight=".129mm">
                  <v:stroke endcap="round"/>
                  <v:path arrowok="t" textboxrect="0,0,260594,448053"/>
                </v:shape>
                <v:shape id="Shape 6963" o:spid="_x0000_s1224"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" path="m,l260609,r,298697l,298697,,xe" filled="f" strokeweight=".129mm">
                  <v:stroke endcap="round"/>
                  <v:path arrowok="t" textboxrect="0,0,260609,298697"/>
                </v:shape>
                <v:shape id="Shape 6965" o:spid="_x0000_s1225"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" path="m,l254510,r,153922l,153922,,xe" filled="f" strokeweight=".129mm">
                  <v:stroke endcap="round"/>
                  <v:path arrowok="t" textboxrect="0,0,254510,153922"/>
                </v:shape>
                <v:rect id="Rectangle 6969" o:spid="_x0000_s1226" style="position:absolute;left:11155;top:11116;width:3875;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" filled="f" stroked="f">
                  <v:textbox inset="0,0,0,0">
                    <w:txbxContent>
                      <w:p w14:paraId="28135E40" w14:textId="77777777" w:rsidR="006C5D36" w:rsidRDefault="006C5D36" w:rsidP="006C5D36">
                        <w:r>
                          <w:rPr>
                            <w:b/>
                            <w:color w:val="3365CC"/>
                            <w:sz w:val="16"/>
                          </w:rPr>
                          <w:t>Wider</w:t>
                        </w:r>
                      </w:p>
                    </w:txbxContent>
                  </v:textbox>
                </v:rect>
                <v:shape id="Shape 6971" o:spid="_x0000_s1227"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" path="m,l260594,r,583696l,583696,,xe" filled="f" strokeweight=".129mm">
                  <v:stroke endcap="round"/>
                  <v:path arrowok="t" textboxrect="0,0,260594,583696"/>
                </v:shape>
                <v:shape id="Shape 6974" o:spid="_x0000_s1228"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" path="m,l260594,r,448053l,448053,,xe" filled="f" strokeweight=".129mm">
                  <v:stroke endcap="round"/>
                  <v:path arrowok="t" textboxrect="0,0,260594,448053"/>
                </v:shape>
                <v:shape id="Shape 6976" o:spid="_x0000_s1229"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" path="m,l260609,r,298697l,298697,,xe" filled="f" strokeweight=".129mm">
                  <v:stroke endcap="round"/>
                  <v:path arrowok="t" textboxrect="0,0,260609,298697"/>
                </v:shape>
                <v:shape id="Shape 6978" o:spid="_x0000_s1230"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" path="m,l254510,r,153922l,153922,,xe" filled="f" strokeweight=".129mm">
                  <v:stroke endcap="round"/>
                  <v:path arrowok="t" textboxrect="0,0,254510,153922"/>
                </v:shape>
                <v:shape id="Shape 90047" o:spid="_x0000_s1231" style="position:absolute;left:22082;top:13037;width:2606;height:5837;visibility:visible;mso-wrap-style:square;v-text-anchor:top" coordsize="260604,58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" path="m,l260604,r,583692l,583692,,e" fillcolor="#00aed9" stroked="f" strokeweight="0">
                  <v:stroke endcap="round"/>
                  <v:path arrowok="t" textboxrect="0,0,260604,583692"/>
                </v:shape>
                <v:shape id="Shape 6983" o:spid="_x0000_s1232" style="position:absolute;left:22082;top:13037;width:2606;height:5837;visibility:visible;mso-wrap-style:square;v-text-anchor:top" coordsize="260594,58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" path="m,l260594,r,583696l,583696,,xe" filled="f" strokeweight=".129mm">
                  <v:stroke endcap="round"/>
                  <v:path arrowok="t" textboxrect="0,0,260594,583696"/>
                </v:shape>
                <v:rect id="Rectangle 69648" o:spid="_x0000_s1233" style="position:absolute;left:22357;top:17754;width:2047;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" filled="f" stroked="f">
                  <v:textbox inset="0,0,0,0">
                    <w:txbxContent>
                      <w:p w14:paraId="0A137BE5" w14:textId="77777777" w:rsidR="006C5D36" w:rsidRDefault="006C5D36" w:rsidP="006C5D36">
                        <w:r>
                          <w:rPr>
                            <w:b/>
                            <w:sz w:val="15"/>
                          </w:rPr>
                          <w:t>100</w:t>
                        </w:r>
                      </w:p>
                    </w:txbxContent>
                  </v:textbox>
                </v:rect>
                <v:rect id="Rectangle 69649" o:spid="_x0000_s1234" style="position:absolute;left:23896;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" filled="f" stroked="f">
                  <v:textbox inset="0,0,0,0">
                    <w:txbxContent>
                      <w:p w14:paraId="2884ADF9" w14:textId="77777777" w:rsidR="006C5D36" w:rsidRDefault="006C5D36" w:rsidP="006C5D36">
                        <w:r>
                          <w:rPr>
                            <w:b/>
                            <w:sz w:val="15"/>
                          </w:rPr>
                          <w:t>%</w:t>
                        </w:r>
                      </w:p>
                    </w:txbxContent>
                  </v:textbox>
                </v:rect>
                <v:shape id="Shape 90048" o:spid="_x0000_s1235" style="position:absolute;left:19522;top:14394;width:2606;height:4480;visibility:visible;mso-wrap-style:square;v-text-anchor:top" coordsize="260604,448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" path="m,l260604,r,448056l,448056,,e" fillcolor="#00aed9" stroked="f" strokeweight="0">
                  <v:stroke endcap="round"/>
                  <v:path arrowok="t" textboxrect="0,0,260604,448056"/>
                </v:shape>
                <v:shape id="Shape 6986" o:spid="_x0000_s1236" style="position:absolute;left:19522;top:14394;width:2606;height:4480;visibility:visible;mso-wrap-style:square;v-text-anchor:top" coordsize="260594,44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" path="m,l260594,r,448053l,448053,,xe" filled="f" strokeweight=".129mm">
                  <v:stroke endcap="round"/>
                  <v:path arrowok="t" textboxrect="0,0,260594,448053"/>
                </v:shape>
                <v:shape id="Shape 90049" o:spid="_x0000_s1237" style="position:absolute;left:16916;top:15887;width:2606;height:2987;visibility:visible;mso-wrap-style:square;v-text-anchor:top" coordsize="260604,298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" path="m,l260604,r,298704l,298704,,e" fillcolor="#00aed9" stroked="f" strokeweight="0">
                  <v:stroke endcap="round"/>
                  <v:path arrowok="t" textboxrect="0,0,260604,298704"/>
                </v:shape>
                <v:shape id="Shape 6988" o:spid="_x0000_s1238" style="position:absolute;left:16916;top:15887;width:2606;height:2987;visibility:visible;mso-wrap-style:square;v-text-anchor:top" coordsize="260609,298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" path="m,l260609,r,298697l,298697,,xe" filled="f" strokeweight=".129mm">
                  <v:stroke endcap="round"/>
                  <v:path arrowok="t" textboxrect="0,0,260609,298697"/>
                </v:shape>
                <v:shape id="Shape 90050" o:spid="_x0000_s1239" style="position:absolute;left:14325;top:17335;width:2545;height:1539;visibility:visible;mso-wrap-style:square;v-text-anchor:top" coordsize="254508,153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" path="m,l254508,r,153924l,153924,,e" fillcolor="#00aed9" stroked="f" strokeweight="0">
                  <v:stroke endcap="round"/>
                  <v:path arrowok="t" textboxrect="0,0,254508,153924"/>
                </v:shape>
                <v:shape id="Shape 6990" o:spid="_x0000_s1240" style="position:absolute;left:14325;top:17335;width:2545;height:1539;visibility:visible;mso-wrap-style:square;v-text-anchor:top" coordsize="254510,153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" path="m,l254510,r,153922l,153922,,xe" filled="f" strokeweight=".129mm">
                  <v:stroke endcap="round"/>
                  <v:path arrowok="t" textboxrect="0,0,254510,153922"/>
                </v:shape>
                <v:rect id="Rectangle 69646" o:spid="_x0000_s1241" style="position:absolute;left:20132;top:17754;width:135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" filled="f" stroked="f">
                  <v:textbox inset="0,0,0,0">
                    <w:txbxContent>
                      <w:p w14:paraId="051302A0" w14:textId="77777777" w:rsidR="006C5D36" w:rsidRDefault="006C5D36" w:rsidP="006C5D36">
                        <w:r>
                          <w:rPr>
                            <w:b/>
                            <w:sz w:val="15"/>
                          </w:rPr>
                          <w:t>75</w:t>
                        </w:r>
                      </w:p>
                    </w:txbxContent>
                  </v:textbox>
                </v:rect>
                <v:rect id="Rectangle 69647" o:spid="_x0000_s1242" style="position:absolute;left:21198;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" filled="f" stroked="f">
                  <v:textbox inset="0,0,0,0">
                    <w:txbxContent>
                      <w:p w14:paraId="45586D72" w14:textId="77777777" w:rsidR="006C5D36" w:rsidRDefault="006C5D36" w:rsidP="006C5D36">
                        <w:r>
                          <w:rPr>
                            <w:b/>
                            <w:sz w:val="15"/>
                          </w:rPr>
                          <w:t>%</w:t>
                        </w:r>
                      </w:p>
                    </w:txbxContent>
                  </v:textbox>
                </v:rect>
                <v:rect id="Rectangle 69645" o:spid="_x0000_s1243" style="position:absolute;left:18409;top:17754;width:1103;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" filled="f" stroked="f">
                  <v:textbox inset="0,0,0,0">
                    <w:txbxContent>
                      <w:p w14:paraId="6C6B8687" w14:textId="77777777" w:rsidR="006C5D36" w:rsidRDefault="006C5D36" w:rsidP="006C5D36">
                        <w:r>
                          <w:rPr>
                            <w:b/>
                            <w:sz w:val="15"/>
                          </w:rPr>
                          <w:t>%</w:t>
                        </w:r>
                      </w:p>
                    </w:txbxContent>
                  </v:textbox>
                </v:rect>
                <v:rect id="Rectangle 69644" o:spid="_x0000_s1244" style="position:absolute;left:17388;top:17754;width:1359;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" filled="f" stroked="f">
                  <v:textbox inset="0,0,0,0">
                    <w:txbxContent>
                      <w:p w14:paraId="7414DA42" w14:textId="77777777" w:rsidR="006C5D36" w:rsidRDefault="006C5D36" w:rsidP="006C5D36">
                        <w:r>
                          <w:rPr>
                            <w:b/>
                            <w:sz w:val="15"/>
                          </w:rPr>
                          <w:t>50</w:t>
                        </w:r>
                      </w:p>
                    </w:txbxContent>
                  </v:textbox>
                </v:rect>
                <v:rect id="Rectangle 69643" o:spid="_x0000_s1245" style="position:absolute;left:15758;top:17708;width:1102;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" filled="f" stroked="f">
                  <v:textbox inset="0,0,0,0">
                    <w:txbxContent>
                      <w:p w14:paraId="5F06017F" w14:textId="77777777" w:rsidR="006C5D36" w:rsidRDefault="006C5D36" w:rsidP="006C5D36">
                        <w:r>
                          <w:rPr>
                            <w:b/>
                            <w:sz w:val="15"/>
                          </w:rPr>
                          <w:t>%</w:t>
                        </w:r>
                      </w:p>
                    </w:txbxContent>
                  </v:textbox>
                </v:rect>
                <v:rect id="Rectangle 69642" o:spid="_x0000_s1246" style="position:absolute;left:14737;top:17708;width:1378;height:1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" filled="f" stroked="f">
                  <v:textbox inset="0,0,0,0">
                    <w:txbxContent>
                      <w:p w14:paraId="04745828" w14:textId="77777777" w:rsidR="006C5D36" w:rsidRDefault="006C5D36" w:rsidP="006C5D36">
                        <w:r>
                          <w:rPr>
                            <w:b/>
                            <w:sz w:val="15"/>
                          </w:rPr>
                          <w:t>25</w:t>
                        </w:r>
                      </w:p>
                    </w:txbxContent>
                  </v:textbox>
                </v:rect>
                <v:shape id="Shape 6996" o:spid="_x0000_s1247"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" path="m,l120403,r,518158l,518158,,xe" filled="f" strokeweight=".129mm">
                  <v:stroke endcap="round"/>
                  <v:path arrowok="t" textboxrect="0,0,120403,518158"/>
                </v:shape>
                <v:shape id="Shape 6998" o:spid="_x0000_s1248"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" path="m,l134122,r,582170l,582170,,xe" filled="f" strokeweight=".129mm">
                  <v:stroke endcap="round"/>
                  <v:path arrowok="t" textboxrect="0,0,134122,582170"/>
                </v:shape>
                <v:shape id="Shape 7000" o:spid="_x0000_s1249"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" path="m,l135643,r,684281l,684281,,xe" filled="f" strokeweight=".129mm">
                  <v:stroke endcap="round"/>
                  <v:path arrowok="t" textboxrect="0,0,135643,684281"/>
                </v:shape>
                <v:shape id="Shape 7002" o:spid="_x0000_s1250"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" path="m,l135628,r,364237l,364237,,xe" filled="f" strokeweight=".129mm">
                  <v:stroke endcap="round"/>
                  <v:path arrowok="t" textboxrect="0,0,135628,364237"/>
                </v:shape>
                <v:shape id="Shape 7004" o:spid="_x0000_s1251"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" path="m,l134122,r,457200l,457200,,xe" filled="f" strokeweight=".129mm">
                  <v:stroke endcap="round"/>
                  <v:path arrowok="t" textboxrect="0,0,134122,457200"/>
                </v:shape>
                <v:shape id="Shape 7006" o:spid="_x0000_s1252"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" path="m,l134122,r,294131l,294131,,xe" filled="f" strokeweight=".129mm">
                  <v:stroke endcap="round"/>
                  <v:path arrowok="t" textboxrect="0,0,134122,294131"/>
                </v:shape>
                <v:shape id="Shape 7008" o:spid="_x0000_s1253"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" path="m,l134107,r,359655l,359655,,xe" filled="f" strokeweight=".129mm">
                  <v:stroke endcap="round"/>
                  <v:path arrowok="t" textboxrect="0,0,134107,359655"/>
                </v:shape>
                <v:shape id="Shape 7010" o:spid="_x0000_s1254"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" path="m,l134107,r,192021l,192021,,xe" filled="f" strokeweight=".129mm">
                  <v:stroke endcap="round"/>
                  <v:path arrowok="t" textboxrect="0,0,134107,192021"/>
                </v:shape>
                <v:shape id="Shape 7012" o:spid="_x0000_s1255"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" path="m,l135628,r,246886l,246886,,xe" filled="f" strokeweight=".129mm">
                  <v:stroke endcap="round"/>
                  <v:path arrowok="t" textboxrect="0,0,135628,246886"/>
                </v:shape>
                <v:shape id="Shape 7014" o:spid="_x0000_s1256"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" path="m,l163067,r,74670l,74670,,xe" filled="f" strokeweight=".129mm">
                  <v:stroke endcap="round"/>
                  <v:path arrowok="t" textboxrect="0,0,163067,74670"/>
                </v:shape>
                <v:shape id="Shape 7016" o:spid="_x0000_s1257"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" path="m,l144784,r,121916l,121916,,xe" filled="f" strokeweight=".129mm">
                  <v:stroke endcap="round"/>
                  <v:path arrowok="t" textboxrect="0,0,144784,121916"/>
                </v:shape>
                <v:shape id="Shape 7018" o:spid="_x0000_s1258"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" path="m,l144769,r,611122l,611122,,xe" filled="f" strokeweight=".129mm">
                  <v:stroke endcap="round"/>
                  <v:path arrowok="t" textboxrect="0,0,144769,611122"/>
                </v:shape>
                <v:rect id="Rectangle 7019" o:spid="_x0000_s1259" style="position:absolute;left:14462;top:7763;width:779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" filled="f" stroked="f">
                  <v:textbox inset="0,0,0,0">
                    <w:txbxContent>
                      <w:p w14:paraId="7E66A309" w14:textId="77777777" w:rsidR="006C5D36" w:rsidRDefault="006C5D36" w:rsidP="006C5D36">
                        <w:r>
                          <w:rPr>
                            <w:b/>
                            <w:color w:val="3CCE28"/>
                            <w:sz w:val="16"/>
                          </w:rPr>
                          <w:t>Attributable</w:t>
                        </w:r>
                      </w:p>
                    </w:txbxContent>
                  </v:textbox>
                </v:rect>
                <v:shape id="Shape 7021" o:spid="_x0000_s1260"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" path="m,l120403,r,518158l,518158,,xe" filled="f" strokeweight=".129mm">
                  <v:stroke endcap="round"/>
                  <v:path arrowok="t" textboxrect="0,0,120403,518158"/>
                </v:shape>
                <v:shape id="Shape 7023" o:spid="_x0000_s1261"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" path="m,l134122,r,582170l,582170,,xe" filled="f" strokeweight=".129mm">
                  <v:stroke endcap="round"/>
                  <v:path arrowok="t" textboxrect="0,0,134122,582170"/>
                </v:shape>
                <v:shape id="Shape 7025" o:spid="_x0000_s1262"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" path="m,l135643,r,684281l,684281,,xe" filled="f" strokeweight=".129mm">
                  <v:stroke endcap="round"/>
                  <v:path arrowok="t" textboxrect="0,0,135643,684281"/>
                </v:shape>
                <v:shape id="Shape 7027" o:spid="_x0000_s1263"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" path="m,l135628,r,364237l,364237,,xe" filled="f" strokeweight=".129mm">
                  <v:stroke endcap="round"/>
                  <v:path arrowok="t" textboxrect="0,0,135628,364237"/>
                </v:shape>
                <v:shape id="Shape 7029" o:spid="_x0000_s1264"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" path="m,l134122,r,457200l,457200,,xe" filled="f" strokeweight=".129mm">
                  <v:stroke endcap="round"/>
                  <v:path arrowok="t" textboxrect="0,0,134122,457200"/>
                </v:shape>
                <v:shape id="Shape 7031" o:spid="_x0000_s1265"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" path="m,l134122,r,294131l,294131,,xe" filled="f" strokeweight=".129mm">
                  <v:stroke endcap="round"/>
                  <v:path arrowok="t" textboxrect="0,0,134122,294131"/>
                </v:shape>
                <v:shape id="Shape 7033" o:spid="_x0000_s1266"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" path="m,l134107,r,359655l,359655,,xe" filled="f" strokeweight=".129mm">
                  <v:stroke endcap="round"/>
                  <v:path arrowok="t" textboxrect="0,0,134107,359655"/>
                </v:shape>
                <v:shape id="Shape 7035" o:spid="_x0000_s1267"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" path="m,l134107,r,192021l,192021,,xe" filled="f" strokeweight=".129mm">
                  <v:stroke endcap="round"/>
                  <v:path arrowok="t" textboxrect="0,0,134107,192021"/>
                </v:shape>
                <v:shape id="Shape 7037" o:spid="_x0000_s1268"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" path="m,l135628,r,246886l,246886,,xe" filled="f" strokeweight=".129mm">
                  <v:stroke endcap="round"/>
                  <v:path arrowok="t" textboxrect="0,0,135628,246886"/>
                </v:shape>
                <v:shape id="Shape 7039" o:spid="_x0000_s1269"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" path="m,l163067,r,74670l,74670,,xe" filled="f" strokeweight=".129mm">
                  <v:stroke endcap="round"/>
                  <v:path arrowok="t" textboxrect="0,0,163067,74670"/>
                </v:shape>
                <v:shape id="Shape 7041" o:spid="_x0000_s1270"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" path="m,l144784,r,121916l,121916,,xe" filled="f" strokeweight=".129mm">
                  <v:stroke endcap="round"/>
                  <v:path arrowok="t" textboxrect="0,0,144784,121916"/>
                </v:shape>
                <v:shape id="Shape 7043" o:spid="_x0000_s1271"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" path="m,l144769,r,611122l,611122,,xe" filled="f" strokeweight=".129mm">
                  <v:stroke endcap="round"/>
                  <v:path arrowok="t" textboxrect="0,0,144769,611122"/>
                </v:shape>
                <v:shape id="Shape 90051" o:spid="_x0000_s1272" style="position:absolute;left:19476;top:9258;width:1204;height:5181;visibility:visible;mso-wrap-style:square;v-text-anchor:top" coordsize="120396,518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" path="m,l120396,r,518160l,518160,,e" fillcolor="#52da3f" stroked="f" strokeweight="0">
                  <v:stroke endcap="round"/>
                  <v:path arrowok="t" textboxrect="0,0,120396,518160"/>
                </v:shape>
                <v:shape id="Shape 7045" o:spid="_x0000_s1273" style="position:absolute;left:19476;top:9258;width:1204;height:5181;visibility:visible;mso-wrap-style:square;v-text-anchor:top" coordsize="120403,51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" path="m,l120403,r,518158l,518158,,xe" filled="f" strokeweight=".129mm">
                  <v:stroke endcap="round"/>
                  <v:path arrowok="t" textboxrect="0,0,120403,518158"/>
                </v:shape>
                <v:shape id="Shape 90052" o:spid="_x0000_s1274" style="position:absolute;left:22128;top:7216;width:1341;height:5821;visibility:visible;mso-wrap-style:square;v-text-anchor:top" coordsize="134112,582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" path="m,l134112,r,582168l,582168,,e" fillcolor="#52da3f" stroked="f" strokeweight="0">
                  <v:stroke endcap="round"/>
                  <v:path arrowok="t" textboxrect="0,0,134112,582168"/>
                </v:shape>
                <v:shape id="Shape 7047" o:spid="_x0000_s1275" style="position:absolute;left:22128;top:7215;width:1341;height:5822;visibility:visible;mso-wrap-style:square;v-text-anchor:top" coordsize="134122,582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" path="m,l134122,r,582170l,582170,,xe" filled="f" strokeweight=".129mm">
                  <v:stroke endcap="round"/>
                  <v:path arrowok="t" textboxrect="0,0,134122,582170"/>
                </v:shape>
                <v:shape id="Shape 90053" o:spid="_x0000_s1276" style="position:absolute;left:23378;top:6195;width:1356;height:6842;visibility:visible;mso-wrap-style:square;v-text-anchor:top" coordsize="135636,684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" path="m,l135636,r,684276l,684276,,e" fillcolor="#52da3f" stroked="f" strokeweight="0">
                  <v:stroke endcap="round"/>
                  <v:path arrowok="t" textboxrect="0,0,135636,684276"/>
                </v:shape>
                <v:shape id="Shape 7049" o:spid="_x0000_s1277" style="position:absolute;left:23378;top:6194;width:1356;height:6843;visibility:visible;mso-wrap-style:square;v-text-anchor:top" coordsize="135643,684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" path="m,l135643,r,684281l,684281,,xe" filled="f" strokeweight=".129mm">
                  <v:stroke endcap="round"/>
                  <v:path arrowok="t" textboxrect="0,0,135643,684281"/>
                </v:shape>
                <v:shape id="Shape 90054" o:spid="_x0000_s1278" style="position:absolute;left:16825;top:12291;width:1356;height:3642;visibility:visible;mso-wrap-style:square;v-text-anchor:top" coordsize="135636,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" path="m,l135636,r,364236l,364236,,e" fillcolor="#52da3f" stroked="f" strokeweight="0">
                  <v:stroke endcap="round"/>
                  <v:path arrowok="t" textboxrect="0,0,135636,364236"/>
                </v:shape>
                <v:shape id="Shape 7051" o:spid="_x0000_s1279" style="position:absolute;left:16825;top:12290;width:1356;height:3643;visibility:visible;mso-wrap-style:square;v-text-anchor:top" coordsize="135628,36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" path="m,l135628,r,364237l,364237,,xe" filled="f" strokeweight=".129mm">
                  <v:stroke endcap="round"/>
                  <v:path arrowok="t" textboxrect="0,0,135628,364237"/>
                </v:shape>
                <v:shape id="Shape 90055" o:spid="_x0000_s1280" style="position:absolute;left:18181;top:11407;width:1341;height:4572;visibility:visible;mso-wrap-style:square;v-text-anchor:top" coordsize="13411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" path="m,l134112,r,457200l,457200,,e" fillcolor="#52da3f" stroked="f" strokeweight="0">
                  <v:stroke endcap="round"/>
                  <v:path arrowok="t" textboxrect="0,0,134112,457200"/>
                </v:shape>
                <v:shape id="Shape 7053" o:spid="_x0000_s1281" style="position:absolute;left:18181;top:11406;width:1341;height:4572;visibility:visible;mso-wrap-style:square;v-text-anchor:top" coordsize="13412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" path="m,l134122,r,457200l,457200,,xe" filled="f" strokeweight=".129mm">
                  <v:stroke endcap="round"/>
                  <v:path arrowok="t" textboxrect="0,0,134122,457200"/>
                </v:shape>
                <v:shape id="Shape 90056" o:spid="_x0000_s1282" style="position:absolute;left:14325;top:14439;width:1341;height:2942;visibility:visible;mso-wrap-style:square;v-text-anchor:top" coordsize="134112,29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" path="m,l134112,r,294132l,294132,,e" fillcolor="#52da3f" stroked="f" strokeweight="0">
                  <v:stroke endcap="round"/>
                  <v:path arrowok="t" textboxrect="0,0,134112,294132"/>
                </v:shape>
                <v:shape id="Shape 7055" o:spid="_x0000_s1283" style="position:absolute;left:14325;top:14439;width:1341;height:2942;visibility:visible;mso-wrap-style:square;v-text-anchor:top" coordsize="134122,294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" path="m,l134122,r,294131l,294131,,xe" filled="f" strokeweight=".129mm">
                  <v:stroke endcap="round"/>
                  <v:path arrowok="t" textboxrect="0,0,134122,294131"/>
                </v:shape>
                <v:shape id="Shape 90057" o:spid="_x0000_s1284" style="position:absolute;left:15575;top:13784;width:1341;height:3597;visibility:visible;mso-wrap-style:square;v-text-anchor:top" coordsize="134112,35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" path="m,l134112,r,359664l,359664,,e" fillcolor="#52da3f" stroked="f" strokeweight="0">
                  <v:stroke endcap="round"/>
                  <v:path arrowok="t" textboxrect="0,0,134112,359664"/>
                </v:shape>
                <v:shape id="Shape 7057" o:spid="_x0000_s1285" style="position:absolute;left:15575;top:13784;width:1341;height:3597;visibility:visible;mso-wrap-style:square;v-text-anchor:top" coordsize="134107,35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" path="m,l134107,r,359655l,359655,,xe" filled="f" strokeweight=".129mm">
                  <v:stroke endcap="round"/>
                  <v:path arrowok="t" textboxrect="0,0,134107,359655"/>
                </v:shape>
                <v:shape id="Shape 90058" o:spid="_x0000_s1286" style="position:absolute;left:11628;top:17000;width:1341;height:1920;visibility:visible;mso-wrap-style:square;v-text-anchor:top" coordsize="134112,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" path="m,l134112,r,192024l,192024,,e" fillcolor="#52da3f" stroked="f" strokeweight="0">
                  <v:stroke endcap="round"/>
                  <v:path arrowok="t" textboxrect="0,0,134112,192024"/>
                </v:shape>
                <v:shape id="Shape 7059" o:spid="_x0000_s1287" style="position:absolute;left:11628;top:17000;width:1341;height:1920;visibility:visible;mso-wrap-style:square;v-text-anchor:top" coordsize="134107,192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" path="m,l134107,r,192021l,192021,,xe" filled="f" strokeweight=".129mm">
                  <v:stroke endcap="round"/>
                  <v:path arrowok="t" textboxrect="0,0,134107,192021"/>
                </v:shape>
                <v:shape id="Shape 90059" o:spid="_x0000_s1288" style="position:absolute;left:12969;top:16497;width:1356;height:2469;visibility:visible;mso-wrap-style:square;v-text-anchor:top" coordsize="135636,24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" path="m,l135636,r,246888l,246888,,e" fillcolor="#52da3f" stroked="f" strokeweight="0">
                  <v:stroke endcap="round"/>
                  <v:path arrowok="t" textboxrect="0,0,135636,246888"/>
                </v:shape>
                <v:shape id="Shape 7061" o:spid="_x0000_s1289" style="position:absolute;left:12969;top:16497;width:1356;height:2469;visibility:visible;mso-wrap-style:square;v-text-anchor:top" coordsize="135628,246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" path="m,l135628,r,246886l,246886,,xe" filled="f" strokeweight=".129mm">
                  <v:stroke endcap="round"/>
                  <v:path arrowok="t" textboxrect="0,0,135628,246886"/>
                </v:shape>
                <v:shape id="Shape 90060" o:spid="_x0000_s1290" style="position:absolute;left:8549;top:18219;width:1631;height:747;visibility:visible;mso-wrap-style:square;v-text-anchor:top" coordsize="163068,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" path="m,l163068,r,74676l,74676,,e" fillcolor="#52da3f" stroked="f" strokeweight="0">
                  <v:stroke endcap="round"/>
                  <v:path arrowok="t" textboxrect="0,0,163068,74676"/>
                </v:shape>
                <v:shape id="Shape 7063" o:spid="_x0000_s1291" style="position:absolute;left:8549;top:18219;width:1631;height:747;visibility:visible;mso-wrap-style:square;v-text-anchor:top" coordsize="163067,7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" path="m,l163067,r,74670l,74670,,xe" filled="f" strokeweight=".129mm">
                  <v:stroke endcap="round"/>
                  <v:path arrowok="t" textboxrect="0,0,163067,74670"/>
                </v:shape>
                <v:shape id="Shape 90061" o:spid="_x0000_s1292" style="position:absolute;left:10226;top:17747;width:1447;height:1219;visibility:visible;mso-wrap-style:square;v-text-anchor:top" coordsize="144780,1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" path="m,l144780,r,121920l,121920,,e" fillcolor="#52da3f" stroked="f" strokeweight="0">
                  <v:stroke endcap="round"/>
                  <v:path arrowok="t" textboxrect="0,0,144780,121920"/>
                </v:shape>
                <v:shape id="Shape 7065" o:spid="_x0000_s1293" style="position:absolute;left:10225;top:17746;width:1448;height:1220;visibility:visible;mso-wrap-style:square;v-text-anchor:top" coordsize="144784,12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" path="m,l144784,r,121916l,121916,,xe" filled="f" strokeweight=".129mm">
                  <v:stroke endcap="round"/>
                  <v:path arrowok="t" textboxrect="0,0,144784,121916"/>
                </v:shape>
                <v:shape id="Shape 90062" o:spid="_x0000_s1294" style="position:absolute;left:20680;top:8328;width:1448;height:6111;visibility:visible;mso-wrap-style:square;v-text-anchor:top" coordsize="144780,611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" path="m,l144780,r,611124l,611124,,e" fillcolor="#52da3f" stroked="f" strokeweight="0">
                  <v:stroke endcap="round"/>
                  <v:path arrowok="t" textboxrect="0,0,144780,611124"/>
                </v:shape>
                <v:shape id="Shape 7067" o:spid="_x0000_s1295" style="position:absolute;left:20680;top:8328;width:1448;height:6111;visibility:visible;mso-wrap-style:square;v-text-anchor:top" coordsize="144769,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" path="m,l144769,r,611122l,611122,,xe" filled="f" strokeweight=".129mm">
                  <v:stroke endcap="round"/>
                  <v:path arrowok="t" textboxrect="0,0,144769,611122"/>
                </v:shape>
                <v:shape id="Shape 7068" o:spid="_x0000_s1296" style="position:absolute;left:6690;top:18585;width:18410;height:564;visibility:visible;mso-wrap-style:square;v-text-anchor:top" coordsize="1840992,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" path="m1780032,r60960,28956l1780032,56388r,-18288l,38100,,19812r1780032,l1780032,xe" fillcolor="black" stroked="f" strokeweight="0">
                  <v:stroke endcap="round"/>
                  <v:path arrowok="t" textboxrect="0,0,1840992,56388"/>
                </v:shape>
                <v:shape id="Shape 7069" o:spid="_x0000_s1297" style="position:absolute;left:6690;top:18783;width:17892;height:183;visibility:visible;mso-wrap-style:square;v-text-anchor:top" coordsize="17891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" path="m,l1789176,r,18288l,18288,,xe" filled="f" strokeweight=".12pt">
                  <v:stroke endcap="round"/>
                  <v:path arrowok="t" textboxrect="0,0,1789176,18288"/>
                </v:shape>
                <v:shape id="Shape 7070" o:spid="_x0000_s1298" style="position:absolute;left:24490;top:18585;width:610;height:564;visibility:visible;mso-wrap-style:square;v-text-anchor:top" coordsize="6096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" path="m,l60960,28956,,56388,,xe" filled="f" strokeweight=".12pt">
                  <v:stroke endcap="round"/>
                  <v:path arrowok="t" textboxrect="0,0,60960,56388"/>
                </v:shape>
                <v:rect id="Rectangle 7071" o:spid="_x0000_s1299" style="position:absolute;left:23241;top:1997;width:1344;height:2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" filled="f" stroked="f">
                  <v:textbox inset="0,0,0,0">
                    <w:txbxContent>
                      <w:p w14:paraId="42898C6D" w14:textId="77777777" w:rsidR="006C5D36" w:rsidRDefault="006C5D36" w:rsidP="006C5D36">
                        <w:r>
                          <w:rPr>
                            <w:sz w:val="29"/>
                          </w:rPr>
                          <w:t>£</w:t>
                        </w:r>
                      </w:p>
                    </w:txbxContent>
                  </v:textbox>
                </v:rect>
                <v:rect id="Rectangle 7072" o:spid="_x0000_s1300" style="position:absolute;left:20970;top:616;width:10461;height:1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" filled="f" stroked="f">
                  <v:textbox inset="0,0,0,0">
                    <w:txbxContent>
                      <w:p w14:paraId="31DD0AB0" w14:textId="77777777" w:rsidR="006C5D36" w:rsidRDefault="006C5D36" w:rsidP="006C5D36">
                        <w:r>
                          <w:rPr>
                            <w:b/>
                            <w:sz w:val="16"/>
                          </w:rPr>
                          <w:t>Commissioning</w:t>
                        </w:r>
                      </w:p>
                    </w:txbxContent>
                  </v:textbox>
                </v:rect>
                <v:rect id="Rectangle 14899" o:spid="_x0000_s1301" style="position:absolute;left:17708;top:19296;width:1866;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" filled="f" stroked="f">
                  <v:textbox inset="0,0,0,0">
                    <w:txbxContent>
                      <w:p w14:paraId="07EFDAA8" w14:textId="77777777" w:rsidR="006C5D36" w:rsidRDefault="006C5D36" w:rsidP="006C5D36">
                        <w:r>
                          <w:rPr>
                            <w:sz w:val="15"/>
                          </w:rPr>
                          <w:t>Y-2</w:t>
                        </w:r>
                      </w:p>
                    </w:txbxContent>
                  </v:textbox>
                </v:rect>
                <v:rect id="Rectangle 14901" o:spid="_x0000_s1302" style="position:absolute;left:20086;top:19296;width:1926;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" filled="f" stroked="f">
                  <v:textbox inset="0,0,0,0">
                    <w:txbxContent>
                      <w:p w14:paraId="17A414E8" w14:textId="77777777" w:rsidR="006C5D36" w:rsidRDefault="006C5D36" w:rsidP="006C5D36">
                        <w:r>
                          <w:rPr>
                            <w:sz w:val="15"/>
                          </w:rPr>
                          <w:t>Y-1</w:t>
                        </w:r>
                      </w:p>
                    </w:txbxContent>
                  </v:textbox>
                </v:rect>
                <v:rect id="Rectangle 7074" o:spid="_x0000_s1303" style="position:absolute;left:22921;top:19341;width:827;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" filled="f" stroked="f">
                  <v:textbox inset="0,0,0,0">
                    <w:txbxContent>
                      <w:p w14:paraId="0CC2D2C3" w14:textId="77777777" w:rsidR="006C5D36" w:rsidRDefault="006C5D36" w:rsidP="006C5D36">
                        <w:r>
                          <w:rPr>
                            <w:sz w:val="15"/>
                          </w:rPr>
                          <w:t>Y</w:t>
                        </w:r>
                      </w:p>
                    </w:txbxContent>
                  </v:textbox>
                </v:rect>
                <v:rect id="Rectangle 7075" o:spid="_x0000_s1304" style="position:absolute;left:15194;top:19250;width:1865;height: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" filled="f" stroked="f">
                  <v:textbox inset="0,0,0,0">
                    <w:txbxContent>
                      <w:p w14:paraId="291C4B72" w14:textId="77777777" w:rsidR="006C5D36" w:rsidRDefault="006C5D36" w:rsidP="006C5D36">
                        <w:r>
                          <w:rPr>
                            <w:sz w:val="15"/>
                          </w:rPr>
                          <w:t>Y-3</w:t>
                        </w:r>
                      </w:p>
                    </w:txbxContent>
                  </v:textbox>
                </v:rect>
                <v:shape id="Shape 7076" o:spid="_x0000_s1305" style="position:absolute;left:24826;top:18585;width:18394;height:564;visibility:visible;mso-wrap-style:square;v-text-anchor:top" coordsize="1839468,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" path="m1780032,r59436,28956l1780032,56388r,-18288l,38100,,19812r1780032,l1780032,xe" fillcolor="black" stroked="f" strokeweight="0">
                  <v:stroke endcap="round"/>
                  <v:path arrowok="t" textboxrect="0,0,1839468,56388"/>
                </v:shape>
                <v:shape id="Shape 7077" o:spid="_x0000_s1306" style="position:absolute;left:24826;top:18783;width:17891;height:183;visibility:visible;mso-wrap-style:square;v-text-anchor:top" coordsize="178917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" path="m,l1789176,r,18288l,18288,,xe" filled="f" strokeweight=".12pt">
                  <v:stroke endcap="round"/>
                  <v:path arrowok="t" textboxrect="0,0,1789176,18288"/>
                </v:shape>
                <v:shape id="Shape 7078" o:spid="_x0000_s1307" style="position:absolute;left:42626;top:18585;width:594;height:564;visibility:visible;mso-wrap-style:square;v-text-anchor:top" coordsize="59436,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" path="m,l59436,28956,,56388,,xe" filled="f" strokeweight=".12pt">
                  <v:stroke endcap="round"/>
                  <v:path arrowok="t" textboxrect="0,0,59436,56388"/>
                </v:shape>
                <v:shape id="Shape 7079" o:spid="_x0000_s1308" style="position:absolute;left:24445;top:2278;width:563;height:16733;visibility:visible;mso-wrap-style:square;v-text-anchor:top" coordsize="56388,1673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" path="m28956,l56388,59436r-18288,l38100,1673352r-19812,l18288,59436,,59436,28956,xe" fillcolor="black" stroked="f" strokeweight="0">
                  <v:stroke endcap="round"/>
                  <v:path arrowok="t" textboxrect="0,0,56388,1673352"/>
                </v:shape>
                <v:shape id="Shape 7080" o:spid="_x0000_s1309" style="position:absolute;left:24627;top:2781;width:199;height:16230;visibility:visible;mso-wrap-style:square;v-text-anchor:top" coordsize="19812,162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" path="m,1623060l,,19812,r,1623060l,1623060xe" filled="f" strokeweight=".12pt">
                  <v:stroke endcap="round"/>
                  <v:path arrowok="t" textboxrect="0,0,19812,1623060"/>
                </v:shape>
                <v:shape id="Shape 7081" o:spid="_x0000_s1310" style="position:absolute;left:24445;top:2278;width:563;height:594;visibility:visible;mso-wrap-style:square;v-text-anchor:top" coordsize="56388,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" path="m,59436l28956,,56388,59436,,59436xe" filled="f" strokeweight=".12pt">
                  <v:stroke endcap="round"/>
                  <v:path arrowok="t" textboxrect="0,0,56388,59436"/>
                </v:shape>
                <v:rect id="Rectangle 7082" o:spid="_x0000_s1311" style="position:absolute;left:3916;top:2983;width:21843;height:1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" filled="f" stroked="f">
                  <v:textbox inset="0,0,0,0">
                    <w:txbxContent>
                      <w:p w14:paraId="3D872EA1" w14:textId="77777777" w:rsidR="006C5D36" w:rsidRDefault="006C5D36" w:rsidP="006C5D36">
                        <w:r>
                          <w:rPr>
                            <w:b/>
                            <w:color w:val="0079C1"/>
                            <w:sz w:val="21"/>
                          </w:rPr>
                          <w:t>Pre-Commissioning Users</w:t>
                        </w:r>
                      </w:p>
                    </w:txbxContent>
                  </v:textbox>
                </v:rect>
                <v:rect id="Rectangle 7176" o:spid="_x0000_s1312"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Gk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HvDATzfhCcgZw8AAAD//wMAUEsBAi0AFAAGAAgAAAAhANvh9svuAAAAhQEAABMAAAAAAAAA&#10;AAAAAAAAAAAAAFtDb250ZW50X1R5cGVzXS54bWxQSwECLQAUAAYACAAAACEAWvQsW78AAAAVAQAA&#10;CwAAAAAAAAAAAAAAAAAfAQAAX3JlbHMvLnJlbHNQSwECLQAUAAYACAAAACEAlT0RpMYAAADdAAAA&#10;DwAAAAAAAAAAAAAAAAAHAgAAZHJzL2Rvd25yZXYueG1sUEsFBgAAAAADAAMAtwAAAPoCAAAAAA==&#10;" filled="f" stroked="f">
                  <v:textbox inset="0,0,0,0">
                    <w:txbxContent>
                      <w:p w14:paraId="0614A4A4" w14:textId="77777777" w:rsidR="006C5D36" w:rsidRDefault="006C5D36" w:rsidP="006C5D36">
                        <w:r>
                          <w:t xml:space="preserve"> </w:t>
                        </w:r>
                      </w:p>
                    </w:txbxContent>
                  </v:textbox>
                </v:rect>
                <v:rect id="Rectangle 7177" o:spid="_x0000_s1313" style="position:absolute;top:311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" filled="f" stroked="f">
                  <v:textbox inset="0,0,0,0">
                    <w:txbxContent>
                      <w:p w14:paraId="60FCEC5C" w14:textId="77777777" w:rsidR="006C5D36" w:rsidRDefault="006C5D36" w:rsidP="006C5D36">
                        <w:r>
                          <w:rPr>
                            <w:b/>
                            <w:sz w:val="32"/>
                          </w:rPr>
                          <w:t xml:space="preserve"> </w:t>
                        </w:r>
                      </w:p>
                    </w:txbxContent>
                  </v:textbox>
                </v:rect>
                <v:rect id="Rectangle 7178" o:spid="_x0000_s1314" style="position:absolute;top:5699;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" filled="f" stroked="f">
                  <v:textbox inset="0,0,0,0">
                    <w:txbxContent>
                      <w:p w14:paraId="62047BE2" w14:textId="77777777" w:rsidR="006C5D36" w:rsidRDefault="006C5D36" w:rsidP="006C5D36">
                        <w:r>
                          <w:t xml:space="preserve"> </w:t>
                        </w:r>
                      </w:p>
                    </w:txbxContent>
                  </v:textbox>
                </v:rect>
                <v:rect id="Rectangle 7179" o:spid="_x0000_s1315" style="position:absolute;top:8817;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" filled="f" stroked="f">
                  <v:textbox inset="0,0,0,0">
                    <w:txbxContent>
                      <w:p w14:paraId="61116D9C" w14:textId="77777777" w:rsidR="006C5D36" w:rsidRDefault="006C5D36" w:rsidP="006C5D36">
                        <w:r>
                          <w:rPr>
                            <w:b/>
                            <w:sz w:val="32"/>
                          </w:rPr>
                          <w:t xml:space="preserve"> </w:t>
                        </w:r>
                      </w:p>
                    </w:txbxContent>
                  </v:textbox>
                </v:rect>
                <v:rect id="Rectangle 7180" o:spid="_x0000_s1316" style="position:absolute;top:12688;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" filled="f" stroked="f">
                  <v:textbox inset="0,0,0,0">
                    <w:txbxContent>
                      <w:p w14:paraId="74A6D1B6" w14:textId="77777777" w:rsidR="006C5D36" w:rsidRDefault="006C5D36" w:rsidP="006C5D36">
                        <w:r>
                          <w:rPr>
                            <w:b/>
                            <w:sz w:val="32"/>
                          </w:rPr>
                          <w:t xml:space="preserve"> </w:t>
                        </w:r>
                      </w:p>
                    </w:txbxContent>
                  </v:textbox>
                </v:rect>
                <v:rect id="Rectangle 7181" o:spid="_x0000_s1317" style="position:absolute;top:1654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" filled="f" stroked="f">
                  <v:textbox inset="0,0,0,0">
                    <w:txbxContent>
                      <w:p w14:paraId="3EC81D5E" w14:textId="77777777" w:rsidR="006C5D36" w:rsidRDefault="006C5D36" w:rsidP="006C5D36">
                        <w:r>
                          <w:rPr>
                            <w:b/>
                            <w:sz w:val="32"/>
                          </w:rPr>
                          <w:t xml:space="preserve"> </w:t>
                        </w:r>
                      </w:p>
                    </w:txbxContent>
                  </v:textbox>
                </v:rect>
                <v:rect id="Rectangle 7182" o:spid="_x0000_s1318" style="position:absolute;top:20399;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" filled="f" stroked="f">
                  <v:textbox inset="0,0,0,0">
                    <w:txbxContent>
                      <w:p w14:paraId="1E1B6881" w14:textId="77777777" w:rsidR="006C5D36" w:rsidRDefault="006C5D36" w:rsidP="006C5D36">
                        <w:r>
                          <w:rPr>
                            <w:b/>
                            <w:sz w:val="32"/>
                          </w:rPr>
                          <w:t xml:space="preserve"> </w:t>
                        </w:r>
                      </w:p>
                    </w:txbxContent>
                  </v:textbox>
                </v:rect>
                <w10:anchorlock/>
              </v:group>
            </w:pict>
          </mc:Fallback>
        </mc:AlternateContent>
      </w:r>
    </w:p>
    <w:p w14:paraId="54E49A4F" w14:textId="77777777" w:rsidR="003A7AB5" w:rsidRDefault="003A7AB5" w:rsidP="007D5794">
      <w:pPr>
        <w:spacing w:before="120" w:after="0"/>
      </w:pPr>
    </w:p>
    <w:p w14:paraId="2CDA26C4" w14:textId="77777777" w:rsidR="003A7AB5" w:rsidRDefault="003A7AB5">
      <w:pPr>
        <w:pStyle w:val="Heading2"/>
        <w:pPrChange w:id="109" w:author="Paul Mott [NESO]" w:date="2025-07-10T00:28:00Z" w16du:dateUtc="2025-07-09T23:28:00Z">
          <w:pPr/>
        </w:pPrChange>
      </w:pPr>
      <w:bookmarkStart w:id="110" w:name="_Toc203000645"/>
      <w:r>
        <w:t>Actual or Fixed Attributable</w:t>
      </w:r>
      <w:bookmarkEnd w:id="110"/>
      <w:r>
        <w:t xml:space="preserve"> </w:t>
      </w:r>
    </w:p>
    <w:p w14:paraId="79F8EF4E" w14:textId="2D0716E2" w:rsidR="008E20FA" w:rsidRDefault="008E20FA" w:rsidP="008E20FA">
      <w:pPr>
        <w:ind w:right="728"/>
      </w:pPr>
      <w:r>
        <w:t xml:space="preserve">Pre-commissioning generation projects will be given the choice to either fix their liability, or to receive a bi-annual update. This allows generation projects a full and transparent view of liabilities until commissioning. The bi-annual statements will reflect any changes to works up until the commissioning date. Those on a fixed liability will continue to receive bi-annual statements, although the liability amount will not change. </w:t>
      </w:r>
      <w:r w:rsidR="00CC2ECF">
        <w:t xml:space="preserve">  </w:t>
      </w:r>
    </w:p>
    <w:p w14:paraId="4F724722" w14:textId="7C468C39" w:rsidR="00EE300B" w:rsidRDefault="008E20FA" w:rsidP="00EE300B">
      <w:pPr>
        <w:ind w:left="10" w:right="3"/>
        <w:rPr>
          <w:color w:val="FF0000"/>
        </w:rPr>
      </w:pPr>
      <w:proofErr w:type="gramStart"/>
      <w:r>
        <w:t>Pre commissioning generation projects,</w:t>
      </w:r>
      <w:proofErr w:type="gramEnd"/>
      <w:r>
        <w:t xml:space="preserve"> will be given the fixed option bi-annually until the fixed option is chosen</w:t>
      </w:r>
      <w:r w:rsidR="0060417E">
        <w:t xml:space="preserve">.  </w:t>
      </w:r>
      <w:r w:rsidR="00EE300B">
        <w:rPr>
          <w:color w:val="FF0000"/>
        </w:rPr>
        <w:t xml:space="preserve">Once a fix has been chosen, it cannot be undone.  However, if CMP447 </w:t>
      </w:r>
      <w:ins w:id="111" w:author="Paul Mott [NESO]" w:date="2025-07-10T00:22:00Z" w16du:dateUtc="2025-07-09T23:22:00Z">
        <w:r w:rsidR="00A971C6">
          <w:rPr>
            <w:color w:val="FF0000"/>
          </w:rPr>
          <w:t xml:space="preserve">is approved and </w:t>
        </w:r>
      </w:ins>
      <w:r w:rsidR="00462E59">
        <w:rPr>
          <w:color w:val="FF0000"/>
        </w:rPr>
        <w:t xml:space="preserve">when implemented </w:t>
      </w:r>
      <w:r w:rsidR="00EE300B">
        <w:rPr>
          <w:color w:val="FF0000"/>
        </w:rPr>
        <w:t>applies to a generator</w:t>
      </w:r>
      <w:r w:rsidR="00462E59">
        <w:rPr>
          <w:color w:val="FF0000"/>
        </w:rPr>
        <w:t xml:space="preserve"> that has already fixed its attributable works, an adjustment will be made to remove </w:t>
      </w:r>
      <w:ins w:id="112" w:author="Paul Mott [NESO]" w:date="2025-07-10T00:21:00Z" w16du:dateUtc="2025-07-09T23:21:00Z">
        <w:r w:rsidR="00D30315">
          <w:rPr>
            <w:color w:val="FF0000"/>
          </w:rPr>
          <w:t xml:space="preserve">any part of the attributable works cost at the time of fixing, that relates to or forms a part of a set of transmission works that Ofgem </w:t>
        </w:r>
      </w:ins>
      <w:ins w:id="113" w:author="Paul Mott [NESO]" w:date="2025-07-10T00:22:00Z" w16du:dateUtc="2025-07-09T23:22:00Z">
        <w:r w:rsidR="00D30315">
          <w:rPr>
            <w:color w:val="FF0000"/>
          </w:rPr>
          <w:t xml:space="preserve">has designated under CMP447, and which therefore, </w:t>
        </w:r>
        <w:r w:rsidR="00A971C6">
          <w:rPr>
            <w:color w:val="FF0000"/>
          </w:rPr>
          <w:t>if CMP447 is passed,</w:t>
        </w:r>
        <w:r w:rsidR="00D30315">
          <w:rPr>
            <w:color w:val="FF0000"/>
          </w:rPr>
          <w:t xml:space="preserve"> now qualifies as excluded works, within the definition of attributable works.  </w:t>
        </w:r>
      </w:ins>
    </w:p>
    <w:p w14:paraId="3DA9D238" w14:textId="5D3010C6" w:rsidR="00EE300B" w:rsidRDefault="00EE300B" w:rsidP="00EE300B">
      <w:pPr>
        <w:ind w:left="10" w:right="3"/>
      </w:pPr>
      <w:r>
        <w:t>If the user opts to fix the attributable profile, there would</w:t>
      </w:r>
      <w:ins w:id="114" w:author="Paul Mott [NESO]" w:date="2025-07-10T00:23:00Z" w16du:dateUtc="2025-07-09T23:23:00Z">
        <w:r w:rsidR="00A971C6">
          <w:t>, apart from the above adjustment</w:t>
        </w:r>
        <w:r w:rsidR="00305547">
          <w:t>,</w:t>
        </w:r>
      </w:ins>
      <w:r>
        <w:t xml:space="preserve"> be no reconciliation upon termination of cost or reuse. Fixing can be done at any time, pre or post trigger.  </w:t>
      </w:r>
    </w:p>
    <w:p w14:paraId="050D7004" w14:textId="36F29166" w:rsidR="003A7AB5" w:rsidRPr="00EE300B" w:rsidRDefault="003A7AB5" w:rsidP="008E20FA">
      <w:pPr>
        <w:spacing w:before="120" w:after="0"/>
        <w:rPr>
          <w:color w:val="FF0000"/>
        </w:rPr>
      </w:pPr>
    </w:p>
    <w:p w14:paraId="31AF3B18" w14:textId="77777777" w:rsidR="00EE300B" w:rsidRDefault="00EE300B" w:rsidP="008E20FA">
      <w:pPr>
        <w:spacing w:before="120" w:after="0"/>
      </w:pPr>
    </w:p>
    <w:p w14:paraId="31E6B3BC" w14:textId="77777777" w:rsidR="009641F2" w:rsidRDefault="009641F2">
      <w:pPr>
        <w:pStyle w:val="Heading3"/>
        <w:pPrChange w:id="115" w:author="Paul Mott [NESO]" w:date="2025-07-10T00:28:00Z" w16du:dateUtc="2025-07-09T23:28:00Z">
          <w:pPr>
            <w:spacing w:after="4"/>
          </w:pPr>
        </w:pPrChange>
      </w:pPr>
      <w:bookmarkStart w:id="116" w:name="_Toc203000646"/>
      <w:r>
        <w:t>Actual Security Profile</w:t>
      </w:r>
      <w:bookmarkEnd w:id="116"/>
      <w:r>
        <w:t xml:space="preserve"> </w:t>
      </w:r>
    </w:p>
    <w:p w14:paraId="7A8A12FA" w14:textId="77777777" w:rsidR="009641F2" w:rsidRDefault="009641F2" w:rsidP="009641F2">
      <w:pPr>
        <w:ind w:left="1262" w:right="728"/>
      </w:pPr>
      <w:r>
        <w:t xml:space="preserve">Unless generation projects opt for the fixed option, they will receive an updated statement biannually which will reflect the total liability, as well </w:t>
      </w:r>
      <w:r>
        <w:lastRenderedPageBreak/>
        <w:t xml:space="preserve">as the liability for the coming security period based on the TO expected expenditure up to that period. </w:t>
      </w:r>
    </w:p>
    <w:p w14:paraId="1E06FF4D" w14:textId="77777777" w:rsidR="009641F2" w:rsidRDefault="009641F2" w:rsidP="009641F2">
      <w:pPr>
        <w:spacing w:after="0"/>
        <w:ind w:left="1267"/>
      </w:pPr>
      <w:r>
        <w:t xml:space="preserve"> </w:t>
      </w:r>
    </w:p>
    <w:p w14:paraId="0D7CF7D4" w14:textId="77777777" w:rsidR="009641F2" w:rsidRDefault="009641F2" w:rsidP="009641F2">
      <w:pPr>
        <w:ind w:left="1262" w:right="728"/>
      </w:pPr>
      <w:r>
        <w:t xml:space="preserve">Upon termination or capacity reduction whilst on the actual option, the attributable cancellation charge will be reconciled to reflect the actual TO spend </w:t>
      </w:r>
      <w:proofErr w:type="gramStart"/>
      <w:r>
        <w:t>as a result of</w:t>
      </w:r>
      <w:proofErr w:type="gramEnd"/>
      <w:r>
        <w:t xml:space="preserve"> that generation project. </w:t>
      </w:r>
    </w:p>
    <w:p w14:paraId="0E3C451A" w14:textId="77777777" w:rsidR="009641F2" w:rsidRDefault="009641F2" w:rsidP="009641F2">
      <w:pPr>
        <w:spacing w:after="0"/>
        <w:ind w:left="1267"/>
      </w:pPr>
      <w:r>
        <w:t xml:space="preserve"> </w:t>
      </w:r>
    </w:p>
    <w:p w14:paraId="3933BC0E" w14:textId="77777777" w:rsidR="009641F2" w:rsidRDefault="009641F2">
      <w:pPr>
        <w:pStyle w:val="Heading3"/>
        <w:pPrChange w:id="117" w:author="Paul Mott [NESO]" w:date="2025-07-10T00:28:00Z" w16du:dateUtc="2025-07-09T23:28:00Z">
          <w:pPr>
            <w:spacing w:after="4"/>
          </w:pPr>
        </w:pPrChange>
      </w:pPr>
      <w:bookmarkStart w:id="118" w:name="_Toc203000647"/>
      <w:r>
        <w:t>Fixed Security Profile</w:t>
      </w:r>
      <w:bookmarkEnd w:id="118"/>
      <w:r>
        <w:t xml:space="preserve"> </w:t>
      </w:r>
    </w:p>
    <w:p w14:paraId="06E2AA2F" w14:textId="2FE2B77F" w:rsidR="008E20FA" w:rsidRDefault="009641F2" w:rsidP="009641F2">
      <w:pPr>
        <w:spacing w:before="120" w:after="0"/>
      </w:pPr>
      <w:r>
        <w:t>At the time the bi-annual statement is issued, a profile demonstrating the cancellation amounts will also be provided, should the generator want the option to fix the attributable liability.  Should this option be taken, the attributable liability will be fixed and apportioned in increments of 25% from the trigger date.  If the fixed option is taken prior to the trigger date, the generation project will have a £/kW liability until the trigger point is reached, starting at £1/kW building up to a maximum of £3/kW. This liability will be capped at 25% should the £/kW value be higher than 25% of the liability</w:t>
      </w:r>
      <w:r w:rsidR="00CC6EA6">
        <w:t>.</w:t>
      </w:r>
    </w:p>
    <w:p w14:paraId="2FE0358D" w14:textId="77777777" w:rsidR="00585AFE" w:rsidRDefault="00585AFE" w:rsidP="00585AFE">
      <w:pPr>
        <w:spacing w:before="120" w:after="0"/>
        <w:ind w:right="726"/>
      </w:pPr>
      <w:r>
        <w:t xml:space="preserve">For the avoidance of doubt, only attributable liability can be fixed, wider liability cannot be fixed. </w:t>
      </w:r>
    </w:p>
    <w:p w14:paraId="47733FA8" w14:textId="77777777" w:rsidR="00585AFE" w:rsidRDefault="00585AFE" w:rsidP="00585AFE">
      <w:pPr>
        <w:spacing w:after="0"/>
        <w:ind w:left="1267"/>
      </w:pPr>
      <w:r>
        <w:t xml:space="preserve"> </w:t>
      </w:r>
    </w:p>
    <w:tbl>
      <w:tblPr>
        <w:tblStyle w:val="TableGrid0"/>
        <w:tblW w:w="8647" w:type="dxa"/>
        <w:tblInd w:w="274" w:type="dxa"/>
        <w:tblCellMar>
          <w:top w:w="47" w:type="dxa"/>
          <w:left w:w="108" w:type="dxa"/>
          <w:right w:w="110" w:type="dxa"/>
        </w:tblCellMar>
        <w:tblLook w:val="04A0" w:firstRow="1" w:lastRow="0" w:firstColumn="1" w:lastColumn="0" w:noHBand="0" w:noVBand="1"/>
      </w:tblPr>
      <w:tblGrid>
        <w:gridCol w:w="3708"/>
        <w:gridCol w:w="4939"/>
      </w:tblGrid>
      <w:tr w:rsidR="00585AFE" w14:paraId="21D8F1A6"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2B5DFD47" w14:textId="77777777" w:rsidR="00585AFE" w:rsidRDefault="00585AFE" w:rsidP="00006863">
            <w:pPr>
              <w:spacing w:after="0"/>
            </w:pPr>
            <w:r>
              <w:t xml:space="preserve">Completion year </w:t>
            </w:r>
          </w:p>
        </w:tc>
        <w:tc>
          <w:tcPr>
            <w:tcW w:w="4939" w:type="dxa"/>
            <w:tcBorders>
              <w:top w:val="single" w:sz="8" w:space="0" w:color="000000"/>
              <w:left w:val="single" w:sz="8" w:space="0" w:color="000000"/>
              <w:bottom w:val="single" w:sz="8" w:space="0" w:color="000000"/>
              <w:right w:val="single" w:sz="8" w:space="0" w:color="000000"/>
            </w:tcBorders>
          </w:tcPr>
          <w:p w14:paraId="4FCA6030" w14:textId="77777777" w:rsidR="00585AFE" w:rsidRDefault="00585AFE" w:rsidP="00006863">
            <w:pPr>
              <w:spacing w:after="0"/>
            </w:pPr>
            <w:r>
              <w:t xml:space="preserve">100% of estimate of total cost </w:t>
            </w:r>
          </w:p>
        </w:tc>
      </w:tr>
      <w:tr w:rsidR="00585AFE" w14:paraId="4F14ED39"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1ABB297A" w14:textId="77777777" w:rsidR="00585AFE" w:rsidRDefault="00585AFE" w:rsidP="00006863">
            <w:pPr>
              <w:spacing w:after="0"/>
            </w:pPr>
            <w:r>
              <w:t xml:space="preserve">Completion year -1 </w:t>
            </w:r>
          </w:p>
        </w:tc>
        <w:tc>
          <w:tcPr>
            <w:tcW w:w="4939" w:type="dxa"/>
            <w:tcBorders>
              <w:top w:val="single" w:sz="8" w:space="0" w:color="000000"/>
              <w:left w:val="single" w:sz="8" w:space="0" w:color="000000"/>
              <w:bottom w:val="single" w:sz="8" w:space="0" w:color="000000"/>
              <w:right w:val="single" w:sz="8" w:space="0" w:color="000000"/>
            </w:tcBorders>
          </w:tcPr>
          <w:p w14:paraId="1932DB54" w14:textId="77777777" w:rsidR="00585AFE" w:rsidRDefault="00585AFE" w:rsidP="00006863">
            <w:pPr>
              <w:spacing w:after="0"/>
            </w:pPr>
            <w:r>
              <w:t xml:space="preserve">75% of estimate of total cost </w:t>
            </w:r>
          </w:p>
        </w:tc>
      </w:tr>
      <w:tr w:rsidR="00585AFE" w14:paraId="66F27F62"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0DD7706" w14:textId="77777777" w:rsidR="00585AFE" w:rsidRDefault="00585AFE" w:rsidP="00006863">
            <w:pPr>
              <w:spacing w:after="0"/>
            </w:pPr>
            <w:r>
              <w:t xml:space="preserve">Completion year -2 </w:t>
            </w:r>
          </w:p>
        </w:tc>
        <w:tc>
          <w:tcPr>
            <w:tcW w:w="4939" w:type="dxa"/>
            <w:tcBorders>
              <w:top w:val="single" w:sz="8" w:space="0" w:color="000000"/>
              <w:left w:val="single" w:sz="8" w:space="0" w:color="000000"/>
              <w:bottom w:val="single" w:sz="8" w:space="0" w:color="000000"/>
              <w:right w:val="single" w:sz="8" w:space="0" w:color="000000"/>
            </w:tcBorders>
          </w:tcPr>
          <w:p w14:paraId="7B2C20C7" w14:textId="77777777" w:rsidR="00585AFE" w:rsidRDefault="00585AFE" w:rsidP="00006863">
            <w:pPr>
              <w:spacing w:after="0"/>
            </w:pPr>
            <w:r>
              <w:t xml:space="preserve">50% of estimate of total cost </w:t>
            </w:r>
          </w:p>
        </w:tc>
      </w:tr>
      <w:tr w:rsidR="00585AFE" w14:paraId="3A95FCD9" w14:textId="77777777" w:rsidTr="00585AFE">
        <w:trPr>
          <w:trHeight w:val="252"/>
        </w:trPr>
        <w:tc>
          <w:tcPr>
            <w:tcW w:w="3708" w:type="dxa"/>
            <w:tcBorders>
              <w:top w:val="single" w:sz="8" w:space="0" w:color="000000"/>
              <w:left w:val="single" w:sz="8" w:space="0" w:color="000000"/>
              <w:bottom w:val="single" w:sz="8" w:space="0" w:color="000000"/>
              <w:right w:val="single" w:sz="8" w:space="0" w:color="000000"/>
            </w:tcBorders>
          </w:tcPr>
          <w:p w14:paraId="000DADA5" w14:textId="77777777" w:rsidR="00585AFE" w:rsidRDefault="00585AFE" w:rsidP="00006863">
            <w:pPr>
              <w:spacing w:after="0"/>
            </w:pPr>
            <w:r>
              <w:t xml:space="preserve">Completion year -3 </w:t>
            </w:r>
          </w:p>
        </w:tc>
        <w:tc>
          <w:tcPr>
            <w:tcW w:w="4939" w:type="dxa"/>
            <w:tcBorders>
              <w:top w:val="single" w:sz="8" w:space="0" w:color="000000"/>
              <w:left w:val="single" w:sz="8" w:space="0" w:color="000000"/>
              <w:bottom w:val="single" w:sz="8" w:space="0" w:color="000000"/>
              <w:right w:val="single" w:sz="8" w:space="0" w:color="000000"/>
            </w:tcBorders>
          </w:tcPr>
          <w:p w14:paraId="27CB3AA8" w14:textId="77777777" w:rsidR="00585AFE" w:rsidRDefault="00585AFE" w:rsidP="00006863">
            <w:pPr>
              <w:spacing w:after="0"/>
            </w:pPr>
            <w:r>
              <w:t xml:space="preserve">25% of estimate of total cost </w:t>
            </w:r>
          </w:p>
        </w:tc>
      </w:tr>
      <w:tr w:rsidR="00585AFE" w14:paraId="46E90C39"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2711F2B1" w14:textId="77777777" w:rsidR="00585AFE" w:rsidRDefault="00585AFE" w:rsidP="00006863">
            <w:pPr>
              <w:spacing w:after="0"/>
            </w:pPr>
            <w:r>
              <w:t xml:space="preserve">Completion year -4 </w:t>
            </w:r>
          </w:p>
        </w:tc>
        <w:tc>
          <w:tcPr>
            <w:tcW w:w="4939" w:type="dxa"/>
            <w:tcBorders>
              <w:top w:val="single" w:sz="8" w:space="0" w:color="000000"/>
              <w:left w:val="single" w:sz="8" w:space="0" w:color="000000"/>
              <w:bottom w:val="single" w:sz="8" w:space="0" w:color="000000"/>
              <w:right w:val="single" w:sz="8" w:space="0" w:color="000000"/>
            </w:tcBorders>
          </w:tcPr>
          <w:p w14:paraId="76982C51" w14:textId="77777777" w:rsidR="00585AFE" w:rsidRDefault="00585AFE" w:rsidP="00006863">
            <w:pPr>
              <w:spacing w:after="0"/>
            </w:pPr>
            <w:r>
              <w:t xml:space="preserve">£3/kW </w:t>
            </w:r>
          </w:p>
        </w:tc>
      </w:tr>
      <w:tr w:rsidR="00585AFE" w14:paraId="20EE7D61"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586B6A7" w14:textId="77777777" w:rsidR="00585AFE" w:rsidRDefault="00585AFE" w:rsidP="00006863">
            <w:pPr>
              <w:spacing w:after="0"/>
            </w:pPr>
            <w:r>
              <w:t xml:space="preserve">Completion year -5 </w:t>
            </w:r>
          </w:p>
        </w:tc>
        <w:tc>
          <w:tcPr>
            <w:tcW w:w="4939" w:type="dxa"/>
            <w:tcBorders>
              <w:top w:val="single" w:sz="8" w:space="0" w:color="000000"/>
              <w:left w:val="single" w:sz="8" w:space="0" w:color="000000"/>
              <w:bottom w:val="single" w:sz="8" w:space="0" w:color="000000"/>
              <w:right w:val="single" w:sz="8" w:space="0" w:color="000000"/>
            </w:tcBorders>
          </w:tcPr>
          <w:p w14:paraId="4C1A1D9A" w14:textId="77777777" w:rsidR="00585AFE" w:rsidRDefault="00585AFE" w:rsidP="00006863">
            <w:pPr>
              <w:spacing w:after="0"/>
            </w:pPr>
            <w:r>
              <w:t xml:space="preserve">£2/kW </w:t>
            </w:r>
          </w:p>
        </w:tc>
      </w:tr>
      <w:tr w:rsidR="00585AFE" w14:paraId="3D892772" w14:textId="77777777" w:rsidTr="00585AFE">
        <w:trPr>
          <w:trHeight w:val="250"/>
        </w:trPr>
        <w:tc>
          <w:tcPr>
            <w:tcW w:w="3708" w:type="dxa"/>
            <w:tcBorders>
              <w:top w:val="single" w:sz="8" w:space="0" w:color="000000"/>
              <w:left w:val="single" w:sz="8" w:space="0" w:color="000000"/>
              <w:bottom w:val="single" w:sz="8" w:space="0" w:color="000000"/>
              <w:right w:val="single" w:sz="8" w:space="0" w:color="000000"/>
            </w:tcBorders>
          </w:tcPr>
          <w:p w14:paraId="784CC34F" w14:textId="77777777" w:rsidR="00585AFE" w:rsidRDefault="00585AFE" w:rsidP="00006863">
            <w:pPr>
              <w:spacing w:after="0"/>
            </w:pPr>
            <w:r>
              <w:t xml:space="preserve">Completion year -6 </w:t>
            </w:r>
          </w:p>
        </w:tc>
        <w:tc>
          <w:tcPr>
            <w:tcW w:w="4939" w:type="dxa"/>
            <w:tcBorders>
              <w:top w:val="single" w:sz="8" w:space="0" w:color="000000"/>
              <w:left w:val="single" w:sz="8" w:space="0" w:color="000000"/>
              <w:bottom w:val="single" w:sz="8" w:space="0" w:color="000000"/>
              <w:right w:val="single" w:sz="8" w:space="0" w:color="000000"/>
            </w:tcBorders>
          </w:tcPr>
          <w:p w14:paraId="33ED9C12" w14:textId="77777777" w:rsidR="00585AFE" w:rsidRDefault="00585AFE" w:rsidP="00006863">
            <w:pPr>
              <w:spacing w:after="0"/>
            </w:pPr>
            <w:r>
              <w:t xml:space="preserve">£1/kW </w:t>
            </w:r>
          </w:p>
        </w:tc>
      </w:tr>
    </w:tbl>
    <w:p w14:paraId="75A84EEF" w14:textId="77777777" w:rsidR="0023418E" w:rsidRDefault="0023418E" w:rsidP="0023418E">
      <w:pPr>
        <w:ind w:right="728"/>
      </w:pPr>
    </w:p>
    <w:p w14:paraId="325BE755" w14:textId="001D0DD5" w:rsidR="0023418E" w:rsidRDefault="0023418E" w:rsidP="0023418E">
      <w:pPr>
        <w:ind w:right="728"/>
      </w:pPr>
      <w:r>
        <w:t xml:space="preserve">To fix liability the generator must return a signed copy of the Appendix MM3, as described in Section 9, along with the security amount and prior to the security deadline (typically 45 days prior to the start of the next security period).  </w:t>
      </w:r>
    </w:p>
    <w:p w14:paraId="7A09DCEE" w14:textId="323A462B" w:rsidR="0023418E" w:rsidRDefault="0023418E" w:rsidP="0023418E">
      <w:pPr>
        <w:ind w:right="728"/>
      </w:pPr>
      <w:r>
        <w:t xml:space="preserve">Once the Fixed Cancellation Charge has been selected, there is no option to </w:t>
      </w:r>
      <w:proofErr w:type="gramStart"/>
      <w:r>
        <w:t>revert back</w:t>
      </w:r>
      <w:proofErr w:type="gramEnd"/>
      <w:r>
        <w:t xml:space="preserve"> to an Actual Attributable Works cancellation profile.  </w:t>
      </w:r>
      <w:ins w:id="119" w:author="Paul Mott [NESO]" w:date="2025-07-10T00:23:00Z" w16du:dateUtc="2025-07-09T23:23:00Z">
        <w:r w:rsidR="00305547">
          <w:t xml:space="preserve">(note however the adjustment </w:t>
        </w:r>
      </w:ins>
      <w:ins w:id="120" w:author="Paul Mott [NESO]" w:date="2025-07-10T00:24:00Z" w16du:dateUtc="2025-07-09T23:24:00Z">
        <w:r w:rsidR="00305547">
          <w:t xml:space="preserve">explained above </w:t>
        </w:r>
      </w:ins>
      <w:ins w:id="121" w:author="Paul Mott [NESO]" w:date="2025-07-10T00:23:00Z" w16du:dateUtc="2025-07-09T23:23:00Z">
        <w:r w:rsidR="00305547">
          <w:t>that CMP447</w:t>
        </w:r>
      </w:ins>
      <w:ins w:id="122" w:author="Paul Mott [NESO]" w:date="2025-07-10T00:24:00Z" w16du:dateUtc="2025-07-09T23:24:00Z">
        <w:r w:rsidR="00305547">
          <w:t>, if passed,</w:t>
        </w:r>
      </w:ins>
      <w:ins w:id="123" w:author="Paul Mott [NESO]" w:date="2025-07-10T00:23:00Z" w16du:dateUtc="2025-07-09T23:23:00Z">
        <w:r w:rsidR="00305547">
          <w:t xml:space="preserve"> allows for on implementation, for any relevant projects).  </w:t>
        </w:r>
      </w:ins>
    </w:p>
    <w:p w14:paraId="676D8D85" w14:textId="77777777" w:rsidR="0023418E" w:rsidRDefault="0023418E" w:rsidP="0023418E">
      <w:pPr>
        <w:spacing w:after="0"/>
        <w:ind w:left="1267"/>
      </w:pPr>
      <w:r>
        <w:t xml:space="preserve"> </w:t>
      </w:r>
    </w:p>
    <w:p w14:paraId="70DB1948" w14:textId="77777777" w:rsidR="0023418E" w:rsidRDefault="0023418E" w:rsidP="0023418E">
      <w:pPr>
        <w:ind w:right="728"/>
      </w:pPr>
      <w:r>
        <w:lastRenderedPageBreak/>
        <w:t xml:space="preserve">Should a project be terminated, or reduce the capacity within their agreement, this fixed cancellation charge will not be reconciled; no refund will be given, and no further amounts will be invoiced. </w:t>
      </w:r>
    </w:p>
    <w:p w14:paraId="348331E8" w14:textId="1B8CD0A9" w:rsidR="00CC6EA6" w:rsidRDefault="009B2E8E" w:rsidP="009641F2">
      <w:pPr>
        <w:spacing w:before="120" w:after="0"/>
      </w:pPr>
      <w:r>
        <w:rPr>
          <w:rFonts w:ascii="Calibri" w:eastAsia="Calibri" w:hAnsi="Calibri" w:cs="Calibri"/>
          <w:noProof/>
        </w:rPr>
        <mc:AlternateContent>
          <mc:Choice Requires="wpg">
            <w:drawing>
              <wp:inline distT="0" distB="0" distL="0" distR="0" wp14:anchorId="042DB2BF" wp14:editId="682F0A92">
                <wp:extent cx="2407127" cy="2220055"/>
                <wp:effectExtent l="0" t="0" r="0" b="0"/>
                <wp:docPr id="78856" name="Group 78856"/>
                <wp:cNvGraphicFramePr/>
                <a:graphic xmlns:a="http://schemas.openxmlformats.org/drawingml/2006/main">
                  <a:graphicData uri="http://schemas.microsoft.com/office/word/2010/wordprocessingGroup">
                    <wpg:wgp>
                      <wpg:cNvGrpSpPr/>
                      <wpg:grpSpPr>
                        <a:xfrm>
                          <a:off x="0" y="0"/>
                          <a:ext cx="2407127" cy="2220055"/>
                          <a:chOff x="0" y="0"/>
                          <a:chExt cx="2407127" cy="2220055"/>
                        </a:xfrm>
                      </wpg:grpSpPr>
                      <wps:wsp>
                        <wps:cNvPr id="7224" name="Shape 7224"/>
                        <wps:cNvSpPr/>
                        <wps:spPr>
                          <a:xfrm>
                            <a:off x="124968" y="1786903"/>
                            <a:ext cx="1900434" cy="64008"/>
                          </a:xfrm>
                          <a:custGeom>
                            <a:avLst/>
                            <a:gdLst/>
                            <a:ahLst/>
                            <a:cxnLst/>
                            <a:rect l="0" t="0" r="0" b="0"/>
                            <a:pathLst>
                              <a:path w="1900434" h="64008">
                                <a:moveTo>
                                  <a:pt x="1837950" y="0"/>
                                </a:moveTo>
                                <a:lnTo>
                                  <a:pt x="1900434" y="28956"/>
                                </a:lnTo>
                                <a:lnTo>
                                  <a:pt x="1837950" y="64008"/>
                                </a:lnTo>
                                <a:lnTo>
                                  <a:pt x="1837950" y="39646"/>
                                </a:lnTo>
                                <a:lnTo>
                                  <a:pt x="0" y="44196"/>
                                </a:lnTo>
                                <a:lnTo>
                                  <a:pt x="0" y="24384"/>
                                </a:lnTo>
                                <a:lnTo>
                                  <a:pt x="1837950" y="19834"/>
                                </a:lnTo>
                                <a:lnTo>
                                  <a:pt x="18379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5" name="Shape 7225"/>
                        <wps:cNvSpPr/>
                        <wps:spPr>
                          <a:xfrm>
                            <a:off x="124968" y="1806714"/>
                            <a:ext cx="1847094" cy="24385"/>
                          </a:xfrm>
                          <a:custGeom>
                            <a:avLst/>
                            <a:gdLst/>
                            <a:ahLst/>
                            <a:cxnLst/>
                            <a:rect l="0" t="0" r="0" b="0"/>
                            <a:pathLst>
                              <a:path w="1847094" h="24385">
                                <a:moveTo>
                                  <a:pt x="0" y="4573"/>
                                </a:moveTo>
                                <a:lnTo>
                                  <a:pt x="1847094" y="0"/>
                                </a:lnTo>
                                <a:lnTo>
                                  <a:pt x="1847094" y="19813"/>
                                </a:lnTo>
                                <a:lnTo>
                                  <a:pt x="0" y="24385"/>
                                </a:lnTo>
                                <a:lnTo>
                                  <a:pt x="0" y="4573"/>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6" name="Shape 7226"/>
                        <wps:cNvSpPr/>
                        <wps:spPr>
                          <a:xfrm>
                            <a:off x="1962919" y="1786903"/>
                            <a:ext cx="62484" cy="64008"/>
                          </a:xfrm>
                          <a:custGeom>
                            <a:avLst/>
                            <a:gdLst/>
                            <a:ahLst/>
                            <a:cxnLst/>
                            <a:rect l="0" t="0" r="0" b="0"/>
                            <a:pathLst>
                              <a:path w="62484" h="64008">
                                <a:moveTo>
                                  <a:pt x="0" y="0"/>
                                </a:moveTo>
                                <a:lnTo>
                                  <a:pt x="62484" y="28956"/>
                                </a:lnTo>
                                <a:lnTo>
                                  <a:pt x="0" y="64008"/>
                                </a:lnTo>
                                <a:lnTo>
                                  <a:pt x="0" y="0"/>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7" name="Shape 7227"/>
                        <wps:cNvSpPr/>
                        <wps:spPr>
                          <a:xfrm>
                            <a:off x="1958346" y="92215"/>
                            <a:ext cx="62484" cy="1729739"/>
                          </a:xfrm>
                          <a:custGeom>
                            <a:avLst/>
                            <a:gdLst/>
                            <a:ahLst/>
                            <a:cxnLst/>
                            <a:rect l="0" t="0" r="0" b="0"/>
                            <a:pathLst>
                              <a:path w="62484" h="1729739">
                                <a:moveTo>
                                  <a:pt x="33528" y="0"/>
                                </a:moveTo>
                                <a:lnTo>
                                  <a:pt x="62484" y="62484"/>
                                </a:lnTo>
                                <a:lnTo>
                                  <a:pt x="42672" y="62484"/>
                                </a:lnTo>
                                <a:lnTo>
                                  <a:pt x="42672" y="1729739"/>
                                </a:lnTo>
                                <a:lnTo>
                                  <a:pt x="19812" y="1729739"/>
                                </a:lnTo>
                                <a:lnTo>
                                  <a:pt x="19812" y="62484"/>
                                </a:lnTo>
                                <a:lnTo>
                                  <a:pt x="0" y="62484"/>
                                </a:lnTo>
                                <a:lnTo>
                                  <a:pt x="3352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8" name="Shape 7228"/>
                        <wps:cNvSpPr/>
                        <wps:spPr>
                          <a:xfrm>
                            <a:off x="1978158" y="145555"/>
                            <a:ext cx="22860" cy="1676399"/>
                          </a:xfrm>
                          <a:custGeom>
                            <a:avLst/>
                            <a:gdLst/>
                            <a:ahLst/>
                            <a:cxnLst/>
                            <a:rect l="0" t="0" r="0" b="0"/>
                            <a:pathLst>
                              <a:path w="22860" h="1676399">
                                <a:moveTo>
                                  <a:pt x="0" y="1676399"/>
                                </a:moveTo>
                                <a:lnTo>
                                  <a:pt x="0" y="0"/>
                                </a:lnTo>
                                <a:lnTo>
                                  <a:pt x="22860" y="0"/>
                                </a:lnTo>
                                <a:lnTo>
                                  <a:pt x="22860" y="1676399"/>
                                </a:lnTo>
                                <a:lnTo>
                                  <a:pt x="0" y="1676399"/>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29" name="Shape 7229"/>
                        <wps:cNvSpPr/>
                        <wps:spPr>
                          <a:xfrm>
                            <a:off x="1958346" y="92215"/>
                            <a:ext cx="62484" cy="62484"/>
                          </a:xfrm>
                          <a:custGeom>
                            <a:avLst/>
                            <a:gdLst/>
                            <a:ahLst/>
                            <a:cxnLst/>
                            <a:rect l="0" t="0" r="0" b="0"/>
                            <a:pathLst>
                              <a:path w="62484" h="62484">
                                <a:moveTo>
                                  <a:pt x="0" y="62484"/>
                                </a:moveTo>
                                <a:lnTo>
                                  <a:pt x="33528" y="0"/>
                                </a:lnTo>
                                <a:lnTo>
                                  <a:pt x="62484" y="62484"/>
                                </a:lnTo>
                                <a:lnTo>
                                  <a:pt x="0" y="62484"/>
                                </a:lnTo>
                                <a:close/>
                              </a:path>
                            </a:pathLst>
                          </a:custGeom>
                          <a:ln w="1524" cap="flat">
                            <a:miter lim="127000"/>
                          </a:ln>
                        </wps:spPr>
                        <wps:style>
                          <a:lnRef idx="1">
                            <a:srgbClr val="000000"/>
                          </a:lnRef>
                          <a:fillRef idx="0">
                            <a:srgbClr val="000000">
                              <a:alpha val="0"/>
                            </a:srgbClr>
                          </a:fillRef>
                          <a:effectRef idx="0">
                            <a:scrgbClr r="0" g="0" b="0"/>
                          </a:effectRef>
                          <a:fontRef idx="none"/>
                        </wps:style>
                        <wps:bodyPr/>
                      </wps:wsp>
                      <wps:wsp>
                        <wps:cNvPr id="7230" name="Rectangle 7230"/>
                        <wps:cNvSpPr/>
                        <wps:spPr>
                          <a:xfrm>
                            <a:off x="1833377" y="78001"/>
                            <a:ext cx="138889" cy="239560"/>
                          </a:xfrm>
                          <a:prstGeom prst="rect">
                            <a:avLst/>
                          </a:prstGeom>
                          <a:ln>
                            <a:noFill/>
                          </a:ln>
                        </wps:spPr>
                        <wps:txbx>
                          <w:txbxContent>
                            <w:p w14:paraId="2D874504" w14:textId="77777777" w:rsidR="009B2E8E" w:rsidRDefault="009B2E8E" w:rsidP="009B2E8E">
                              <w:r>
                                <w:rPr>
                                  <w:sz w:val="30"/>
                                </w:rPr>
                                <w:t>£</w:t>
                              </w:r>
                            </w:p>
                          </w:txbxContent>
                        </wps:txbx>
                        <wps:bodyPr horzOverflow="overflow" vert="horz" lIns="0" tIns="0" rIns="0" bIns="0" rtlCol="0">
                          <a:noAutofit/>
                        </wps:bodyPr>
                      </wps:wsp>
                      <wps:wsp>
                        <wps:cNvPr id="7231" name="Rectangle 7231"/>
                        <wps:cNvSpPr/>
                        <wps:spPr>
                          <a:xfrm>
                            <a:off x="274326" y="1264460"/>
                            <a:ext cx="579565" cy="104420"/>
                          </a:xfrm>
                          <a:prstGeom prst="rect">
                            <a:avLst/>
                          </a:prstGeom>
                          <a:ln>
                            <a:noFill/>
                          </a:ln>
                        </wps:spPr>
                        <wps:txbx>
                          <w:txbxContent>
                            <w:p w14:paraId="396F6652" w14:textId="77777777" w:rsidR="009B2E8E" w:rsidRDefault="009B2E8E" w:rsidP="009B2E8E">
                              <w:r>
                                <w:rPr>
                                  <w:sz w:val="13"/>
                                </w:rPr>
                                <w:t xml:space="preserve">Pre-Trigger </w:t>
                              </w:r>
                            </w:p>
                          </w:txbxContent>
                        </wps:txbx>
                        <wps:bodyPr horzOverflow="overflow" vert="horz" lIns="0" tIns="0" rIns="0" bIns="0" rtlCol="0">
                          <a:noAutofit/>
                        </wps:bodyPr>
                      </wps:wsp>
                      <wps:wsp>
                        <wps:cNvPr id="7232" name="Rectangle 7232"/>
                        <wps:cNvSpPr/>
                        <wps:spPr>
                          <a:xfrm>
                            <a:off x="124974" y="1360472"/>
                            <a:ext cx="980761" cy="104419"/>
                          </a:xfrm>
                          <a:prstGeom prst="rect">
                            <a:avLst/>
                          </a:prstGeom>
                          <a:ln>
                            <a:noFill/>
                          </a:ln>
                        </wps:spPr>
                        <wps:txbx>
                          <w:txbxContent>
                            <w:p w14:paraId="01B536A7" w14:textId="77777777" w:rsidR="009B2E8E" w:rsidRDefault="009B2E8E" w:rsidP="009B2E8E">
                              <w:r>
                                <w:rPr>
                                  <w:sz w:val="13"/>
                                </w:rPr>
                                <w:t>Cancellation Charge</w:t>
                              </w:r>
                            </w:p>
                          </w:txbxContent>
                        </wps:txbx>
                        <wps:bodyPr horzOverflow="overflow" vert="horz" lIns="0" tIns="0" rIns="0" bIns="0" rtlCol="0">
                          <a:noAutofit/>
                        </wps:bodyPr>
                      </wps:wsp>
                      <wps:wsp>
                        <wps:cNvPr id="7233" name="Rectangle 7233"/>
                        <wps:cNvSpPr/>
                        <wps:spPr>
                          <a:xfrm>
                            <a:off x="399294" y="1458008"/>
                            <a:ext cx="242644" cy="104420"/>
                          </a:xfrm>
                          <a:prstGeom prst="rect">
                            <a:avLst/>
                          </a:prstGeom>
                          <a:ln>
                            <a:noFill/>
                          </a:ln>
                        </wps:spPr>
                        <wps:txbx>
                          <w:txbxContent>
                            <w:p w14:paraId="1FFE567F" w14:textId="77777777" w:rsidR="009B2E8E" w:rsidRDefault="009B2E8E" w:rsidP="009B2E8E">
                              <w:r>
                                <w:rPr>
                                  <w:sz w:val="13"/>
                                </w:rPr>
                                <w:t>£/kW</w:t>
                              </w:r>
                            </w:p>
                          </w:txbxContent>
                        </wps:txbx>
                        <wps:bodyPr horzOverflow="overflow" vert="horz" lIns="0" tIns="0" rIns="0" bIns="0" rtlCol="0">
                          <a:noAutofit/>
                        </wps:bodyPr>
                      </wps:wsp>
                      <wps:wsp>
                        <wps:cNvPr id="7234" name="Rectangle 7234"/>
                        <wps:cNvSpPr/>
                        <wps:spPr>
                          <a:xfrm>
                            <a:off x="1594109" y="2113454"/>
                            <a:ext cx="1081314" cy="135698"/>
                          </a:xfrm>
                          <a:prstGeom prst="rect">
                            <a:avLst/>
                          </a:prstGeom>
                          <a:ln>
                            <a:noFill/>
                          </a:ln>
                        </wps:spPr>
                        <wps:txbx>
                          <w:txbxContent>
                            <w:p w14:paraId="7B4917F5" w14:textId="77777777" w:rsidR="009B2E8E" w:rsidRDefault="009B2E8E" w:rsidP="009B2E8E">
                              <w:r>
                                <w:rPr>
                                  <w:b/>
                                  <w:sz w:val="17"/>
                                </w:rPr>
                                <w:t>Commissioning</w:t>
                              </w:r>
                            </w:p>
                          </w:txbxContent>
                        </wps:txbx>
                        <wps:bodyPr horzOverflow="overflow" vert="horz" lIns="0" tIns="0" rIns="0" bIns="0" rtlCol="0">
                          <a:noAutofit/>
                        </wps:bodyPr>
                      </wps:wsp>
                      <wps:wsp>
                        <wps:cNvPr id="7235" name="Shape 7235"/>
                        <wps:cNvSpPr/>
                        <wps:spPr>
                          <a:xfrm>
                            <a:off x="1972063" y="1844814"/>
                            <a:ext cx="44196" cy="222504"/>
                          </a:xfrm>
                          <a:custGeom>
                            <a:avLst/>
                            <a:gdLst/>
                            <a:ahLst/>
                            <a:cxnLst/>
                            <a:rect l="0" t="0" r="0" b="0"/>
                            <a:pathLst>
                              <a:path w="44196" h="222504">
                                <a:moveTo>
                                  <a:pt x="19812" y="0"/>
                                </a:moveTo>
                                <a:lnTo>
                                  <a:pt x="44196" y="48768"/>
                                </a:lnTo>
                                <a:lnTo>
                                  <a:pt x="28956" y="48768"/>
                                </a:lnTo>
                                <a:lnTo>
                                  <a:pt x="28956" y="222504"/>
                                </a:lnTo>
                                <a:lnTo>
                                  <a:pt x="15240" y="222504"/>
                                </a:lnTo>
                                <a:lnTo>
                                  <a:pt x="15240" y="48768"/>
                                </a:lnTo>
                                <a:lnTo>
                                  <a:pt x="0" y="48768"/>
                                </a:lnTo>
                                <a:lnTo>
                                  <a:pt x="19812" y="0"/>
                                </a:lnTo>
                                <a:close/>
                              </a:path>
                            </a:pathLst>
                          </a:custGeom>
                          <a:ln w="0" cap="flat">
                            <a:miter lim="127000"/>
                          </a:ln>
                        </wps:spPr>
                        <wps:style>
                          <a:lnRef idx="0">
                            <a:srgbClr val="000000">
                              <a:alpha val="0"/>
                            </a:srgbClr>
                          </a:lnRef>
                          <a:fillRef idx="1">
                            <a:srgbClr val="969696"/>
                          </a:fillRef>
                          <a:effectRef idx="0">
                            <a:scrgbClr r="0" g="0" b="0"/>
                          </a:effectRef>
                          <a:fontRef idx="none"/>
                        </wps:style>
                        <wps:bodyPr/>
                      </wps:wsp>
                      <wps:wsp>
                        <wps:cNvPr id="7236" name="Shape 7236"/>
                        <wps:cNvSpPr/>
                        <wps:spPr>
                          <a:xfrm>
                            <a:off x="1987302" y="1884438"/>
                            <a:ext cx="13716" cy="182880"/>
                          </a:xfrm>
                          <a:custGeom>
                            <a:avLst/>
                            <a:gdLst/>
                            <a:ahLst/>
                            <a:cxnLst/>
                            <a:rect l="0" t="0" r="0" b="0"/>
                            <a:pathLst>
                              <a:path w="13716" h="182880">
                                <a:moveTo>
                                  <a:pt x="0" y="182880"/>
                                </a:moveTo>
                                <a:lnTo>
                                  <a:pt x="0" y="0"/>
                                </a:lnTo>
                                <a:lnTo>
                                  <a:pt x="13716" y="0"/>
                                </a:lnTo>
                                <a:lnTo>
                                  <a:pt x="13716" y="182880"/>
                                </a:lnTo>
                                <a:lnTo>
                                  <a:pt x="0" y="182880"/>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7237" name="Shape 7237"/>
                        <wps:cNvSpPr/>
                        <wps:spPr>
                          <a:xfrm>
                            <a:off x="1972063" y="1844814"/>
                            <a:ext cx="44196" cy="48768"/>
                          </a:xfrm>
                          <a:custGeom>
                            <a:avLst/>
                            <a:gdLst/>
                            <a:ahLst/>
                            <a:cxnLst/>
                            <a:rect l="0" t="0" r="0" b="0"/>
                            <a:pathLst>
                              <a:path w="44196" h="48768">
                                <a:moveTo>
                                  <a:pt x="0" y="48768"/>
                                </a:moveTo>
                                <a:lnTo>
                                  <a:pt x="19812" y="0"/>
                                </a:lnTo>
                                <a:lnTo>
                                  <a:pt x="44196" y="48768"/>
                                </a:lnTo>
                                <a:lnTo>
                                  <a:pt x="0" y="48768"/>
                                </a:lnTo>
                                <a:close/>
                              </a:path>
                            </a:pathLst>
                          </a:custGeom>
                          <a:ln w="1524" cap="flat">
                            <a:miter lim="127000"/>
                          </a:ln>
                        </wps:spPr>
                        <wps:style>
                          <a:lnRef idx="1">
                            <a:srgbClr val="969696"/>
                          </a:lnRef>
                          <a:fillRef idx="0">
                            <a:srgbClr val="000000">
                              <a:alpha val="0"/>
                            </a:srgbClr>
                          </a:fillRef>
                          <a:effectRef idx="0">
                            <a:scrgbClr r="0" g="0" b="0"/>
                          </a:effectRef>
                          <a:fontRef idx="none"/>
                        </wps:style>
                        <wps:bodyPr/>
                      </wps:wsp>
                      <wps:wsp>
                        <wps:cNvPr id="7238" name="Rectangle 7238"/>
                        <wps:cNvSpPr/>
                        <wps:spPr>
                          <a:xfrm rot="5399999">
                            <a:off x="1936252" y="1607337"/>
                            <a:ext cx="401418" cy="135697"/>
                          </a:xfrm>
                          <a:prstGeom prst="rect">
                            <a:avLst/>
                          </a:prstGeom>
                          <a:ln>
                            <a:noFill/>
                          </a:ln>
                        </wps:spPr>
                        <wps:txbx>
                          <w:txbxContent>
                            <w:p w14:paraId="3E291055" w14:textId="77777777" w:rsidR="009B2E8E" w:rsidRDefault="009B2E8E" w:rsidP="009B2E8E">
                              <w:r>
                                <w:rPr>
                                  <w:b/>
                                  <w:color w:val="3365CC"/>
                                  <w:sz w:val="17"/>
                                </w:rPr>
                                <w:t>Wider</w:t>
                              </w:r>
                            </w:p>
                          </w:txbxContent>
                        </wps:txbx>
                        <wps:bodyPr horzOverflow="overflow" vert="horz" lIns="0" tIns="0" rIns="0" bIns="0" rtlCol="0">
                          <a:noAutofit/>
                        </wps:bodyPr>
                      </wps:wsp>
                      <wps:wsp>
                        <wps:cNvPr id="7239" name="Shape 7239"/>
                        <wps:cNvSpPr/>
                        <wps:spPr>
                          <a:xfrm>
                            <a:off x="207265" y="1730495"/>
                            <a:ext cx="249932" cy="85356"/>
                          </a:xfrm>
                          <a:custGeom>
                            <a:avLst/>
                            <a:gdLst/>
                            <a:ahLst/>
                            <a:cxnLst/>
                            <a:rect l="0" t="0" r="0" b="0"/>
                            <a:pathLst>
                              <a:path w="249932" h="85356">
                                <a:moveTo>
                                  <a:pt x="0" y="0"/>
                                </a:moveTo>
                                <a:lnTo>
                                  <a:pt x="249932" y="0"/>
                                </a:lnTo>
                                <a:lnTo>
                                  <a:pt x="249932" y="85356"/>
                                </a:lnTo>
                                <a:lnTo>
                                  <a:pt x="0" y="85356"/>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7240" name="Shape 7240"/>
                        <wps:cNvSpPr/>
                        <wps:spPr>
                          <a:xfrm>
                            <a:off x="705616" y="1585721"/>
                            <a:ext cx="254505" cy="230130"/>
                          </a:xfrm>
                          <a:custGeom>
                            <a:avLst/>
                            <a:gdLst/>
                            <a:ahLst/>
                            <a:cxnLst/>
                            <a:rect l="0" t="0" r="0" b="0"/>
                            <a:pathLst>
                              <a:path w="254505" h="230130">
                                <a:moveTo>
                                  <a:pt x="0" y="0"/>
                                </a:moveTo>
                                <a:lnTo>
                                  <a:pt x="254505" y="0"/>
                                </a:lnTo>
                                <a:lnTo>
                                  <a:pt x="254505" y="230130"/>
                                </a:lnTo>
                                <a:lnTo>
                                  <a:pt x="0" y="230130"/>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7241" name="Shape 7241"/>
                        <wps:cNvSpPr/>
                        <wps:spPr>
                          <a:xfrm>
                            <a:off x="451111" y="1661917"/>
                            <a:ext cx="249926" cy="153934"/>
                          </a:xfrm>
                          <a:custGeom>
                            <a:avLst/>
                            <a:gdLst/>
                            <a:ahLst/>
                            <a:cxnLst/>
                            <a:rect l="0" t="0" r="0" b="0"/>
                            <a:pathLst>
                              <a:path w="249926" h="153934">
                                <a:moveTo>
                                  <a:pt x="0" y="0"/>
                                </a:moveTo>
                                <a:lnTo>
                                  <a:pt x="249926" y="0"/>
                                </a:lnTo>
                                <a:lnTo>
                                  <a:pt x="249926" y="153934"/>
                                </a:lnTo>
                                <a:lnTo>
                                  <a:pt x="0" y="153934"/>
                                </a:lnTo>
                                <a:close/>
                              </a:path>
                            </a:pathLst>
                          </a:custGeom>
                          <a:ln w="4793" cap="rnd">
                            <a:round/>
                          </a:ln>
                        </wps:spPr>
                        <wps:style>
                          <a:lnRef idx="1">
                            <a:srgbClr val="000000"/>
                          </a:lnRef>
                          <a:fillRef idx="0">
                            <a:srgbClr val="000000">
                              <a:alpha val="0"/>
                            </a:srgbClr>
                          </a:fillRef>
                          <a:effectRef idx="0">
                            <a:scrgbClr r="0" g="0" b="0"/>
                          </a:effectRef>
                          <a:fontRef idx="none"/>
                        </wps:style>
                        <wps:bodyPr/>
                      </wps:wsp>
                      <wps:wsp>
                        <wps:cNvPr id="90084" name="Shape 90084"/>
                        <wps:cNvSpPr/>
                        <wps:spPr>
                          <a:xfrm>
                            <a:off x="964698" y="1469910"/>
                            <a:ext cx="240792" cy="249936"/>
                          </a:xfrm>
                          <a:custGeom>
                            <a:avLst/>
                            <a:gdLst/>
                            <a:ahLst/>
                            <a:cxnLst/>
                            <a:rect l="0" t="0" r="0" b="0"/>
                            <a:pathLst>
                              <a:path w="240792" h="249936">
                                <a:moveTo>
                                  <a:pt x="0" y="0"/>
                                </a:moveTo>
                                <a:lnTo>
                                  <a:pt x="240792" y="0"/>
                                </a:lnTo>
                                <a:lnTo>
                                  <a:pt x="240792" y="249936"/>
                                </a:lnTo>
                                <a:lnTo>
                                  <a:pt x="0" y="249936"/>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5" name="Shape 90085"/>
                        <wps:cNvSpPr/>
                        <wps:spPr>
                          <a:xfrm>
                            <a:off x="1210063" y="1133106"/>
                            <a:ext cx="243840" cy="499873"/>
                          </a:xfrm>
                          <a:custGeom>
                            <a:avLst/>
                            <a:gdLst/>
                            <a:ahLst/>
                            <a:cxnLst/>
                            <a:rect l="0" t="0" r="0" b="0"/>
                            <a:pathLst>
                              <a:path w="243840" h="499873">
                                <a:moveTo>
                                  <a:pt x="0" y="0"/>
                                </a:moveTo>
                                <a:lnTo>
                                  <a:pt x="243840" y="0"/>
                                </a:lnTo>
                                <a:lnTo>
                                  <a:pt x="243840" y="499873"/>
                                </a:lnTo>
                                <a:lnTo>
                                  <a:pt x="0" y="499873"/>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6" name="Shape 90086"/>
                        <wps:cNvSpPr/>
                        <wps:spPr>
                          <a:xfrm>
                            <a:off x="1712982" y="453403"/>
                            <a:ext cx="265176" cy="967739"/>
                          </a:xfrm>
                          <a:custGeom>
                            <a:avLst/>
                            <a:gdLst/>
                            <a:ahLst/>
                            <a:cxnLst/>
                            <a:rect l="0" t="0" r="0" b="0"/>
                            <a:pathLst>
                              <a:path w="265176" h="967739">
                                <a:moveTo>
                                  <a:pt x="0" y="0"/>
                                </a:moveTo>
                                <a:lnTo>
                                  <a:pt x="265176" y="0"/>
                                </a:lnTo>
                                <a:lnTo>
                                  <a:pt x="265176" y="967739"/>
                                </a:lnTo>
                                <a:lnTo>
                                  <a:pt x="0" y="967739"/>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7" name="Shape 90087"/>
                        <wps:cNvSpPr/>
                        <wps:spPr>
                          <a:xfrm>
                            <a:off x="1464570" y="790207"/>
                            <a:ext cx="239268" cy="737615"/>
                          </a:xfrm>
                          <a:custGeom>
                            <a:avLst/>
                            <a:gdLst/>
                            <a:ahLst/>
                            <a:cxnLst/>
                            <a:rect l="0" t="0" r="0" b="0"/>
                            <a:pathLst>
                              <a:path w="239268" h="737615">
                                <a:moveTo>
                                  <a:pt x="0" y="0"/>
                                </a:moveTo>
                                <a:lnTo>
                                  <a:pt x="239268" y="0"/>
                                </a:lnTo>
                                <a:lnTo>
                                  <a:pt x="239268" y="737615"/>
                                </a:lnTo>
                                <a:lnTo>
                                  <a:pt x="0" y="737615"/>
                                </a:lnTo>
                                <a:lnTo>
                                  <a:pt x="0" y="0"/>
                                </a:lnTo>
                              </a:path>
                            </a:pathLst>
                          </a:custGeom>
                          <a:ln w="0" cap="rnd">
                            <a:round/>
                          </a:ln>
                        </wps:spPr>
                        <wps:style>
                          <a:lnRef idx="0">
                            <a:srgbClr val="000000">
                              <a:alpha val="0"/>
                            </a:srgbClr>
                          </a:lnRef>
                          <a:fillRef idx="1">
                            <a:srgbClr val="52DA3F"/>
                          </a:fillRef>
                          <a:effectRef idx="0">
                            <a:scrgbClr r="0" g="0" b="0"/>
                          </a:effectRef>
                          <a:fontRef idx="none"/>
                        </wps:style>
                        <wps:bodyPr/>
                      </wps:wsp>
                      <wps:wsp>
                        <wps:cNvPr id="90088" name="Shape 90088"/>
                        <wps:cNvSpPr/>
                        <wps:spPr>
                          <a:xfrm>
                            <a:off x="960126" y="1715274"/>
                            <a:ext cx="245364" cy="91439"/>
                          </a:xfrm>
                          <a:custGeom>
                            <a:avLst/>
                            <a:gdLst/>
                            <a:ahLst/>
                            <a:cxnLst/>
                            <a:rect l="0" t="0" r="0" b="0"/>
                            <a:pathLst>
                              <a:path w="245364" h="91439">
                                <a:moveTo>
                                  <a:pt x="0" y="0"/>
                                </a:moveTo>
                                <a:lnTo>
                                  <a:pt x="245364" y="0"/>
                                </a:lnTo>
                                <a:lnTo>
                                  <a:pt x="245364" y="91439"/>
                                </a:lnTo>
                                <a:lnTo>
                                  <a:pt x="0" y="91439"/>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89" name="Shape 90089"/>
                        <wps:cNvSpPr/>
                        <wps:spPr>
                          <a:xfrm>
                            <a:off x="1214635" y="1628406"/>
                            <a:ext cx="239268" cy="178308"/>
                          </a:xfrm>
                          <a:custGeom>
                            <a:avLst/>
                            <a:gdLst/>
                            <a:ahLst/>
                            <a:cxnLst/>
                            <a:rect l="0" t="0" r="0" b="0"/>
                            <a:pathLst>
                              <a:path w="239268" h="178308">
                                <a:moveTo>
                                  <a:pt x="0" y="0"/>
                                </a:moveTo>
                                <a:lnTo>
                                  <a:pt x="239268" y="0"/>
                                </a:lnTo>
                                <a:lnTo>
                                  <a:pt x="239268" y="178308"/>
                                </a:lnTo>
                                <a:lnTo>
                                  <a:pt x="0" y="178308"/>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90" name="Shape 90090"/>
                        <wps:cNvSpPr/>
                        <wps:spPr>
                          <a:xfrm>
                            <a:off x="1464570" y="1523250"/>
                            <a:ext cx="243840" cy="288036"/>
                          </a:xfrm>
                          <a:custGeom>
                            <a:avLst/>
                            <a:gdLst/>
                            <a:ahLst/>
                            <a:cxnLst/>
                            <a:rect l="0" t="0" r="0" b="0"/>
                            <a:pathLst>
                              <a:path w="243840" h="288036">
                                <a:moveTo>
                                  <a:pt x="0" y="0"/>
                                </a:moveTo>
                                <a:lnTo>
                                  <a:pt x="243840" y="0"/>
                                </a:lnTo>
                                <a:lnTo>
                                  <a:pt x="243840" y="288036"/>
                                </a:lnTo>
                                <a:lnTo>
                                  <a:pt x="0" y="288036"/>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90091" name="Shape 90091"/>
                        <wps:cNvSpPr/>
                        <wps:spPr>
                          <a:xfrm>
                            <a:off x="1712982" y="1383042"/>
                            <a:ext cx="269748" cy="423672"/>
                          </a:xfrm>
                          <a:custGeom>
                            <a:avLst/>
                            <a:gdLst/>
                            <a:ahLst/>
                            <a:cxnLst/>
                            <a:rect l="0" t="0" r="0" b="0"/>
                            <a:pathLst>
                              <a:path w="269748" h="423672">
                                <a:moveTo>
                                  <a:pt x="0" y="0"/>
                                </a:moveTo>
                                <a:lnTo>
                                  <a:pt x="269748" y="0"/>
                                </a:lnTo>
                                <a:lnTo>
                                  <a:pt x="269748" y="423672"/>
                                </a:lnTo>
                                <a:lnTo>
                                  <a:pt x="0" y="423672"/>
                                </a:lnTo>
                                <a:lnTo>
                                  <a:pt x="0" y="0"/>
                                </a:lnTo>
                              </a:path>
                            </a:pathLst>
                          </a:custGeom>
                          <a:ln w="0" cap="rnd">
                            <a:round/>
                          </a:ln>
                        </wps:spPr>
                        <wps:style>
                          <a:lnRef idx="0">
                            <a:srgbClr val="000000">
                              <a:alpha val="0"/>
                            </a:srgbClr>
                          </a:lnRef>
                          <a:fillRef idx="1">
                            <a:srgbClr val="00AED9"/>
                          </a:fillRef>
                          <a:effectRef idx="0">
                            <a:scrgbClr r="0" g="0" b="0"/>
                          </a:effectRef>
                          <a:fontRef idx="none"/>
                        </wps:style>
                        <wps:bodyPr/>
                      </wps:wsp>
                      <wps:wsp>
                        <wps:cNvPr id="7250" name="Shape 7250"/>
                        <wps:cNvSpPr/>
                        <wps:spPr>
                          <a:xfrm>
                            <a:off x="1459987" y="785610"/>
                            <a:ext cx="248420" cy="1030241"/>
                          </a:xfrm>
                          <a:custGeom>
                            <a:avLst/>
                            <a:gdLst/>
                            <a:ahLst/>
                            <a:cxnLst/>
                            <a:rect l="0" t="0" r="0" b="0"/>
                            <a:pathLst>
                              <a:path w="248420" h="1030241">
                                <a:moveTo>
                                  <a:pt x="0" y="0"/>
                                </a:moveTo>
                                <a:lnTo>
                                  <a:pt x="248420" y="0"/>
                                </a:lnTo>
                                <a:lnTo>
                                  <a:pt x="248420" y="1030241"/>
                                </a:lnTo>
                                <a:lnTo>
                                  <a:pt x="0" y="1030241"/>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7" name="Rectangle 77427"/>
                        <wps:cNvSpPr/>
                        <wps:spPr>
                          <a:xfrm>
                            <a:off x="1598681" y="1268705"/>
                            <a:ext cx="113880" cy="123361"/>
                          </a:xfrm>
                          <a:prstGeom prst="rect">
                            <a:avLst/>
                          </a:prstGeom>
                          <a:ln>
                            <a:noFill/>
                          </a:ln>
                        </wps:spPr>
                        <wps:txbx>
                          <w:txbxContent>
                            <w:p w14:paraId="4864704F" w14:textId="77777777" w:rsidR="009B2E8E" w:rsidRDefault="009B2E8E" w:rsidP="009B2E8E">
                              <w:r>
                                <w:rPr>
                                  <w:b/>
                                  <w:sz w:val="15"/>
                                </w:rPr>
                                <w:t>%</w:t>
                              </w:r>
                            </w:p>
                          </w:txbxContent>
                        </wps:txbx>
                        <wps:bodyPr horzOverflow="overflow" vert="horz" lIns="0" tIns="0" rIns="0" bIns="0" rtlCol="0">
                          <a:noAutofit/>
                        </wps:bodyPr>
                      </wps:wsp>
                      <wps:wsp>
                        <wps:cNvPr id="77426" name="Rectangle 77426"/>
                        <wps:cNvSpPr/>
                        <wps:spPr>
                          <a:xfrm>
                            <a:off x="1487429" y="1268705"/>
                            <a:ext cx="142165" cy="123361"/>
                          </a:xfrm>
                          <a:prstGeom prst="rect">
                            <a:avLst/>
                          </a:prstGeom>
                          <a:ln>
                            <a:noFill/>
                          </a:ln>
                        </wps:spPr>
                        <wps:txbx>
                          <w:txbxContent>
                            <w:p w14:paraId="503561F6" w14:textId="77777777" w:rsidR="009B2E8E" w:rsidRDefault="009B2E8E" w:rsidP="009B2E8E">
                              <w:r>
                                <w:rPr>
                                  <w:b/>
                                  <w:sz w:val="15"/>
                                </w:rPr>
                                <w:t>75</w:t>
                              </w:r>
                            </w:p>
                          </w:txbxContent>
                        </wps:txbx>
                        <wps:bodyPr horzOverflow="overflow" vert="horz" lIns="0" tIns="0" rIns="0" bIns="0" rtlCol="0">
                          <a:noAutofit/>
                        </wps:bodyPr>
                      </wps:wsp>
                      <wps:wsp>
                        <wps:cNvPr id="77430" name="Rectangle 77430"/>
                        <wps:cNvSpPr/>
                        <wps:spPr>
                          <a:xfrm>
                            <a:off x="1487429" y="1610081"/>
                            <a:ext cx="142165" cy="123360"/>
                          </a:xfrm>
                          <a:prstGeom prst="rect">
                            <a:avLst/>
                          </a:prstGeom>
                          <a:ln>
                            <a:noFill/>
                          </a:ln>
                        </wps:spPr>
                        <wps:txbx>
                          <w:txbxContent>
                            <w:p w14:paraId="2AFBFD59" w14:textId="77777777" w:rsidR="009B2E8E" w:rsidRDefault="009B2E8E" w:rsidP="009B2E8E">
                              <w:r>
                                <w:rPr>
                                  <w:b/>
                                  <w:sz w:val="15"/>
                                </w:rPr>
                                <w:t>75</w:t>
                              </w:r>
                            </w:p>
                          </w:txbxContent>
                        </wps:txbx>
                        <wps:bodyPr horzOverflow="overflow" vert="horz" lIns="0" tIns="0" rIns="0" bIns="0" rtlCol="0">
                          <a:noAutofit/>
                        </wps:bodyPr>
                      </wps:wsp>
                      <wps:wsp>
                        <wps:cNvPr id="77431" name="Rectangle 77431"/>
                        <wps:cNvSpPr/>
                        <wps:spPr>
                          <a:xfrm>
                            <a:off x="1598681" y="1610081"/>
                            <a:ext cx="113880" cy="123360"/>
                          </a:xfrm>
                          <a:prstGeom prst="rect">
                            <a:avLst/>
                          </a:prstGeom>
                          <a:ln>
                            <a:noFill/>
                          </a:ln>
                        </wps:spPr>
                        <wps:txbx>
                          <w:txbxContent>
                            <w:p w14:paraId="20331726" w14:textId="77777777" w:rsidR="009B2E8E" w:rsidRDefault="009B2E8E" w:rsidP="009B2E8E">
                              <w:r>
                                <w:rPr>
                                  <w:b/>
                                  <w:sz w:val="15"/>
                                </w:rPr>
                                <w:t>%</w:t>
                              </w:r>
                            </w:p>
                          </w:txbxContent>
                        </wps:txbx>
                        <wps:bodyPr horzOverflow="overflow" vert="horz" lIns="0" tIns="0" rIns="0" bIns="0" rtlCol="0">
                          <a:noAutofit/>
                        </wps:bodyPr>
                      </wps:wsp>
                      <wps:wsp>
                        <wps:cNvPr id="7253" name="Shape 7253"/>
                        <wps:cNvSpPr/>
                        <wps:spPr>
                          <a:xfrm>
                            <a:off x="1210062" y="1128515"/>
                            <a:ext cx="249926" cy="687336"/>
                          </a:xfrm>
                          <a:custGeom>
                            <a:avLst/>
                            <a:gdLst/>
                            <a:ahLst/>
                            <a:cxnLst/>
                            <a:rect l="0" t="0" r="0" b="0"/>
                            <a:pathLst>
                              <a:path w="249926" h="687336">
                                <a:moveTo>
                                  <a:pt x="0" y="0"/>
                                </a:moveTo>
                                <a:lnTo>
                                  <a:pt x="249926" y="0"/>
                                </a:lnTo>
                                <a:lnTo>
                                  <a:pt x="249926" y="687336"/>
                                </a:lnTo>
                                <a:lnTo>
                                  <a:pt x="0" y="687336"/>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35" name="Rectangle 77435"/>
                        <wps:cNvSpPr/>
                        <wps:spPr>
                          <a:xfrm>
                            <a:off x="1239018" y="1494257"/>
                            <a:ext cx="140138" cy="123360"/>
                          </a:xfrm>
                          <a:prstGeom prst="rect">
                            <a:avLst/>
                          </a:prstGeom>
                          <a:ln>
                            <a:noFill/>
                          </a:ln>
                        </wps:spPr>
                        <wps:txbx>
                          <w:txbxContent>
                            <w:p w14:paraId="630BE225" w14:textId="77777777" w:rsidR="009B2E8E" w:rsidRDefault="009B2E8E" w:rsidP="009B2E8E">
                              <w:r>
                                <w:rPr>
                                  <w:b/>
                                  <w:sz w:val="15"/>
                                </w:rPr>
                                <w:t>50</w:t>
                              </w:r>
                            </w:p>
                          </w:txbxContent>
                        </wps:txbx>
                        <wps:bodyPr horzOverflow="overflow" vert="horz" lIns="0" tIns="0" rIns="0" bIns="0" rtlCol="0">
                          <a:noAutofit/>
                        </wps:bodyPr>
                      </wps:wsp>
                      <wps:wsp>
                        <wps:cNvPr id="77436" name="Rectangle 77436"/>
                        <wps:cNvSpPr/>
                        <wps:spPr>
                          <a:xfrm>
                            <a:off x="1348745" y="1494257"/>
                            <a:ext cx="113880" cy="123360"/>
                          </a:xfrm>
                          <a:prstGeom prst="rect">
                            <a:avLst/>
                          </a:prstGeom>
                          <a:ln>
                            <a:noFill/>
                          </a:ln>
                        </wps:spPr>
                        <wps:txbx>
                          <w:txbxContent>
                            <w:p w14:paraId="59EFA15F" w14:textId="77777777" w:rsidR="009B2E8E" w:rsidRDefault="009B2E8E" w:rsidP="009B2E8E">
                              <w:r>
                                <w:rPr>
                                  <w:b/>
                                  <w:sz w:val="15"/>
                                </w:rPr>
                                <w:t>%</w:t>
                              </w:r>
                            </w:p>
                          </w:txbxContent>
                        </wps:txbx>
                        <wps:bodyPr horzOverflow="overflow" vert="horz" lIns="0" tIns="0" rIns="0" bIns="0" rtlCol="0">
                          <a:noAutofit/>
                        </wps:bodyPr>
                      </wps:wsp>
                      <wps:wsp>
                        <wps:cNvPr id="77440" name="Rectangle 77440"/>
                        <wps:cNvSpPr/>
                        <wps:spPr>
                          <a:xfrm>
                            <a:off x="1239018" y="1721333"/>
                            <a:ext cx="140138" cy="123360"/>
                          </a:xfrm>
                          <a:prstGeom prst="rect">
                            <a:avLst/>
                          </a:prstGeom>
                          <a:ln>
                            <a:noFill/>
                          </a:ln>
                        </wps:spPr>
                        <wps:txbx>
                          <w:txbxContent>
                            <w:p w14:paraId="590EA3FC" w14:textId="77777777" w:rsidR="009B2E8E" w:rsidRDefault="009B2E8E" w:rsidP="009B2E8E">
                              <w:r>
                                <w:rPr>
                                  <w:b/>
                                  <w:sz w:val="15"/>
                                </w:rPr>
                                <w:t>50</w:t>
                              </w:r>
                            </w:p>
                          </w:txbxContent>
                        </wps:txbx>
                        <wps:bodyPr horzOverflow="overflow" vert="horz" lIns="0" tIns="0" rIns="0" bIns="0" rtlCol="0">
                          <a:noAutofit/>
                        </wps:bodyPr>
                      </wps:wsp>
                      <wps:wsp>
                        <wps:cNvPr id="77441" name="Rectangle 77441"/>
                        <wps:cNvSpPr/>
                        <wps:spPr>
                          <a:xfrm>
                            <a:off x="1348745" y="1721333"/>
                            <a:ext cx="113880" cy="123360"/>
                          </a:xfrm>
                          <a:prstGeom prst="rect">
                            <a:avLst/>
                          </a:prstGeom>
                          <a:ln>
                            <a:noFill/>
                          </a:ln>
                        </wps:spPr>
                        <wps:txbx>
                          <w:txbxContent>
                            <w:p w14:paraId="21B5D8A9" w14:textId="77777777" w:rsidR="009B2E8E" w:rsidRDefault="009B2E8E" w:rsidP="009B2E8E">
                              <w:r>
                                <w:rPr>
                                  <w:b/>
                                  <w:sz w:val="15"/>
                                </w:rPr>
                                <w:t>%</w:t>
                              </w:r>
                            </w:p>
                          </w:txbxContent>
                        </wps:txbx>
                        <wps:bodyPr horzOverflow="overflow" vert="horz" lIns="0" tIns="0" rIns="0" bIns="0" rtlCol="0">
                          <a:noAutofit/>
                        </wps:bodyPr>
                      </wps:wsp>
                      <wps:wsp>
                        <wps:cNvPr id="7256" name="Shape 7256"/>
                        <wps:cNvSpPr/>
                        <wps:spPr>
                          <a:xfrm>
                            <a:off x="1712971" y="448812"/>
                            <a:ext cx="274328" cy="1367039"/>
                          </a:xfrm>
                          <a:custGeom>
                            <a:avLst/>
                            <a:gdLst/>
                            <a:ahLst/>
                            <a:cxnLst/>
                            <a:rect l="0" t="0" r="0" b="0"/>
                            <a:pathLst>
                              <a:path w="274328" h="1367039">
                                <a:moveTo>
                                  <a:pt x="0" y="0"/>
                                </a:moveTo>
                                <a:lnTo>
                                  <a:pt x="274328" y="0"/>
                                </a:lnTo>
                                <a:lnTo>
                                  <a:pt x="274328" y="1367039"/>
                                </a:lnTo>
                                <a:lnTo>
                                  <a:pt x="0" y="1367039"/>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4" name="Rectangle 77424"/>
                        <wps:cNvSpPr/>
                        <wps:spPr>
                          <a:xfrm>
                            <a:off x="1728221" y="1041629"/>
                            <a:ext cx="211081" cy="123361"/>
                          </a:xfrm>
                          <a:prstGeom prst="rect">
                            <a:avLst/>
                          </a:prstGeom>
                          <a:ln>
                            <a:noFill/>
                          </a:ln>
                        </wps:spPr>
                        <wps:txbx>
                          <w:txbxContent>
                            <w:p w14:paraId="58458444" w14:textId="77777777" w:rsidR="009B2E8E" w:rsidRDefault="009B2E8E" w:rsidP="009B2E8E">
                              <w:r>
                                <w:rPr>
                                  <w:b/>
                                  <w:sz w:val="15"/>
                                </w:rPr>
                                <w:t>100</w:t>
                              </w:r>
                            </w:p>
                          </w:txbxContent>
                        </wps:txbx>
                        <wps:bodyPr horzOverflow="overflow" vert="horz" lIns="0" tIns="0" rIns="0" bIns="0" rtlCol="0">
                          <a:noAutofit/>
                        </wps:bodyPr>
                      </wps:wsp>
                      <wps:wsp>
                        <wps:cNvPr id="77425" name="Rectangle 77425"/>
                        <wps:cNvSpPr/>
                        <wps:spPr>
                          <a:xfrm>
                            <a:off x="1891289" y="1041629"/>
                            <a:ext cx="113880" cy="123361"/>
                          </a:xfrm>
                          <a:prstGeom prst="rect">
                            <a:avLst/>
                          </a:prstGeom>
                          <a:ln>
                            <a:noFill/>
                          </a:ln>
                        </wps:spPr>
                        <wps:txbx>
                          <w:txbxContent>
                            <w:p w14:paraId="7DEFF95E" w14:textId="77777777" w:rsidR="009B2E8E" w:rsidRDefault="009B2E8E" w:rsidP="009B2E8E">
                              <w:r>
                                <w:rPr>
                                  <w:b/>
                                  <w:sz w:val="15"/>
                                </w:rPr>
                                <w:t>%</w:t>
                              </w:r>
                            </w:p>
                          </w:txbxContent>
                        </wps:txbx>
                        <wps:bodyPr horzOverflow="overflow" vert="horz" lIns="0" tIns="0" rIns="0" bIns="0" rtlCol="0">
                          <a:noAutofit/>
                        </wps:bodyPr>
                      </wps:wsp>
                      <wps:wsp>
                        <wps:cNvPr id="77432" name="Rectangle 77432"/>
                        <wps:cNvSpPr/>
                        <wps:spPr>
                          <a:xfrm>
                            <a:off x="1728221" y="1610081"/>
                            <a:ext cx="211081" cy="123360"/>
                          </a:xfrm>
                          <a:prstGeom prst="rect">
                            <a:avLst/>
                          </a:prstGeom>
                          <a:ln>
                            <a:noFill/>
                          </a:ln>
                        </wps:spPr>
                        <wps:txbx>
                          <w:txbxContent>
                            <w:p w14:paraId="7A3E9517" w14:textId="77777777" w:rsidR="009B2E8E" w:rsidRDefault="009B2E8E" w:rsidP="009B2E8E">
                              <w:r>
                                <w:rPr>
                                  <w:b/>
                                  <w:sz w:val="15"/>
                                </w:rPr>
                                <w:t>100</w:t>
                              </w:r>
                            </w:p>
                          </w:txbxContent>
                        </wps:txbx>
                        <wps:bodyPr horzOverflow="overflow" vert="horz" lIns="0" tIns="0" rIns="0" bIns="0" rtlCol="0">
                          <a:noAutofit/>
                        </wps:bodyPr>
                      </wps:wsp>
                      <wps:wsp>
                        <wps:cNvPr id="77433" name="Rectangle 77433"/>
                        <wps:cNvSpPr/>
                        <wps:spPr>
                          <a:xfrm>
                            <a:off x="1891289" y="1610081"/>
                            <a:ext cx="113880" cy="123360"/>
                          </a:xfrm>
                          <a:prstGeom prst="rect">
                            <a:avLst/>
                          </a:prstGeom>
                          <a:ln>
                            <a:noFill/>
                          </a:ln>
                        </wps:spPr>
                        <wps:txbx>
                          <w:txbxContent>
                            <w:p w14:paraId="4DEA7CA1" w14:textId="77777777" w:rsidR="009B2E8E" w:rsidRDefault="009B2E8E" w:rsidP="009B2E8E">
                              <w:r>
                                <w:rPr>
                                  <w:b/>
                                  <w:sz w:val="15"/>
                                </w:rPr>
                                <w:t>%</w:t>
                              </w:r>
                            </w:p>
                          </w:txbxContent>
                        </wps:txbx>
                        <wps:bodyPr horzOverflow="overflow" vert="horz" lIns="0" tIns="0" rIns="0" bIns="0" rtlCol="0">
                          <a:noAutofit/>
                        </wps:bodyPr>
                      </wps:wsp>
                      <wps:wsp>
                        <wps:cNvPr id="7259" name="Shape 7259"/>
                        <wps:cNvSpPr/>
                        <wps:spPr>
                          <a:xfrm>
                            <a:off x="955542" y="1465328"/>
                            <a:ext cx="254520" cy="350523"/>
                          </a:xfrm>
                          <a:custGeom>
                            <a:avLst/>
                            <a:gdLst/>
                            <a:ahLst/>
                            <a:cxnLst/>
                            <a:rect l="0" t="0" r="0" b="0"/>
                            <a:pathLst>
                              <a:path w="254520" h="350523">
                                <a:moveTo>
                                  <a:pt x="0" y="0"/>
                                </a:moveTo>
                                <a:lnTo>
                                  <a:pt x="254520" y="0"/>
                                </a:lnTo>
                                <a:lnTo>
                                  <a:pt x="254520" y="350523"/>
                                </a:lnTo>
                                <a:lnTo>
                                  <a:pt x="0" y="350523"/>
                                </a:lnTo>
                                <a:close/>
                              </a:path>
                            </a:pathLst>
                          </a:custGeom>
                          <a:ln w="9586" cap="rnd">
                            <a:round/>
                          </a:ln>
                        </wps:spPr>
                        <wps:style>
                          <a:lnRef idx="1">
                            <a:srgbClr val="000000"/>
                          </a:lnRef>
                          <a:fillRef idx="0">
                            <a:srgbClr val="000000">
                              <a:alpha val="0"/>
                            </a:srgbClr>
                          </a:fillRef>
                          <a:effectRef idx="0">
                            <a:scrgbClr r="0" g="0" b="0"/>
                          </a:effectRef>
                          <a:fontRef idx="none"/>
                        </wps:style>
                        <wps:bodyPr/>
                      </wps:wsp>
                      <wps:wsp>
                        <wps:cNvPr id="77428" name="Rectangle 77428"/>
                        <wps:cNvSpPr/>
                        <wps:spPr>
                          <a:xfrm>
                            <a:off x="989082" y="1605509"/>
                            <a:ext cx="142165" cy="123360"/>
                          </a:xfrm>
                          <a:prstGeom prst="rect">
                            <a:avLst/>
                          </a:prstGeom>
                          <a:ln>
                            <a:noFill/>
                          </a:ln>
                        </wps:spPr>
                        <wps:txbx>
                          <w:txbxContent>
                            <w:p w14:paraId="37BC0E45" w14:textId="77777777" w:rsidR="009B2E8E" w:rsidRDefault="009B2E8E" w:rsidP="009B2E8E">
                              <w:r>
                                <w:rPr>
                                  <w:b/>
                                  <w:sz w:val="15"/>
                                </w:rPr>
                                <w:t>25</w:t>
                              </w:r>
                            </w:p>
                          </w:txbxContent>
                        </wps:txbx>
                        <wps:bodyPr horzOverflow="overflow" vert="horz" lIns="0" tIns="0" rIns="0" bIns="0" rtlCol="0">
                          <a:noAutofit/>
                        </wps:bodyPr>
                      </wps:wsp>
                      <wps:wsp>
                        <wps:cNvPr id="77429" name="Rectangle 77429"/>
                        <wps:cNvSpPr/>
                        <wps:spPr>
                          <a:xfrm>
                            <a:off x="1098809" y="1605509"/>
                            <a:ext cx="113880" cy="123360"/>
                          </a:xfrm>
                          <a:prstGeom prst="rect">
                            <a:avLst/>
                          </a:prstGeom>
                          <a:ln>
                            <a:noFill/>
                          </a:ln>
                        </wps:spPr>
                        <wps:txbx>
                          <w:txbxContent>
                            <w:p w14:paraId="447C487B" w14:textId="77777777" w:rsidR="009B2E8E" w:rsidRDefault="009B2E8E" w:rsidP="009B2E8E">
                              <w:r>
                                <w:rPr>
                                  <w:b/>
                                  <w:sz w:val="15"/>
                                </w:rPr>
                                <w:t>%</w:t>
                              </w:r>
                            </w:p>
                          </w:txbxContent>
                        </wps:txbx>
                        <wps:bodyPr horzOverflow="overflow" vert="horz" lIns="0" tIns="0" rIns="0" bIns="0" rtlCol="0">
                          <a:noAutofit/>
                        </wps:bodyPr>
                      </wps:wsp>
                      <wps:wsp>
                        <wps:cNvPr id="77437" name="Rectangle 77437"/>
                        <wps:cNvSpPr/>
                        <wps:spPr>
                          <a:xfrm>
                            <a:off x="989082" y="1715237"/>
                            <a:ext cx="142165" cy="123360"/>
                          </a:xfrm>
                          <a:prstGeom prst="rect">
                            <a:avLst/>
                          </a:prstGeom>
                          <a:ln>
                            <a:noFill/>
                          </a:ln>
                        </wps:spPr>
                        <wps:txbx>
                          <w:txbxContent>
                            <w:p w14:paraId="6EF5613C" w14:textId="77777777" w:rsidR="009B2E8E" w:rsidRDefault="009B2E8E" w:rsidP="009B2E8E">
                              <w:r>
                                <w:rPr>
                                  <w:b/>
                                  <w:sz w:val="15"/>
                                </w:rPr>
                                <w:t>25</w:t>
                              </w:r>
                            </w:p>
                          </w:txbxContent>
                        </wps:txbx>
                        <wps:bodyPr horzOverflow="overflow" vert="horz" lIns="0" tIns="0" rIns="0" bIns="0" rtlCol="0">
                          <a:noAutofit/>
                        </wps:bodyPr>
                      </wps:wsp>
                      <wps:wsp>
                        <wps:cNvPr id="77438" name="Rectangle 77438"/>
                        <wps:cNvSpPr/>
                        <wps:spPr>
                          <a:xfrm>
                            <a:off x="1098809" y="1715237"/>
                            <a:ext cx="113880" cy="123360"/>
                          </a:xfrm>
                          <a:prstGeom prst="rect">
                            <a:avLst/>
                          </a:prstGeom>
                          <a:ln>
                            <a:noFill/>
                          </a:ln>
                        </wps:spPr>
                        <wps:txbx>
                          <w:txbxContent>
                            <w:p w14:paraId="56A030BC" w14:textId="77777777" w:rsidR="009B2E8E" w:rsidRDefault="009B2E8E" w:rsidP="009B2E8E">
                              <w:r>
                                <w:rPr>
                                  <w:b/>
                                  <w:sz w:val="15"/>
                                </w:rPr>
                                <w:t>%</w:t>
                              </w:r>
                            </w:p>
                          </w:txbxContent>
                        </wps:txbx>
                        <wps:bodyPr horzOverflow="overflow" vert="horz" lIns="0" tIns="0" rIns="0" bIns="0" rtlCol="0">
                          <a:noAutofit/>
                        </wps:bodyPr>
                      </wps:wsp>
                      <wps:wsp>
                        <wps:cNvPr id="7262" name="Rectangle 7262"/>
                        <wps:cNvSpPr/>
                        <wps:spPr>
                          <a:xfrm rot="5399999">
                            <a:off x="1516558" y="1001378"/>
                            <a:ext cx="1231664" cy="135698"/>
                          </a:xfrm>
                          <a:prstGeom prst="rect">
                            <a:avLst/>
                          </a:prstGeom>
                          <a:ln>
                            <a:noFill/>
                          </a:ln>
                        </wps:spPr>
                        <wps:txbx>
                          <w:txbxContent>
                            <w:p w14:paraId="5A7A728A" w14:textId="77777777" w:rsidR="009B2E8E" w:rsidRDefault="009B2E8E" w:rsidP="009B2E8E">
                              <w:r>
                                <w:rPr>
                                  <w:b/>
                                  <w:color w:val="3CCE28"/>
                                  <w:sz w:val="17"/>
                                </w:rPr>
                                <w:t>Fixed Attributable</w:t>
                              </w:r>
                            </w:p>
                          </w:txbxContent>
                        </wps:txbx>
                        <wps:bodyPr horzOverflow="overflow" vert="horz" lIns="0" tIns="0" rIns="0" bIns="0" rtlCol="0">
                          <a:noAutofit/>
                        </wps:bodyPr>
                      </wps:wsp>
                      <wps:wsp>
                        <wps:cNvPr id="7263" name="Rectangle 7263"/>
                        <wps:cNvSpPr/>
                        <wps:spPr>
                          <a:xfrm>
                            <a:off x="643134" y="2118026"/>
                            <a:ext cx="850604" cy="135698"/>
                          </a:xfrm>
                          <a:prstGeom prst="rect">
                            <a:avLst/>
                          </a:prstGeom>
                          <a:ln>
                            <a:noFill/>
                          </a:ln>
                        </wps:spPr>
                        <wps:txbx>
                          <w:txbxContent>
                            <w:p w14:paraId="2688F499" w14:textId="77777777" w:rsidR="009B2E8E" w:rsidRDefault="009B2E8E" w:rsidP="009B2E8E">
                              <w:r>
                                <w:rPr>
                                  <w:b/>
                                  <w:sz w:val="17"/>
                                </w:rPr>
                                <w:t>Trigger Date</w:t>
                              </w:r>
                            </w:p>
                          </w:txbxContent>
                        </wps:txbx>
                        <wps:bodyPr horzOverflow="overflow" vert="horz" lIns="0" tIns="0" rIns="0" bIns="0" rtlCol="0">
                          <a:noAutofit/>
                        </wps:bodyPr>
                      </wps:wsp>
                      <wps:wsp>
                        <wps:cNvPr id="7264" name="Shape 7264"/>
                        <wps:cNvSpPr/>
                        <wps:spPr>
                          <a:xfrm>
                            <a:off x="935742" y="1850910"/>
                            <a:ext cx="44196" cy="216408"/>
                          </a:xfrm>
                          <a:custGeom>
                            <a:avLst/>
                            <a:gdLst/>
                            <a:ahLst/>
                            <a:cxnLst/>
                            <a:rect l="0" t="0" r="0" b="0"/>
                            <a:pathLst>
                              <a:path w="44196" h="216408">
                                <a:moveTo>
                                  <a:pt x="19812" y="0"/>
                                </a:moveTo>
                                <a:lnTo>
                                  <a:pt x="44196" y="42672"/>
                                </a:lnTo>
                                <a:lnTo>
                                  <a:pt x="28956" y="42672"/>
                                </a:lnTo>
                                <a:lnTo>
                                  <a:pt x="28956" y="216408"/>
                                </a:lnTo>
                                <a:lnTo>
                                  <a:pt x="15240" y="216408"/>
                                </a:lnTo>
                                <a:lnTo>
                                  <a:pt x="15240" y="42672"/>
                                </a:lnTo>
                                <a:lnTo>
                                  <a:pt x="0" y="42672"/>
                                </a:lnTo>
                                <a:lnTo>
                                  <a:pt x="19812" y="0"/>
                                </a:lnTo>
                                <a:close/>
                              </a:path>
                            </a:pathLst>
                          </a:custGeom>
                          <a:ln w="0" cap="rnd">
                            <a:round/>
                          </a:ln>
                        </wps:spPr>
                        <wps:style>
                          <a:lnRef idx="0">
                            <a:srgbClr val="000000">
                              <a:alpha val="0"/>
                            </a:srgbClr>
                          </a:lnRef>
                          <a:fillRef idx="1">
                            <a:srgbClr val="969696"/>
                          </a:fillRef>
                          <a:effectRef idx="0">
                            <a:scrgbClr r="0" g="0" b="0"/>
                          </a:effectRef>
                          <a:fontRef idx="none"/>
                        </wps:style>
                        <wps:bodyPr/>
                      </wps:wsp>
                      <wps:wsp>
                        <wps:cNvPr id="7265" name="Shape 7265"/>
                        <wps:cNvSpPr/>
                        <wps:spPr>
                          <a:xfrm>
                            <a:off x="950982" y="1889010"/>
                            <a:ext cx="13716" cy="178308"/>
                          </a:xfrm>
                          <a:custGeom>
                            <a:avLst/>
                            <a:gdLst/>
                            <a:ahLst/>
                            <a:cxnLst/>
                            <a:rect l="0" t="0" r="0" b="0"/>
                            <a:pathLst>
                              <a:path w="13716" h="178308">
                                <a:moveTo>
                                  <a:pt x="0" y="178308"/>
                                </a:moveTo>
                                <a:lnTo>
                                  <a:pt x="0" y="0"/>
                                </a:lnTo>
                                <a:lnTo>
                                  <a:pt x="13716" y="0"/>
                                </a:lnTo>
                                <a:lnTo>
                                  <a:pt x="13716" y="178308"/>
                                </a:lnTo>
                                <a:lnTo>
                                  <a:pt x="0" y="178308"/>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7266" name="Shape 7266"/>
                        <wps:cNvSpPr/>
                        <wps:spPr>
                          <a:xfrm>
                            <a:off x="935742" y="1850910"/>
                            <a:ext cx="44196" cy="42672"/>
                          </a:xfrm>
                          <a:custGeom>
                            <a:avLst/>
                            <a:gdLst/>
                            <a:ahLst/>
                            <a:cxnLst/>
                            <a:rect l="0" t="0" r="0" b="0"/>
                            <a:pathLst>
                              <a:path w="44196" h="42672">
                                <a:moveTo>
                                  <a:pt x="0" y="42672"/>
                                </a:moveTo>
                                <a:lnTo>
                                  <a:pt x="19812" y="0"/>
                                </a:lnTo>
                                <a:lnTo>
                                  <a:pt x="44196" y="42672"/>
                                </a:lnTo>
                                <a:lnTo>
                                  <a:pt x="0" y="42672"/>
                                </a:lnTo>
                                <a:close/>
                              </a:path>
                            </a:pathLst>
                          </a:custGeom>
                          <a:ln w="1524" cap="rnd">
                            <a:round/>
                          </a:ln>
                        </wps:spPr>
                        <wps:style>
                          <a:lnRef idx="1">
                            <a:srgbClr val="969696"/>
                          </a:lnRef>
                          <a:fillRef idx="0">
                            <a:srgbClr val="000000">
                              <a:alpha val="0"/>
                            </a:srgbClr>
                          </a:fillRef>
                          <a:effectRef idx="0">
                            <a:scrgbClr r="0" g="0" b="0"/>
                          </a:effectRef>
                          <a:fontRef idx="none"/>
                        </wps:style>
                        <wps:bodyPr/>
                      </wps:wsp>
                      <wps:wsp>
                        <wps:cNvPr id="7267" name="Rectangle 7267"/>
                        <wps:cNvSpPr/>
                        <wps:spPr>
                          <a:xfrm>
                            <a:off x="1261878" y="1860306"/>
                            <a:ext cx="192839" cy="122847"/>
                          </a:xfrm>
                          <a:prstGeom prst="rect">
                            <a:avLst/>
                          </a:prstGeom>
                          <a:ln>
                            <a:noFill/>
                          </a:ln>
                        </wps:spPr>
                        <wps:txbx>
                          <w:txbxContent>
                            <w:p w14:paraId="6F1C4A9A" w14:textId="77777777" w:rsidR="009B2E8E" w:rsidRDefault="009B2E8E" w:rsidP="009B2E8E">
                              <w:r>
                                <w:rPr>
                                  <w:sz w:val="15"/>
                                </w:rPr>
                                <w:t>Y-2</w:t>
                              </w:r>
                            </w:p>
                          </w:txbxContent>
                        </wps:txbx>
                        <wps:bodyPr horzOverflow="overflow" vert="horz" lIns="0" tIns="0" rIns="0" bIns="0" rtlCol="0">
                          <a:noAutofit/>
                        </wps:bodyPr>
                      </wps:wsp>
                      <wps:wsp>
                        <wps:cNvPr id="7268" name="Rectangle 7268"/>
                        <wps:cNvSpPr/>
                        <wps:spPr>
                          <a:xfrm>
                            <a:off x="1507241" y="1864878"/>
                            <a:ext cx="198919" cy="122847"/>
                          </a:xfrm>
                          <a:prstGeom prst="rect">
                            <a:avLst/>
                          </a:prstGeom>
                          <a:ln>
                            <a:noFill/>
                          </a:ln>
                        </wps:spPr>
                        <wps:txbx>
                          <w:txbxContent>
                            <w:p w14:paraId="2B66D88D" w14:textId="77777777" w:rsidR="009B2E8E" w:rsidRDefault="009B2E8E" w:rsidP="009B2E8E">
                              <w:r>
                                <w:rPr>
                                  <w:sz w:val="15"/>
                                </w:rPr>
                                <w:t>Y-1</w:t>
                              </w:r>
                            </w:p>
                          </w:txbxContent>
                        </wps:txbx>
                        <wps:bodyPr horzOverflow="overflow" vert="horz" lIns="0" tIns="0" rIns="0" bIns="0" rtlCol="0">
                          <a:noAutofit/>
                        </wps:bodyPr>
                      </wps:wsp>
                      <wps:wsp>
                        <wps:cNvPr id="7269" name="Rectangle 7269"/>
                        <wps:cNvSpPr/>
                        <wps:spPr>
                          <a:xfrm>
                            <a:off x="1804421" y="1870974"/>
                            <a:ext cx="85442" cy="122847"/>
                          </a:xfrm>
                          <a:prstGeom prst="rect">
                            <a:avLst/>
                          </a:prstGeom>
                          <a:ln>
                            <a:noFill/>
                          </a:ln>
                        </wps:spPr>
                        <wps:txbx>
                          <w:txbxContent>
                            <w:p w14:paraId="238E7490" w14:textId="77777777" w:rsidR="009B2E8E" w:rsidRDefault="009B2E8E" w:rsidP="009B2E8E">
                              <w:r>
                                <w:rPr>
                                  <w:sz w:val="15"/>
                                </w:rPr>
                                <w:t>Y</w:t>
                              </w:r>
                            </w:p>
                          </w:txbxContent>
                        </wps:txbx>
                        <wps:bodyPr horzOverflow="overflow" vert="horz" lIns="0" tIns="0" rIns="0" bIns="0" rtlCol="0">
                          <a:noAutofit/>
                        </wps:bodyPr>
                      </wps:wsp>
                      <wps:wsp>
                        <wps:cNvPr id="7270" name="Rectangle 7270"/>
                        <wps:cNvSpPr/>
                        <wps:spPr>
                          <a:xfrm>
                            <a:off x="1002797" y="1855734"/>
                            <a:ext cx="198919" cy="122847"/>
                          </a:xfrm>
                          <a:prstGeom prst="rect">
                            <a:avLst/>
                          </a:prstGeom>
                          <a:ln>
                            <a:noFill/>
                          </a:ln>
                        </wps:spPr>
                        <wps:txbx>
                          <w:txbxContent>
                            <w:p w14:paraId="2B1A7BE6" w14:textId="77777777" w:rsidR="009B2E8E" w:rsidRDefault="009B2E8E" w:rsidP="009B2E8E">
                              <w:r>
                                <w:rPr>
                                  <w:sz w:val="15"/>
                                </w:rPr>
                                <w:t>Y-3</w:t>
                              </w:r>
                            </w:p>
                          </w:txbxContent>
                        </wps:txbx>
                        <wps:bodyPr horzOverflow="overflow" vert="horz" lIns="0" tIns="0" rIns="0" bIns="0" rtlCol="0">
                          <a:noAutofit/>
                        </wps:bodyPr>
                      </wps:wsp>
                      <wps:wsp>
                        <wps:cNvPr id="7376" name="Rectangle 7376"/>
                        <wps:cNvSpPr/>
                        <wps:spPr>
                          <a:xfrm>
                            <a:off x="0" y="0"/>
                            <a:ext cx="46769" cy="161337"/>
                          </a:xfrm>
                          <a:prstGeom prst="rect">
                            <a:avLst/>
                          </a:prstGeom>
                          <a:ln>
                            <a:noFill/>
                          </a:ln>
                        </wps:spPr>
                        <wps:txbx>
                          <w:txbxContent>
                            <w:p w14:paraId="320FFA40" w14:textId="77777777" w:rsidR="009B2E8E" w:rsidRDefault="009B2E8E" w:rsidP="009B2E8E">
                              <w:r>
                                <w:t xml:space="preserve"> </w:t>
                              </w:r>
                            </w:p>
                          </w:txbxContent>
                        </wps:txbx>
                        <wps:bodyPr horzOverflow="overflow" vert="horz" lIns="0" tIns="0" rIns="0" bIns="0" rtlCol="0">
                          <a:noAutofit/>
                        </wps:bodyPr>
                      </wps:wsp>
                      <wps:wsp>
                        <wps:cNvPr id="7377" name="Rectangle 7377"/>
                        <wps:cNvSpPr/>
                        <wps:spPr>
                          <a:xfrm>
                            <a:off x="0" y="146303"/>
                            <a:ext cx="46769" cy="161337"/>
                          </a:xfrm>
                          <a:prstGeom prst="rect">
                            <a:avLst/>
                          </a:prstGeom>
                          <a:ln>
                            <a:noFill/>
                          </a:ln>
                        </wps:spPr>
                        <wps:txbx>
                          <w:txbxContent>
                            <w:p w14:paraId="2A003EF8" w14:textId="77777777" w:rsidR="009B2E8E" w:rsidRDefault="009B2E8E" w:rsidP="009B2E8E">
                              <w:r>
                                <w:t xml:space="preserve"> </w:t>
                              </w:r>
                            </w:p>
                          </w:txbxContent>
                        </wps:txbx>
                        <wps:bodyPr horzOverflow="overflow" vert="horz" lIns="0" tIns="0" rIns="0" bIns="0" rtlCol="0">
                          <a:noAutofit/>
                        </wps:bodyPr>
                      </wps:wsp>
                      <wps:wsp>
                        <wps:cNvPr id="7378" name="Rectangle 7378"/>
                        <wps:cNvSpPr/>
                        <wps:spPr>
                          <a:xfrm>
                            <a:off x="0" y="292608"/>
                            <a:ext cx="46769" cy="161337"/>
                          </a:xfrm>
                          <a:prstGeom prst="rect">
                            <a:avLst/>
                          </a:prstGeom>
                          <a:ln>
                            <a:noFill/>
                          </a:ln>
                        </wps:spPr>
                        <wps:txbx>
                          <w:txbxContent>
                            <w:p w14:paraId="667C8223" w14:textId="77777777" w:rsidR="009B2E8E" w:rsidRDefault="009B2E8E" w:rsidP="009B2E8E">
                              <w:r>
                                <w:t xml:space="preserve"> </w:t>
                              </w:r>
                            </w:p>
                          </w:txbxContent>
                        </wps:txbx>
                        <wps:bodyPr horzOverflow="overflow" vert="horz" lIns="0" tIns="0" rIns="0" bIns="0" rtlCol="0">
                          <a:noAutofit/>
                        </wps:bodyPr>
                      </wps:wsp>
                      <wps:wsp>
                        <wps:cNvPr id="7379" name="Rectangle 7379"/>
                        <wps:cNvSpPr/>
                        <wps:spPr>
                          <a:xfrm>
                            <a:off x="0" y="438912"/>
                            <a:ext cx="46769" cy="161337"/>
                          </a:xfrm>
                          <a:prstGeom prst="rect">
                            <a:avLst/>
                          </a:prstGeom>
                          <a:ln>
                            <a:noFill/>
                          </a:ln>
                        </wps:spPr>
                        <wps:txbx>
                          <w:txbxContent>
                            <w:p w14:paraId="519974F2" w14:textId="77777777" w:rsidR="009B2E8E" w:rsidRDefault="009B2E8E" w:rsidP="009B2E8E">
                              <w:r>
                                <w:t xml:space="preserve"> </w:t>
                              </w:r>
                            </w:p>
                          </w:txbxContent>
                        </wps:txbx>
                        <wps:bodyPr horzOverflow="overflow" vert="horz" lIns="0" tIns="0" rIns="0" bIns="0" rtlCol="0">
                          <a:noAutofit/>
                        </wps:bodyPr>
                      </wps:wsp>
                      <wps:wsp>
                        <wps:cNvPr id="7380" name="Rectangle 7380"/>
                        <wps:cNvSpPr/>
                        <wps:spPr>
                          <a:xfrm>
                            <a:off x="0" y="585216"/>
                            <a:ext cx="46769" cy="161337"/>
                          </a:xfrm>
                          <a:prstGeom prst="rect">
                            <a:avLst/>
                          </a:prstGeom>
                          <a:ln>
                            <a:noFill/>
                          </a:ln>
                        </wps:spPr>
                        <wps:txbx>
                          <w:txbxContent>
                            <w:p w14:paraId="072847E7" w14:textId="77777777" w:rsidR="009B2E8E" w:rsidRDefault="009B2E8E" w:rsidP="009B2E8E">
                              <w:r>
                                <w:t xml:space="preserve"> </w:t>
                              </w:r>
                            </w:p>
                          </w:txbxContent>
                        </wps:txbx>
                        <wps:bodyPr horzOverflow="overflow" vert="horz" lIns="0" tIns="0" rIns="0" bIns="0" rtlCol="0">
                          <a:noAutofit/>
                        </wps:bodyPr>
                      </wps:wsp>
                      <wps:wsp>
                        <wps:cNvPr id="7381" name="Rectangle 7381"/>
                        <wps:cNvSpPr/>
                        <wps:spPr>
                          <a:xfrm>
                            <a:off x="0" y="731520"/>
                            <a:ext cx="46769" cy="161337"/>
                          </a:xfrm>
                          <a:prstGeom prst="rect">
                            <a:avLst/>
                          </a:prstGeom>
                          <a:ln>
                            <a:noFill/>
                          </a:ln>
                        </wps:spPr>
                        <wps:txbx>
                          <w:txbxContent>
                            <w:p w14:paraId="2F5B102F" w14:textId="77777777" w:rsidR="009B2E8E" w:rsidRDefault="009B2E8E" w:rsidP="009B2E8E">
                              <w:r>
                                <w:t xml:space="preserve"> </w:t>
                              </w:r>
                            </w:p>
                          </w:txbxContent>
                        </wps:txbx>
                        <wps:bodyPr horzOverflow="overflow" vert="horz" lIns="0" tIns="0" rIns="0" bIns="0" rtlCol="0">
                          <a:noAutofit/>
                        </wps:bodyPr>
                      </wps:wsp>
                      <wps:wsp>
                        <wps:cNvPr id="7382" name="Rectangle 7382"/>
                        <wps:cNvSpPr/>
                        <wps:spPr>
                          <a:xfrm>
                            <a:off x="0" y="876299"/>
                            <a:ext cx="46769" cy="161337"/>
                          </a:xfrm>
                          <a:prstGeom prst="rect">
                            <a:avLst/>
                          </a:prstGeom>
                          <a:ln>
                            <a:noFill/>
                          </a:ln>
                        </wps:spPr>
                        <wps:txbx>
                          <w:txbxContent>
                            <w:p w14:paraId="53889571" w14:textId="77777777" w:rsidR="009B2E8E" w:rsidRDefault="009B2E8E" w:rsidP="009B2E8E">
                              <w:r>
                                <w:t xml:space="preserve"> </w:t>
                              </w:r>
                            </w:p>
                          </w:txbxContent>
                        </wps:txbx>
                        <wps:bodyPr horzOverflow="overflow" vert="horz" lIns="0" tIns="0" rIns="0" bIns="0" rtlCol="0">
                          <a:noAutofit/>
                        </wps:bodyPr>
                      </wps:wsp>
                      <wps:wsp>
                        <wps:cNvPr id="7383" name="Rectangle 7383"/>
                        <wps:cNvSpPr/>
                        <wps:spPr>
                          <a:xfrm>
                            <a:off x="0" y="1022604"/>
                            <a:ext cx="46769" cy="161337"/>
                          </a:xfrm>
                          <a:prstGeom prst="rect">
                            <a:avLst/>
                          </a:prstGeom>
                          <a:ln>
                            <a:noFill/>
                          </a:ln>
                        </wps:spPr>
                        <wps:txbx>
                          <w:txbxContent>
                            <w:p w14:paraId="39D9FCFF" w14:textId="77777777" w:rsidR="009B2E8E" w:rsidRDefault="009B2E8E" w:rsidP="009B2E8E">
                              <w:r>
                                <w:t xml:space="preserve"> </w:t>
                              </w:r>
                            </w:p>
                          </w:txbxContent>
                        </wps:txbx>
                        <wps:bodyPr horzOverflow="overflow" vert="horz" lIns="0" tIns="0" rIns="0" bIns="0" rtlCol="0">
                          <a:noAutofit/>
                        </wps:bodyPr>
                      </wps:wsp>
                      <wps:wsp>
                        <wps:cNvPr id="7384" name="Rectangle 7384"/>
                        <wps:cNvSpPr/>
                        <wps:spPr>
                          <a:xfrm>
                            <a:off x="2345435" y="1334339"/>
                            <a:ext cx="74944" cy="259606"/>
                          </a:xfrm>
                          <a:prstGeom prst="rect">
                            <a:avLst/>
                          </a:prstGeom>
                          <a:ln>
                            <a:noFill/>
                          </a:ln>
                        </wps:spPr>
                        <wps:txbx>
                          <w:txbxContent>
                            <w:p w14:paraId="7ACBA085" w14:textId="77777777" w:rsidR="009B2E8E" w:rsidRDefault="009B2E8E" w:rsidP="009B2E8E">
                              <w:r>
                                <w:rPr>
                                  <w:b/>
                                  <w:sz w:val="32"/>
                                </w:rPr>
                                <w:t xml:space="preserve"> </w:t>
                              </w:r>
                            </w:p>
                          </w:txbxContent>
                        </wps:txbx>
                        <wps:bodyPr horzOverflow="overflow" vert="horz" lIns="0" tIns="0" rIns="0" bIns="0" rtlCol="0">
                          <a:noAutofit/>
                        </wps:bodyPr>
                      </wps:wsp>
                      <wps:wsp>
                        <wps:cNvPr id="7385" name="Rectangle 7385"/>
                        <wps:cNvSpPr/>
                        <wps:spPr>
                          <a:xfrm>
                            <a:off x="0" y="1592579"/>
                            <a:ext cx="46769" cy="161337"/>
                          </a:xfrm>
                          <a:prstGeom prst="rect">
                            <a:avLst/>
                          </a:prstGeom>
                          <a:ln>
                            <a:noFill/>
                          </a:ln>
                        </wps:spPr>
                        <wps:txbx>
                          <w:txbxContent>
                            <w:p w14:paraId="70D9FF02" w14:textId="77777777" w:rsidR="009B2E8E" w:rsidRDefault="009B2E8E" w:rsidP="009B2E8E">
                              <w:r>
                                <w:t xml:space="preserve"> </w:t>
                              </w:r>
                            </w:p>
                          </w:txbxContent>
                        </wps:txbx>
                        <wps:bodyPr horzOverflow="overflow" vert="horz" lIns="0" tIns="0" rIns="0" bIns="0" rtlCol="0">
                          <a:noAutofit/>
                        </wps:bodyPr>
                      </wps:wsp>
                      <wps:wsp>
                        <wps:cNvPr id="7386" name="Rectangle 7386"/>
                        <wps:cNvSpPr/>
                        <wps:spPr>
                          <a:xfrm>
                            <a:off x="2319527" y="1738883"/>
                            <a:ext cx="46769" cy="161337"/>
                          </a:xfrm>
                          <a:prstGeom prst="rect">
                            <a:avLst/>
                          </a:prstGeom>
                          <a:ln>
                            <a:noFill/>
                          </a:ln>
                        </wps:spPr>
                        <wps:txbx>
                          <w:txbxContent>
                            <w:p w14:paraId="7618D0C1" w14:textId="77777777" w:rsidR="009B2E8E" w:rsidRDefault="009B2E8E" w:rsidP="009B2E8E">
                              <w:r>
                                <w:t xml:space="preserve"> </w:t>
                              </w:r>
                            </w:p>
                          </w:txbxContent>
                        </wps:txbx>
                        <wps:bodyPr horzOverflow="overflow" vert="horz" lIns="0" tIns="0" rIns="0" bIns="0" rtlCol="0">
                          <a:noAutofit/>
                        </wps:bodyPr>
                      </wps:wsp>
                      <wps:wsp>
                        <wps:cNvPr id="7387" name="Rectangle 7387"/>
                        <wps:cNvSpPr/>
                        <wps:spPr>
                          <a:xfrm>
                            <a:off x="0" y="1885187"/>
                            <a:ext cx="46769" cy="161337"/>
                          </a:xfrm>
                          <a:prstGeom prst="rect">
                            <a:avLst/>
                          </a:prstGeom>
                          <a:ln>
                            <a:noFill/>
                          </a:ln>
                        </wps:spPr>
                        <wps:txbx>
                          <w:txbxContent>
                            <w:p w14:paraId="310D8502" w14:textId="77777777" w:rsidR="009B2E8E" w:rsidRDefault="009B2E8E" w:rsidP="009B2E8E">
                              <w:r>
                                <w:t xml:space="preserve"> </w:t>
                              </w:r>
                            </w:p>
                          </w:txbxContent>
                        </wps:txbx>
                        <wps:bodyPr horzOverflow="overflow" vert="horz" lIns="0" tIns="0" rIns="0" bIns="0" rtlCol="0">
                          <a:noAutofit/>
                        </wps:bodyPr>
                      </wps:wsp>
                      <wps:wsp>
                        <wps:cNvPr id="7388" name="Rectangle 7388"/>
                        <wps:cNvSpPr/>
                        <wps:spPr>
                          <a:xfrm>
                            <a:off x="0" y="2031491"/>
                            <a:ext cx="46769" cy="161337"/>
                          </a:xfrm>
                          <a:prstGeom prst="rect">
                            <a:avLst/>
                          </a:prstGeom>
                          <a:ln>
                            <a:noFill/>
                          </a:ln>
                        </wps:spPr>
                        <wps:txbx>
                          <w:txbxContent>
                            <w:p w14:paraId="6EB4722B" w14:textId="77777777" w:rsidR="009B2E8E" w:rsidRDefault="009B2E8E" w:rsidP="009B2E8E">
                              <w:r>
                                <w:t xml:space="preserve"> </w:t>
                              </w:r>
                            </w:p>
                          </w:txbxContent>
                        </wps:txbx>
                        <wps:bodyPr horzOverflow="overflow" vert="horz" lIns="0" tIns="0" rIns="0" bIns="0" rtlCol="0">
                          <a:noAutofit/>
                        </wps:bodyPr>
                      </wps:wsp>
                    </wpg:wgp>
                  </a:graphicData>
                </a:graphic>
              </wp:inline>
            </w:drawing>
          </mc:Choice>
          <mc:Fallback>
            <w:pict>
              <v:group w14:anchorId="042DB2BF" id="Group 78856" o:spid="_x0000_s1319" style="width:189.55pt;height:174.8pt;mso-position-horizontal-relative:char;mso-position-vertical-relative:line" coordsize="24071,2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">
                <v:shape id="Shape 7224" o:spid="_x0000_s1320" style="position:absolute;left:1249;top:17869;width:19005;height:640;visibility:visible;mso-wrap-style:square;v-text-anchor:top" coordsize="1900434,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" path="m1837950,r62484,28956l1837950,64008r,-24362l,44196,,24384,1837950,19834r,-19834xe" fillcolor="black" stroked="f" strokeweight="0">
                  <v:stroke miterlimit="83231f" joinstyle="miter"/>
                  <v:path arrowok="t" textboxrect="0,0,1900434,64008"/>
                </v:shape>
                <v:shape id="Shape 7225" o:spid="_x0000_s1321" style="position:absolute;left:1249;top:18067;width:18471;height:243;visibility:visible;mso-wrap-style:square;v-text-anchor:top" coordsize="1847094,24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" path="m,4573l1847094,r,19813l,24385,,4573xe" filled="f" strokeweight=".12pt">
                  <v:stroke miterlimit="83231f" joinstyle="miter"/>
                  <v:path arrowok="t" textboxrect="0,0,1847094,24385"/>
                </v:shape>
                <v:shape id="Shape 7226" o:spid="_x0000_s1322" style="position:absolute;left:19629;top:17869;width:625;height:640;visibility:visible;mso-wrap-style:square;v-text-anchor:top" coordsize="62484,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" path="m,l62484,28956,,64008,,xe" filled="f" strokeweight=".12pt">
                  <v:stroke miterlimit="83231f" joinstyle="miter"/>
                  <v:path arrowok="t" textboxrect="0,0,62484,64008"/>
                </v:shape>
                <v:shape id="Shape 7227" o:spid="_x0000_s1323" style="position:absolute;left:19583;top:922;width:625;height:17297;visibility:visible;mso-wrap-style:square;v-text-anchor:top" coordsize="62484,1729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" path="m33528,l62484,62484r-19812,l42672,1729739r-22860,l19812,62484,,62484,33528,xe" fillcolor="black" stroked="f" strokeweight="0">
                  <v:stroke miterlimit="83231f" joinstyle="miter"/>
                  <v:path arrowok="t" textboxrect="0,0,62484,1729739"/>
                </v:shape>
                <v:shape id="Shape 7228" o:spid="_x0000_s1324" style="position:absolute;left:19781;top:1455;width:229;height:16764;visibility:visible;mso-wrap-style:square;v-text-anchor:top" coordsize="22860,167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" path="m,1676399l,,22860,r,1676399l,1676399xe" filled="f" strokeweight=".12pt">
                  <v:stroke miterlimit="83231f" joinstyle="miter"/>
                  <v:path arrowok="t" textboxrect="0,0,22860,1676399"/>
                </v:shape>
                <v:shape id="Shape 7229" o:spid="_x0000_s1325" style="position:absolute;left:19583;top:922;width:625;height:624;visibility:visible;mso-wrap-style:square;v-text-anchor:top" coordsize="62484,6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" path="m,62484l33528,,62484,62484,,62484xe" filled="f" strokeweight=".12pt">
                  <v:stroke miterlimit="83231f" joinstyle="miter"/>
                  <v:path arrowok="t" textboxrect="0,0,62484,62484"/>
                </v:shape>
                <v:rect id="Rectangle 7230" o:spid="_x0000_s1326" style="position:absolute;left:18333;top:780;width:1389;height:2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" filled="f" stroked="f">
                  <v:textbox inset="0,0,0,0">
                    <w:txbxContent>
                      <w:p w14:paraId="2D874504" w14:textId="77777777" w:rsidR="009B2E8E" w:rsidRDefault="009B2E8E" w:rsidP="009B2E8E">
                        <w:r>
                          <w:rPr>
                            <w:sz w:val="30"/>
                          </w:rPr>
                          <w:t>£</w:t>
                        </w:r>
                      </w:p>
                    </w:txbxContent>
                  </v:textbox>
                </v:rect>
                <v:rect id="Rectangle 7231" o:spid="_x0000_s1327" style="position:absolute;left:2743;top:12644;width:5795;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" filled="f" stroked="f">
                  <v:textbox inset="0,0,0,0">
                    <w:txbxContent>
                      <w:p w14:paraId="396F6652" w14:textId="77777777" w:rsidR="009B2E8E" w:rsidRDefault="009B2E8E" w:rsidP="009B2E8E">
                        <w:r>
                          <w:rPr>
                            <w:sz w:val="13"/>
                          </w:rPr>
                          <w:t xml:space="preserve">Pre-Trigger </w:t>
                        </w:r>
                      </w:p>
                    </w:txbxContent>
                  </v:textbox>
                </v:rect>
                <v:rect id="Rectangle 7232" o:spid="_x0000_s1328" style="position:absolute;left:1249;top:13604;width:9808;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" filled="f" stroked="f">
                  <v:textbox inset="0,0,0,0">
                    <w:txbxContent>
                      <w:p w14:paraId="01B536A7" w14:textId="77777777" w:rsidR="009B2E8E" w:rsidRDefault="009B2E8E" w:rsidP="009B2E8E">
                        <w:r>
                          <w:rPr>
                            <w:sz w:val="13"/>
                          </w:rPr>
                          <w:t>Cancellation Charge</w:t>
                        </w:r>
                      </w:p>
                    </w:txbxContent>
                  </v:textbox>
                </v:rect>
                <v:rect id="Rectangle 7233" o:spid="_x0000_s1329" style="position:absolute;left:3992;top:14580;width:2427;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" filled="f" stroked="f">
                  <v:textbox inset="0,0,0,0">
                    <w:txbxContent>
                      <w:p w14:paraId="1FFE567F" w14:textId="77777777" w:rsidR="009B2E8E" w:rsidRDefault="009B2E8E" w:rsidP="009B2E8E">
                        <w:r>
                          <w:rPr>
                            <w:sz w:val="13"/>
                          </w:rPr>
                          <w:t>£/kW</w:t>
                        </w:r>
                      </w:p>
                    </w:txbxContent>
                  </v:textbox>
                </v:rect>
                <v:rect id="Rectangle 7234" o:spid="_x0000_s1330" style="position:absolute;left:15941;top:21134;width:10813;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" filled="f" stroked="f">
                  <v:textbox inset="0,0,0,0">
                    <w:txbxContent>
                      <w:p w14:paraId="7B4917F5" w14:textId="77777777" w:rsidR="009B2E8E" w:rsidRDefault="009B2E8E" w:rsidP="009B2E8E">
                        <w:r>
                          <w:rPr>
                            <w:b/>
                            <w:sz w:val="17"/>
                          </w:rPr>
                          <w:t>Commissioning</w:t>
                        </w:r>
                      </w:p>
                    </w:txbxContent>
                  </v:textbox>
                </v:rect>
                <v:shape id="Shape 7235" o:spid="_x0000_s1331" style="position:absolute;left:19720;top:18448;width:442;height:2225;visibility:visible;mso-wrap-style:square;v-text-anchor:top" coordsize="44196,22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" path="m19812,l44196,48768r-15240,l28956,222504r-13716,l15240,48768,,48768,19812,xe" fillcolor="#969696" stroked="f" strokeweight="0">
                  <v:stroke miterlimit="83231f" joinstyle="miter"/>
                  <v:path arrowok="t" textboxrect="0,0,44196,222504"/>
                </v:shape>
                <v:shape id="Shape 7236" o:spid="_x0000_s1332" style="position:absolute;left:19873;top:18844;width:137;height:1829;visibility:visible;mso-wrap-style:square;v-text-anchor:top" coordsize="13716,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" path="m,182880l,,13716,r,182880l,182880xe" filled="f" strokecolor="#969696" strokeweight=".12pt">
                  <v:stroke miterlimit="83231f" joinstyle="miter"/>
                  <v:path arrowok="t" textboxrect="0,0,13716,182880"/>
                </v:shape>
                <v:shape id="Shape 7237" o:spid="_x0000_s1333" style="position:absolute;left:19720;top:18448;width:442;height:487;visibility:visible;mso-wrap-style:square;v-text-anchor:top" coordsize="44196,4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" path="m,48768l19812,,44196,48768,,48768xe" filled="f" strokecolor="#969696" strokeweight=".12pt">
                  <v:stroke miterlimit="83231f" joinstyle="miter"/>
                  <v:path arrowok="t" textboxrect="0,0,44196,48768"/>
                </v:shape>
                <v:rect id="Rectangle 7238" o:spid="_x0000_s1334" style="position:absolute;left:19363;top:16072;width:4014;height:13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" filled="f" stroked="f">
                  <v:textbox inset="0,0,0,0">
                    <w:txbxContent>
                      <w:p w14:paraId="3E291055" w14:textId="77777777" w:rsidR="009B2E8E" w:rsidRDefault="009B2E8E" w:rsidP="009B2E8E">
                        <w:r>
                          <w:rPr>
                            <w:b/>
                            <w:color w:val="3365CC"/>
                            <w:sz w:val="17"/>
                          </w:rPr>
                          <w:t>Wider</w:t>
                        </w:r>
                      </w:p>
                    </w:txbxContent>
                  </v:textbox>
                </v:rect>
                <v:shape id="Shape 7239" o:spid="_x0000_s1335" style="position:absolute;left:2072;top:17304;width:2499;height:854;visibility:visible;mso-wrap-style:square;v-text-anchor:top" coordsize="249932,85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" path="m,l249932,r,85356l,85356,,xe" filled="f" strokeweight=".1331mm">
                  <v:stroke endcap="round"/>
                  <v:path arrowok="t" textboxrect="0,0,249932,85356"/>
                </v:shape>
                <v:shape id="Shape 7240" o:spid="_x0000_s1336" style="position:absolute;left:7056;top:15857;width:2545;height:2301;visibility:visible;mso-wrap-style:square;v-text-anchor:top" coordsize="254505,230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" path="m,l254505,r,230130l,230130,,xe" filled="f" strokeweight=".1331mm">
                  <v:stroke endcap="round"/>
                  <v:path arrowok="t" textboxrect="0,0,254505,230130"/>
                </v:shape>
                <v:shape id="Shape 7241" o:spid="_x0000_s1337" style="position:absolute;left:4511;top:16619;width:2499;height:1539;visibility:visible;mso-wrap-style:square;v-text-anchor:top" coordsize="249926,15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" path="m,l249926,r,153934l,153934,,xe" filled="f" strokeweight=".1331mm">
                  <v:stroke endcap="round"/>
                  <v:path arrowok="t" textboxrect="0,0,249926,153934"/>
                </v:shape>
                <v:shape id="Shape 90084" o:spid="_x0000_s1338" style="position:absolute;left:9646;top:14699;width:2408;height:2499;visibility:visible;mso-wrap-style:square;v-text-anchor:top" coordsize="240792,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" path="m,l240792,r,249936l,249936,,e" fillcolor="#52da3f" stroked="f" strokeweight="0">
                  <v:stroke endcap="round"/>
                  <v:path arrowok="t" textboxrect="0,0,240792,249936"/>
                </v:shape>
                <v:shape id="Shape 90085" o:spid="_x0000_s1339" style="position:absolute;left:12100;top:11331;width:2439;height:4998;visibility:visible;mso-wrap-style:square;v-text-anchor:top" coordsize="243840,499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" path="m,l243840,r,499873l,499873,,e" fillcolor="#52da3f" stroked="f" strokeweight="0">
                  <v:stroke endcap="round"/>
                  <v:path arrowok="t" textboxrect="0,0,243840,499873"/>
                </v:shape>
                <v:shape id="Shape 90086" o:spid="_x0000_s1340" style="position:absolute;left:17129;top:4534;width:2652;height:9677;visibility:visible;mso-wrap-style:square;v-text-anchor:top" coordsize="265176,967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" path="m,l265176,r,967739l,967739,,e" fillcolor="#52da3f" stroked="f" strokeweight="0">
                  <v:stroke endcap="round"/>
                  <v:path arrowok="t" textboxrect="0,0,265176,967739"/>
                </v:shape>
                <v:shape id="Shape 90087" o:spid="_x0000_s1341" style="position:absolute;left:14645;top:7902;width:2393;height:7376;visibility:visible;mso-wrap-style:square;v-text-anchor:top" coordsize="239268,737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" path="m,l239268,r,737615l,737615,,e" fillcolor="#52da3f" stroked="f" strokeweight="0">
                  <v:stroke endcap="round"/>
                  <v:path arrowok="t" textboxrect="0,0,239268,737615"/>
                </v:shape>
                <v:shape id="Shape 90088" o:spid="_x0000_s1342" style="position:absolute;left:9601;top:17152;width:2453;height:915;visibility:visible;mso-wrap-style:square;v-text-anchor:top" coordsize="245364,9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" path="m,l245364,r,91439l,91439,,e" fillcolor="#00aed9" stroked="f" strokeweight="0">
                  <v:stroke endcap="round"/>
                  <v:path arrowok="t" textboxrect="0,0,245364,91439"/>
                </v:shape>
                <v:shape id="Shape 90089" o:spid="_x0000_s1343" style="position:absolute;left:12146;top:16284;width:2393;height:1783;visibility:visible;mso-wrap-style:square;v-text-anchor:top" coordsize="239268,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" path="m,l239268,r,178308l,178308,,e" fillcolor="#00aed9" stroked="f" strokeweight="0">
                  <v:stroke endcap="round"/>
                  <v:path arrowok="t" textboxrect="0,0,239268,178308"/>
                </v:shape>
                <v:shape id="Shape 90090" o:spid="_x0000_s1344" style="position:absolute;left:14645;top:15232;width:2439;height:2880;visibility:visible;mso-wrap-style:square;v-text-anchor:top" coordsize="243840,288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" path="m,l243840,r,288036l,288036,,e" fillcolor="#00aed9" stroked="f" strokeweight="0">
                  <v:stroke endcap="round"/>
                  <v:path arrowok="t" textboxrect="0,0,243840,288036"/>
                </v:shape>
                <v:shape id="Shape 90091" o:spid="_x0000_s1345" style="position:absolute;left:17129;top:13830;width:2698;height:4237;visibility:visible;mso-wrap-style:square;v-text-anchor:top" coordsize="269748,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" path="m,l269748,r,423672l,423672,,e" fillcolor="#00aed9" stroked="f" strokeweight="0">
                  <v:stroke endcap="round"/>
                  <v:path arrowok="t" textboxrect="0,0,269748,423672"/>
                </v:shape>
                <v:shape id="Shape 7250" o:spid="_x0000_s1346" style="position:absolute;left:14599;top:7856;width:2485;height:10302;visibility:visible;mso-wrap-style:square;v-text-anchor:top" coordsize="248420,103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" path="m,l248420,r,1030241l,1030241,,xe" filled="f" strokeweight=".26628mm">
                  <v:stroke endcap="round"/>
                  <v:path arrowok="t" textboxrect="0,0,248420,1030241"/>
                </v:shape>
                <v:rect id="Rectangle 77427" o:spid="_x0000_s1347" style="position:absolute;left:15986;top:12687;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" filled="f" stroked="f">
                  <v:textbox inset="0,0,0,0">
                    <w:txbxContent>
                      <w:p w14:paraId="4864704F" w14:textId="77777777" w:rsidR="009B2E8E" w:rsidRDefault="009B2E8E" w:rsidP="009B2E8E">
                        <w:r>
                          <w:rPr>
                            <w:b/>
                            <w:sz w:val="15"/>
                          </w:rPr>
                          <w:t>%</w:t>
                        </w:r>
                      </w:p>
                    </w:txbxContent>
                  </v:textbox>
                </v:rect>
                <v:rect id="Rectangle 77426" o:spid="_x0000_s1348" style="position:absolute;left:14874;top:12687;width:142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" filled="f" stroked="f">
                  <v:textbox inset="0,0,0,0">
                    <w:txbxContent>
                      <w:p w14:paraId="503561F6" w14:textId="77777777" w:rsidR="009B2E8E" w:rsidRDefault="009B2E8E" w:rsidP="009B2E8E">
                        <w:r>
                          <w:rPr>
                            <w:b/>
                            <w:sz w:val="15"/>
                          </w:rPr>
                          <w:t>75</w:t>
                        </w:r>
                      </w:p>
                    </w:txbxContent>
                  </v:textbox>
                </v:rect>
                <v:rect id="Rectangle 77430" o:spid="_x0000_s1349" style="position:absolute;left:14874;top:16100;width:142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" filled="f" stroked="f">
                  <v:textbox inset="0,0,0,0">
                    <w:txbxContent>
                      <w:p w14:paraId="2AFBFD59" w14:textId="77777777" w:rsidR="009B2E8E" w:rsidRDefault="009B2E8E" w:rsidP="009B2E8E">
                        <w:r>
                          <w:rPr>
                            <w:b/>
                            <w:sz w:val="15"/>
                          </w:rPr>
                          <w:t>75</w:t>
                        </w:r>
                      </w:p>
                    </w:txbxContent>
                  </v:textbox>
                </v:rect>
                <v:rect id="Rectangle 77431" o:spid="_x0000_s1350" style="position:absolute;left:15986;top:16100;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" filled="f" stroked="f">
                  <v:textbox inset="0,0,0,0">
                    <w:txbxContent>
                      <w:p w14:paraId="20331726" w14:textId="77777777" w:rsidR="009B2E8E" w:rsidRDefault="009B2E8E" w:rsidP="009B2E8E">
                        <w:r>
                          <w:rPr>
                            <w:b/>
                            <w:sz w:val="15"/>
                          </w:rPr>
                          <w:t>%</w:t>
                        </w:r>
                      </w:p>
                    </w:txbxContent>
                  </v:textbox>
                </v:rect>
                <v:shape id="Shape 7253" o:spid="_x0000_s1351" style="position:absolute;left:12100;top:11285;width:2499;height:6873;visibility:visible;mso-wrap-style:square;v-text-anchor:top" coordsize="249926,687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" path="m,l249926,r,687336l,687336,,xe" filled="f" strokeweight=".26628mm">
                  <v:stroke endcap="round"/>
                  <v:path arrowok="t" textboxrect="0,0,249926,687336"/>
                </v:shape>
                <v:rect id="Rectangle 77435" o:spid="_x0000_s1352" style="position:absolute;left:12390;top:14942;width:140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" filled="f" stroked="f">
                  <v:textbox inset="0,0,0,0">
                    <w:txbxContent>
                      <w:p w14:paraId="630BE225" w14:textId="77777777" w:rsidR="009B2E8E" w:rsidRDefault="009B2E8E" w:rsidP="009B2E8E">
                        <w:r>
                          <w:rPr>
                            <w:b/>
                            <w:sz w:val="15"/>
                          </w:rPr>
                          <w:t>50</w:t>
                        </w:r>
                      </w:p>
                    </w:txbxContent>
                  </v:textbox>
                </v:rect>
                <v:rect id="Rectangle 77436" o:spid="_x0000_s1353" style="position:absolute;left:13487;top:14942;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" filled="f" stroked="f">
                  <v:textbox inset="0,0,0,0">
                    <w:txbxContent>
                      <w:p w14:paraId="59EFA15F" w14:textId="77777777" w:rsidR="009B2E8E" w:rsidRDefault="009B2E8E" w:rsidP="009B2E8E">
                        <w:r>
                          <w:rPr>
                            <w:b/>
                            <w:sz w:val="15"/>
                          </w:rPr>
                          <w:t>%</w:t>
                        </w:r>
                      </w:p>
                    </w:txbxContent>
                  </v:textbox>
                </v:rect>
                <v:rect id="Rectangle 77440" o:spid="_x0000_s1354" style="position:absolute;left:12390;top:17213;width:140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" filled="f" stroked="f">
                  <v:textbox inset="0,0,0,0">
                    <w:txbxContent>
                      <w:p w14:paraId="590EA3FC" w14:textId="77777777" w:rsidR="009B2E8E" w:rsidRDefault="009B2E8E" w:rsidP="009B2E8E">
                        <w:r>
                          <w:rPr>
                            <w:b/>
                            <w:sz w:val="15"/>
                          </w:rPr>
                          <w:t>50</w:t>
                        </w:r>
                      </w:p>
                    </w:txbxContent>
                  </v:textbox>
                </v:rect>
                <v:rect id="Rectangle 77441" o:spid="_x0000_s1355" style="position:absolute;left:13487;top:17213;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" filled="f" stroked="f">
                  <v:textbox inset="0,0,0,0">
                    <w:txbxContent>
                      <w:p w14:paraId="21B5D8A9" w14:textId="77777777" w:rsidR="009B2E8E" w:rsidRDefault="009B2E8E" w:rsidP="009B2E8E">
                        <w:r>
                          <w:rPr>
                            <w:b/>
                            <w:sz w:val="15"/>
                          </w:rPr>
                          <w:t>%</w:t>
                        </w:r>
                      </w:p>
                    </w:txbxContent>
                  </v:textbox>
                </v:rect>
                <v:shape id="Shape 7256" o:spid="_x0000_s1356" style="position:absolute;left:17129;top:4488;width:2743;height:13670;visibility:visible;mso-wrap-style:square;v-text-anchor:top" coordsize="274328,136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" path="m,l274328,r,1367039l,1367039,,xe" filled="f" strokeweight=".26628mm">
                  <v:stroke endcap="round"/>
                  <v:path arrowok="t" textboxrect="0,0,274328,1367039"/>
                </v:shape>
                <v:rect id="Rectangle 77424" o:spid="_x0000_s1357" style="position:absolute;left:17282;top:10416;width:2111;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" filled="f" stroked="f">
                  <v:textbox inset="0,0,0,0">
                    <w:txbxContent>
                      <w:p w14:paraId="58458444" w14:textId="77777777" w:rsidR="009B2E8E" w:rsidRDefault="009B2E8E" w:rsidP="009B2E8E">
                        <w:r>
                          <w:rPr>
                            <w:b/>
                            <w:sz w:val="15"/>
                          </w:rPr>
                          <w:t>100</w:t>
                        </w:r>
                      </w:p>
                    </w:txbxContent>
                  </v:textbox>
                </v:rect>
                <v:rect id="Rectangle 77425" o:spid="_x0000_s1358" style="position:absolute;left:18912;top:10416;width:1139;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" filled="f" stroked="f">
                  <v:textbox inset="0,0,0,0">
                    <w:txbxContent>
                      <w:p w14:paraId="7DEFF95E" w14:textId="77777777" w:rsidR="009B2E8E" w:rsidRDefault="009B2E8E" w:rsidP="009B2E8E">
                        <w:r>
                          <w:rPr>
                            <w:b/>
                            <w:sz w:val="15"/>
                          </w:rPr>
                          <w:t>%</w:t>
                        </w:r>
                      </w:p>
                    </w:txbxContent>
                  </v:textbox>
                </v:rect>
                <v:rect id="Rectangle 77432" o:spid="_x0000_s1359" style="position:absolute;left:17282;top:16100;width:2111;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" filled="f" stroked="f">
                  <v:textbox inset="0,0,0,0">
                    <w:txbxContent>
                      <w:p w14:paraId="7A3E9517" w14:textId="77777777" w:rsidR="009B2E8E" w:rsidRDefault="009B2E8E" w:rsidP="009B2E8E">
                        <w:r>
                          <w:rPr>
                            <w:b/>
                            <w:sz w:val="15"/>
                          </w:rPr>
                          <w:t>100</w:t>
                        </w:r>
                      </w:p>
                    </w:txbxContent>
                  </v:textbox>
                </v:rect>
                <v:rect id="Rectangle 77433" o:spid="_x0000_s1360" style="position:absolute;left:18912;top:16100;width:1139;height:1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" filled="f" stroked="f">
                  <v:textbox inset="0,0,0,0">
                    <w:txbxContent>
                      <w:p w14:paraId="4DEA7CA1" w14:textId="77777777" w:rsidR="009B2E8E" w:rsidRDefault="009B2E8E" w:rsidP="009B2E8E">
                        <w:r>
                          <w:rPr>
                            <w:b/>
                            <w:sz w:val="15"/>
                          </w:rPr>
                          <w:t>%</w:t>
                        </w:r>
                      </w:p>
                    </w:txbxContent>
                  </v:textbox>
                </v:rect>
                <v:shape id="Shape 7259" o:spid="_x0000_s1361" style="position:absolute;left:9555;top:14653;width:2545;height:3505;visibility:visible;mso-wrap-style:square;v-text-anchor:top" coordsize="254520,350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" path="m,l254520,r,350523l,350523,,xe" filled="f" strokeweight=".26628mm">
                  <v:stroke endcap="round"/>
                  <v:path arrowok="t" textboxrect="0,0,254520,350523"/>
                </v:shape>
                <v:rect id="Rectangle 77428" o:spid="_x0000_s1362" style="position:absolute;left:9890;top:16055;width:1422;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" filled="f" stroked="f">
                  <v:textbox inset="0,0,0,0">
                    <w:txbxContent>
                      <w:p w14:paraId="37BC0E45" w14:textId="77777777" w:rsidR="009B2E8E" w:rsidRDefault="009B2E8E" w:rsidP="009B2E8E">
                        <w:r>
                          <w:rPr>
                            <w:b/>
                            <w:sz w:val="15"/>
                          </w:rPr>
                          <w:t>25</w:t>
                        </w:r>
                      </w:p>
                    </w:txbxContent>
                  </v:textbox>
                </v:rect>
                <v:rect id="Rectangle 77429" o:spid="_x0000_s1363" style="position:absolute;left:10988;top:16055;width:1138;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" filled="f" stroked="f">
                  <v:textbox inset="0,0,0,0">
                    <w:txbxContent>
                      <w:p w14:paraId="447C487B" w14:textId="77777777" w:rsidR="009B2E8E" w:rsidRDefault="009B2E8E" w:rsidP="009B2E8E">
                        <w:r>
                          <w:rPr>
                            <w:b/>
                            <w:sz w:val="15"/>
                          </w:rPr>
                          <w:t>%</w:t>
                        </w:r>
                      </w:p>
                    </w:txbxContent>
                  </v:textbox>
                </v:rect>
                <v:rect id="Rectangle 77437" o:spid="_x0000_s1364" style="position:absolute;left:9890;top:17152;width:1422;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" filled="f" stroked="f">
                  <v:textbox inset="0,0,0,0">
                    <w:txbxContent>
                      <w:p w14:paraId="6EF5613C" w14:textId="77777777" w:rsidR="009B2E8E" w:rsidRDefault="009B2E8E" w:rsidP="009B2E8E">
                        <w:r>
                          <w:rPr>
                            <w:b/>
                            <w:sz w:val="15"/>
                          </w:rPr>
                          <w:t>25</w:t>
                        </w:r>
                      </w:p>
                    </w:txbxContent>
                  </v:textbox>
                </v:rect>
                <v:rect id="Rectangle 77438" o:spid="_x0000_s1365" style="position:absolute;left:10988;top:17152;width:1138;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" filled="f" stroked="f">
                  <v:textbox inset="0,0,0,0">
                    <w:txbxContent>
                      <w:p w14:paraId="56A030BC" w14:textId="77777777" w:rsidR="009B2E8E" w:rsidRDefault="009B2E8E" w:rsidP="009B2E8E">
                        <w:r>
                          <w:rPr>
                            <w:b/>
                            <w:sz w:val="15"/>
                          </w:rPr>
                          <w:t>%</w:t>
                        </w:r>
                      </w:p>
                    </w:txbxContent>
                  </v:textbox>
                </v:rect>
                <v:rect id="Rectangle 7262" o:spid="_x0000_s1366" style="position:absolute;left:15165;top:10013;width:12317;height:135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" filled="f" stroked="f">
                  <v:textbox inset="0,0,0,0">
                    <w:txbxContent>
                      <w:p w14:paraId="5A7A728A" w14:textId="77777777" w:rsidR="009B2E8E" w:rsidRDefault="009B2E8E" w:rsidP="009B2E8E">
                        <w:r>
                          <w:rPr>
                            <w:b/>
                            <w:color w:val="3CCE28"/>
                            <w:sz w:val="17"/>
                          </w:rPr>
                          <w:t>Fixed Attributable</w:t>
                        </w:r>
                      </w:p>
                    </w:txbxContent>
                  </v:textbox>
                </v:rect>
                <v:rect id="Rectangle 7263" o:spid="_x0000_s1367" style="position:absolute;left:6431;top:21180;width:8506;height:1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kWd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oMP+H1JjwBOX8CAAD//wMAUEsBAi0AFAAGAAgAAAAhANvh9svuAAAAhQEAABMAAAAAAAAA&#10;AAAAAAAAAAAAAFtDb250ZW50X1R5cGVzXS54bWxQSwECLQAUAAYACAAAACEAWvQsW78AAAAVAQAA&#10;CwAAAAAAAAAAAAAAAAAfAQAAX3JlbHMvLnJlbHNQSwECLQAUAAYACAAAACEA27ZFncYAAADdAAAA&#10;DwAAAAAAAAAAAAAAAAAHAgAAZHJzL2Rvd25yZXYueG1sUEsFBgAAAAADAAMAtwAAAPoCAAAAAA==&#10;" filled="f" stroked="f">
                  <v:textbox inset="0,0,0,0">
                    <w:txbxContent>
                      <w:p w14:paraId="2688F499" w14:textId="77777777" w:rsidR="009B2E8E" w:rsidRDefault="009B2E8E" w:rsidP="009B2E8E">
                        <w:r>
                          <w:rPr>
                            <w:b/>
                            <w:sz w:val="17"/>
                          </w:rPr>
                          <w:t>Trigger Date</w:t>
                        </w:r>
                      </w:p>
                    </w:txbxContent>
                  </v:textbox>
                </v:rect>
                <v:shape id="Shape 7264" o:spid="_x0000_s1368" style="position:absolute;left:9357;top:18509;width:442;height:2164;visibility:visible;mso-wrap-style:square;v-text-anchor:top" coordsize="44196,216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" path="m19812,l44196,42672r-15240,l28956,216408r-13716,l15240,42672,,42672,19812,xe" fillcolor="#969696" stroked="f" strokeweight="0">
                  <v:stroke endcap="round"/>
                  <v:path arrowok="t" textboxrect="0,0,44196,216408"/>
                </v:shape>
                <v:shape id="Shape 7265" o:spid="_x0000_s1369" style="position:absolute;left:9509;top:18890;width:137;height:1783;visibility:visible;mso-wrap-style:square;v-text-anchor:top" coordsize="13716,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" path="m,178308l,,13716,r,178308l,178308xe" filled="f" strokecolor="#969696" strokeweight=".12pt">
                  <v:stroke endcap="round"/>
                  <v:path arrowok="t" textboxrect="0,0,13716,178308"/>
                </v:shape>
                <v:shape id="Shape 7266" o:spid="_x0000_s1370" style="position:absolute;left:9357;top:18509;width:442;height:426;visibility:visible;mso-wrap-style:square;v-text-anchor:top" coordsize="44196,4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" path="m,42672l19812,,44196,42672,,42672xe" filled="f" strokecolor="#969696" strokeweight=".12pt">
                  <v:stroke endcap="round"/>
                  <v:path arrowok="t" textboxrect="0,0,44196,42672"/>
                </v:shape>
                <v:rect id="Rectangle 7267" o:spid="_x0000_s1371" style="position:absolute;left:12618;top:18603;width:1929;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" filled="f" stroked="f">
                  <v:textbox inset="0,0,0,0">
                    <w:txbxContent>
                      <w:p w14:paraId="6F1C4A9A" w14:textId="77777777" w:rsidR="009B2E8E" w:rsidRDefault="009B2E8E" w:rsidP="009B2E8E">
                        <w:r>
                          <w:rPr>
                            <w:sz w:val="15"/>
                          </w:rPr>
                          <w:t>Y-2</w:t>
                        </w:r>
                      </w:p>
                    </w:txbxContent>
                  </v:textbox>
                </v:rect>
                <v:rect id="Rectangle 7268" o:spid="_x0000_s1372" style="position:absolute;left:15072;top:18648;width:1989;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" filled="f" stroked="f">
                  <v:textbox inset="0,0,0,0">
                    <w:txbxContent>
                      <w:p w14:paraId="2B66D88D" w14:textId="77777777" w:rsidR="009B2E8E" w:rsidRDefault="009B2E8E" w:rsidP="009B2E8E">
                        <w:r>
                          <w:rPr>
                            <w:sz w:val="15"/>
                          </w:rPr>
                          <w:t>Y-1</w:t>
                        </w:r>
                      </w:p>
                    </w:txbxContent>
                  </v:textbox>
                </v:rect>
                <v:rect id="Rectangle 7269" o:spid="_x0000_s1373" style="position:absolute;left:18044;top:18709;width:85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" filled="f" stroked="f">
                  <v:textbox inset="0,0,0,0">
                    <w:txbxContent>
                      <w:p w14:paraId="238E7490" w14:textId="77777777" w:rsidR="009B2E8E" w:rsidRDefault="009B2E8E" w:rsidP="009B2E8E">
                        <w:r>
                          <w:rPr>
                            <w:sz w:val="15"/>
                          </w:rPr>
                          <w:t>Y</w:t>
                        </w:r>
                      </w:p>
                    </w:txbxContent>
                  </v:textbox>
                </v:rect>
                <v:rect id="Rectangle 7270" o:spid="_x0000_s1374" style="position:absolute;left:10027;top:18557;width:1990;height:1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" filled="f" stroked="f">
                  <v:textbox inset="0,0,0,0">
                    <w:txbxContent>
                      <w:p w14:paraId="2B1A7BE6" w14:textId="77777777" w:rsidR="009B2E8E" w:rsidRDefault="009B2E8E" w:rsidP="009B2E8E">
                        <w:r>
                          <w:rPr>
                            <w:sz w:val="15"/>
                          </w:rPr>
                          <w:t>Y-3</w:t>
                        </w:r>
                      </w:p>
                    </w:txbxContent>
                  </v:textbox>
                </v:rect>
                <v:rect id="Rectangle 7376" o:spid="_x0000_s1375" style="position:absolute;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" filled="f" stroked="f">
                  <v:textbox inset="0,0,0,0">
                    <w:txbxContent>
                      <w:p w14:paraId="320FFA40" w14:textId="77777777" w:rsidR="009B2E8E" w:rsidRDefault="009B2E8E" w:rsidP="009B2E8E">
                        <w:r>
                          <w:t xml:space="preserve"> </w:t>
                        </w:r>
                      </w:p>
                    </w:txbxContent>
                  </v:textbox>
                </v:rect>
                <v:rect id="Rectangle 7377" o:spid="_x0000_s1376" style="position:absolute;top:1463;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" filled="f" stroked="f">
                  <v:textbox inset="0,0,0,0">
                    <w:txbxContent>
                      <w:p w14:paraId="2A003EF8" w14:textId="77777777" w:rsidR="009B2E8E" w:rsidRDefault="009B2E8E" w:rsidP="009B2E8E">
                        <w:r>
                          <w:t xml:space="preserve"> </w:t>
                        </w:r>
                      </w:p>
                    </w:txbxContent>
                  </v:textbox>
                </v:rect>
                <v:rect id="Rectangle 7378" o:spid="_x0000_s1377" style="position:absolute;top:29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" filled="f" stroked="f">
                  <v:textbox inset="0,0,0,0">
                    <w:txbxContent>
                      <w:p w14:paraId="667C8223" w14:textId="77777777" w:rsidR="009B2E8E" w:rsidRDefault="009B2E8E" w:rsidP="009B2E8E">
                        <w:r>
                          <w:t xml:space="preserve"> </w:t>
                        </w:r>
                      </w:p>
                    </w:txbxContent>
                  </v:textbox>
                </v:rect>
                <v:rect id="Rectangle 7379" o:spid="_x0000_s1378" style="position:absolute;top:4389;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" filled="f" stroked="f">
                  <v:textbox inset="0,0,0,0">
                    <w:txbxContent>
                      <w:p w14:paraId="519974F2" w14:textId="77777777" w:rsidR="009B2E8E" w:rsidRDefault="009B2E8E" w:rsidP="009B2E8E">
                        <w:r>
                          <w:t xml:space="preserve"> </w:t>
                        </w:r>
                      </w:p>
                    </w:txbxContent>
                  </v:textbox>
                </v:rect>
                <v:rect id="Rectangle 7380" o:spid="_x0000_s1379" style="position:absolute;top:5852;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" filled="f" stroked="f">
                  <v:textbox inset="0,0,0,0">
                    <w:txbxContent>
                      <w:p w14:paraId="072847E7" w14:textId="77777777" w:rsidR="009B2E8E" w:rsidRDefault="009B2E8E" w:rsidP="009B2E8E">
                        <w:r>
                          <w:t xml:space="preserve"> </w:t>
                        </w:r>
                      </w:p>
                    </w:txbxContent>
                  </v:textbox>
                </v:rect>
                <v:rect id="Rectangle 7381" o:spid="_x0000_s1380" style="position:absolute;top:7315;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" filled="f" stroked="f">
                  <v:textbox inset="0,0,0,0">
                    <w:txbxContent>
                      <w:p w14:paraId="2F5B102F" w14:textId="77777777" w:rsidR="009B2E8E" w:rsidRDefault="009B2E8E" w:rsidP="009B2E8E">
                        <w:r>
                          <w:t xml:space="preserve"> </w:t>
                        </w:r>
                      </w:p>
                    </w:txbxContent>
                  </v:textbox>
                </v:rect>
                <v:rect id="Rectangle 7382" o:spid="_x0000_s1381" style="position:absolute;top:8762;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wlh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GHzFfXi8CU9ATu4AAAD//wMAUEsBAi0AFAAGAAgAAAAhANvh9svuAAAAhQEAABMAAAAAAAAA&#10;AAAAAAAAAAAAAFtDb250ZW50X1R5cGVzXS54bWxQSwECLQAUAAYACAAAACEAWvQsW78AAAAVAQAA&#10;CwAAAAAAAAAAAAAAAAAfAQAAX3JlbHMvLnJlbHNQSwECLQAUAAYACAAAACEAchcJYcYAAADdAAAA&#10;DwAAAAAAAAAAAAAAAAAHAgAAZHJzL2Rvd25yZXYueG1sUEsFBgAAAAADAAMAtwAAAPoCAAAAAA==&#10;" filled="f" stroked="f">
                  <v:textbox inset="0,0,0,0">
                    <w:txbxContent>
                      <w:p w14:paraId="53889571" w14:textId="77777777" w:rsidR="009B2E8E" w:rsidRDefault="009B2E8E" w:rsidP="009B2E8E">
                        <w:r>
                          <w:t xml:space="preserve"> </w:t>
                        </w:r>
                      </w:p>
                    </w:txbxContent>
                  </v:textbox>
                </v:rect>
                <v:rect id="Rectangle 7383" o:spid="_x0000_s1382" style="position:absolute;top:10226;width:467;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" filled="f" stroked="f">
                  <v:textbox inset="0,0,0,0">
                    <w:txbxContent>
                      <w:p w14:paraId="39D9FCFF" w14:textId="77777777" w:rsidR="009B2E8E" w:rsidRDefault="009B2E8E" w:rsidP="009B2E8E">
                        <w:r>
                          <w:t xml:space="preserve"> </w:t>
                        </w:r>
                      </w:p>
                    </w:txbxContent>
                  </v:textbox>
                </v:rect>
                <v:rect id="Rectangle 7384" o:spid="_x0000_s1383" style="position:absolute;left:23454;top:13343;width:749;height:2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" filled="f" stroked="f">
                  <v:textbox inset="0,0,0,0">
                    <w:txbxContent>
                      <w:p w14:paraId="7ACBA085" w14:textId="77777777" w:rsidR="009B2E8E" w:rsidRDefault="009B2E8E" w:rsidP="009B2E8E">
                        <w:r>
                          <w:rPr>
                            <w:b/>
                            <w:sz w:val="32"/>
                          </w:rPr>
                          <w:t xml:space="preserve"> </w:t>
                        </w:r>
                      </w:p>
                    </w:txbxContent>
                  </v:textbox>
                </v:rect>
                <v:rect id="Rectangle 7385" o:spid="_x0000_s1384" style="position:absolute;top:15925;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" filled="f" stroked="f">
                  <v:textbox inset="0,0,0,0">
                    <w:txbxContent>
                      <w:p w14:paraId="70D9FF02" w14:textId="77777777" w:rsidR="009B2E8E" w:rsidRDefault="009B2E8E" w:rsidP="009B2E8E">
                        <w:r>
                          <w:t xml:space="preserve"> </w:t>
                        </w:r>
                      </w:p>
                    </w:txbxContent>
                  </v:textbox>
                </v:rect>
                <v:rect id="Rectangle 7386" o:spid="_x0000_s1385" style="position:absolute;left:23195;top:17388;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" filled="f" stroked="f">
                  <v:textbox inset="0,0,0,0">
                    <w:txbxContent>
                      <w:p w14:paraId="7618D0C1" w14:textId="77777777" w:rsidR="009B2E8E" w:rsidRDefault="009B2E8E" w:rsidP="009B2E8E">
                        <w:r>
                          <w:t xml:space="preserve"> </w:t>
                        </w:r>
                      </w:p>
                    </w:txbxContent>
                  </v:textbox>
                </v:rect>
                <v:rect id="Rectangle 7387" o:spid="_x0000_s1386" style="position:absolute;top:18851;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" filled="f" stroked="f">
                  <v:textbox inset="0,0,0,0">
                    <w:txbxContent>
                      <w:p w14:paraId="310D8502" w14:textId="77777777" w:rsidR="009B2E8E" w:rsidRDefault="009B2E8E" w:rsidP="009B2E8E">
                        <w:r>
                          <w:t xml:space="preserve"> </w:t>
                        </w:r>
                      </w:p>
                    </w:txbxContent>
                  </v:textbox>
                </v:rect>
                <v:rect id="Rectangle 7388" o:spid="_x0000_s1387" style="position:absolute;top:20314;width:467;height:1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" filled="f" stroked="f">
                  <v:textbox inset="0,0,0,0">
                    <w:txbxContent>
                      <w:p w14:paraId="6EB4722B" w14:textId="77777777" w:rsidR="009B2E8E" w:rsidRDefault="009B2E8E" w:rsidP="009B2E8E">
                        <w:r>
                          <w:t xml:space="preserve"> </w:t>
                        </w:r>
                      </w:p>
                    </w:txbxContent>
                  </v:textbox>
                </v:rect>
                <w10:anchorlock/>
              </v:group>
            </w:pict>
          </mc:Fallback>
        </mc:AlternateContent>
      </w:r>
    </w:p>
    <w:p w14:paraId="1641A68B" w14:textId="77777777" w:rsidR="00B40655" w:rsidRPr="0042180B" w:rsidRDefault="00B40655">
      <w:pPr>
        <w:pStyle w:val="Heading1"/>
        <w:pPrChange w:id="124" w:author="Paul Mott [NESO]" w:date="2025-07-10T00:28:00Z" w16du:dateUtc="2025-07-09T23:28:00Z">
          <w:pPr>
            <w:pStyle w:val="Heading1"/>
            <w:ind w:right="553"/>
          </w:pPr>
        </w:pPrChange>
      </w:pPr>
      <w:bookmarkStart w:id="125" w:name="_Toc203000648"/>
      <w:r w:rsidRPr="0042180B">
        <w:t>7. Security</w:t>
      </w:r>
      <w:bookmarkEnd w:id="125"/>
      <w:r w:rsidRPr="0042180B">
        <w:rPr>
          <w:rPrChange w:id="126" w:author="Paul Mott [NESO]" w:date="2025-07-10T00:28:00Z" w16du:dateUtc="2025-07-09T23:28:00Z">
            <w:rPr>
              <w:b w:val="0"/>
              <w:sz w:val="20"/>
            </w:rPr>
          </w:rPrChange>
        </w:rPr>
        <w:t xml:space="preserve"> </w:t>
      </w:r>
    </w:p>
    <w:p w14:paraId="6F9EDC57" w14:textId="77777777" w:rsidR="00B40655" w:rsidRDefault="00B40655" w:rsidP="00B40655">
      <w:pPr>
        <w:ind w:right="728"/>
      </w:pPr>
      <w:r>
        <w:t xml:space="preserve">A key benefit for generation projects under the new arrangements is that the level of required security does not follow the same profile as the liability.  </w:t>
      </w:r>
    </w:p>
    <w:p w14:paraId="7FFAB109" w14:textId="77777777" w:rsidR="00DD7D39" w:rsidRDefault="00B40655" w:rsidP="004D5D16">
      <w:pPr>
        <w:pStyle w:val="ListParagraph"/>
        <w:numPr>
          <w:ilvl w:val="0"/>
          <w:numId w:val="35"/>
        </w:numPr>
        <w:spacing w:before="120" w:after="0" w:line="249" w:lineRule="auto"/>
        <w:ind w:right="728"/>
        <w:jc w:val="both"/>
      </w:pPr>
      <w:r>
        <w:t xml:space="preserve">Post Commissioning generators are not required to secure their wider liability. </w:t>
      </w:r>
    </w:p>
    <w:p w14:paraId="4BF6677D" w14:textId="091EDC6B" w:rsidR="009B2E8E" w:rsidRDefault="00B40655" w:rsidP="004D5D16">
      <w:pPr>
        <w:pStyle w:val="ListParagraph"/>
        <w:numPr>
          <w:ilvl w:val="0"/>
          <w:numId w:val="35"/>
        </w:numPr>
        <w:spacing w:before="120" w:after="0" w:line="249" w:lineRule="auto"/>
        <w:ind w:right="728"/>
        <w:jc w:val="both"/>
      </w:pPr>
      <w:r>
        <w:t xml:space="preserve">Pre Commissioning generators do secure a percentage of the liability; </w:t>
      </w:r>
      <w:proofErr w:type="gramStart"/>
      <w:r>
        <w:t>however</w:t>
      </w:r>
      <w:proofErr w:type="gramEnd"/>
      <w:r>
        <w:t xml:space="preserve"> this percentage reduces at trigger points as likelihood of completion increases.</w:t>
      </w:r>
    </w:p>
    <w:p w14:paraId="0819D4F0" w14:textId="77777777" w:rsidR="00C239A8" w:rsidRDefault="00C239A8" w:rsidP="00C239A8">
      <w:pPr>
        <w:spacing w:after="0"/>
        <w:ind w:left="1627"/>
      </w:pPr>
    </w:p>
    <w:tbl>
      <w:tblPr>
        <w:tblStyle w:val="TableGrid0"/>
        <w:tblW w:w="8647" w:type="dxa"/>
        <w:tblInd w:w="142" w:type="dxa"/>
        <w:tblCellMar>
          <w:top w:w="37" w:type="dxa"/>
          <w:left w:w="98" w:type="dxa"/>
          <w:right w:w="41" w:type="dxa"/>
        </w:tblCellMar>
        <w:tblLook w:val="04A0" w:firstRow="1" w:lastRow="0" w:firstColumn="1" w:lastColumn="0" w:noHBand="0" w:noVBand="1"/>
      </w:tblPr>
      <w:tblGrid>
        <w:gridCol w:w="4992"/>
        <w:gridCol w:w="3655"/>
      </w:tblGrid>
      <w:tr w:rsidR="00C239A8" w14:paraId="2DE8FF72" w14:textId="77777777" w:rsidTr="00C239A8">
        <w:trPr>
          <w:trHeight w:val="470"/>
        </w:trPr>
        <w:tc>
          <w:tcPr>
            <w:tcW w:w="4992" w:type="dxa"/>
            <w:tcBorders>
              <w:top w:val="nil"/>
              <w:left w:val="nil"/>
              <w:bottom w:val="nil"/>
              <w:right w:val="nil"/>
            </w:tcBorders>
            <w:shd w:val="clear" w:color="auto" w:fill="0000FF"/>
          </w:tcPr>
          <w:p w14:paraId="620AACA3" w14:textId="77777777" w:rsidR="00C239A8" w:rsidRDefault="00C239A8" w:rsidP="00006863">
            <w:pPr>
              <w:spacing w:after="0"/>
            </w:pPr>
            <w:r>
              <w:rPr>
                <w:color w:val="FFFFFF"/>
              </w:rPr>
              <w:t xml:space="preserve">Stage of generation project </w:t>
            </w:r>
          </w:p>
        </w:tc>
        <w:tc>
          <w:tcPr>
            <w:tcW w:w="3655" w:type="dxa"/>
            <w:tcBorders>
              <w:top w:val="nil"/>
              <w:left w:val="nil"/>
              <w:bottom w:val="nil"/>
              <w:right w:val="nil"/>
            </w:tcBorders>
            <w:shd w:val="clear" w:color="auto" w:fill="0000FF"/>
          </w:tcPr>
          <w:p w14:paraId="4E8DE4EC" w14:textId="77777777" w:rsidR="00C239A8" w:rsidRDefault="00C239A8" w:rsidP="00006863">
            <w:pPr>
              <w:spacing w:after="0"/>
              <w:ind w:left="10"/>
            </w:pPr>
            <w:r>
              <w:rPr>
                <w:color w:val="FFFFFF"/>
              </w:rPr>
              <w:t xml:space="preserve">Security as a percentage of </w:t>
            </w:r>
          </w:p>
          <w:p w14:paraId="3494074E" w14:textId="77777777" w:rsidR="00C239A8" w:rsidRDefault="00C239A8" w:rsidP="00006863">
            <w:pPr>
              <w:spacing w:after="0"/>
              <w:ind w:left="10"/>
            </w:pPr>
            <w:r>
              <w:rPr>
                <w:color w:val="FFFFFF"/>
              </w:rPr>
              <w:t xml:space="preserve">annual liability </w:t>
            </w:r>
          </w:p>
        </w:tc>
      </w:tr>
      <w:tr w:rsidR="00C239A8" w14:paraId="550FBA6D" w14:textId="77777777" w:rsidTr="00C239A8">
        <w:trPr>
          <w:trHeight w:val="480"/>
        </w:trPr>
        <w:tc>
          <w:tcPr>
            <w:tcW w:w="4992" w:type="dxa"/>
            <w:tcBorders>
              <w:top w:val="nil"/>
              <w:left w:val="nil"/>
              <w:bottom w:val="nil"/>
              <w:right w:val="nil"/>
            </w:tcBorders>
            <w:shd w:val="clear" w:color="auto" w:fill="0000FF"/>
          </w:tcPr>
          <w:p w14:paraId="5E9C9686" w14:textId="77777777" w:rsidR="00C239A8" w:rsidRDefault="00C239A8" w:rsidP="00006863">
            <w:pPr>
              <w:spacing w:after="0"/>
            </w:pPr>
            <w:r>
              <w:rPr>
                <w:color w:val="FFFFFF"/>
              </w:rPr>
              <w:t xml:space="preserve">&gt; 4 years from completion </w:t>
            </w:r>
          </w:p>
          <w:p w14:paraId="384771EA" w14:textId="77777777" w:rsidR="00C239A8" w:rsidRDefault="00C239A8" w:rsidP="00006863">
            <w:pPr>
              <w:spacing w:after="0"/>
            </w:pPr>
            <w:r>
              <w:rPr>
                <w:color w:val="FFFFFF"/>
              </w:rPr>
              <w:t xml:space="preserve">(Before trigger point) </w:t>
            </w:r>
          </w:p>
        </w:tc>
        <w:tc>
          <w:tcPr>
            <w:tcW w:w="3655" w:type="dxa"/>
            <w:tcBorders>
              <w:top w:val="nil"/>
              <w:left w:val="nil"/>
              <w:bottom w:val="nil"/>
              <w:right w:val="nil"/>
            </w:tcBorders>
            <w:shd w:val="clear" w:color="auto" w:fill="0000FF"/>
          </w:tcPr>
          <w:p w14:paraId="27E9F2AE" w14:textId="77777777" w:rsidR="00C239A8" w:rsidRDefault="00C239A8" w:rsidP="00006863">
            <w:pPr>
              <w:spacing w:after="0"/>
              <w:ind w:left="10"/>
            </w:pPr>
            <w:r>
              <w:rPr>
                <w:color w:val="FFFFFF"/>
              </w:rPr>
              <w:t xml:space="preserve">100% </w:t>
            </w:r>
          </w:p>
        </w:tc>
      </w:tr>
      <w:tr w:rsidR="00C239A8" w14:paraId="2DE7BC82" w14:textId="77777777" w:rsidTr="00C239A8">
        <w:trPr>
          <w:trHeight w:val="710"/>
        </w:trPr>
        <w:tc>
          <w:tcPr>
            <w:tcW w:w="4992" w:type="dxa"/>
            <w:tcBorders>
              <w:top w:val="nil"/>
              <w:left w:val="nil"/>
              <w:bottom w:val="nil"/>
              <w:right w:val="nil"/>
            </w:tcBorders>
            <w:shd w:val="clear" w:color="auto" w:fill="0000FF"/>
          </w:tcPr>
          <w:p w14:paraId="576FD0CC" w14:textId="77777777" w:rsidR="00C239A8" w:rsidRDefault="00C239A8" w:rsidP="00006863">
            <w:pPr>
              <w:spacing w:after="0"/>
            </w:pPr>
            <w:r>
              <w:rPr>
                <w:color w:val="FFFFFF"/>
              </w:rPr>
              <w:t xml:space="preserve">Pre consents </w:t>
            </w:r>
          </w:p>
          <w:p w14:paraId="77A9FCD8" w14:textId="77777777" w:rsidR="00C239A8" w:rsidRDefault="00C239A8" w:rsidP="00006863">
            <w:pPr>
              <w:spacing w:after="0"/>
            </w:pPr>
            <w:r>
              <w:rPr>
                <w:color w:val="FFFFFF"/>
              </w:rPr>
              <w:t xml:space="preserve">(between trigger point and consents) </w:t>
            </w:r>
          </w:p>
        </w:tc>
        <w:tc>
          <w:tcPr>
            <w:tcW w:w="3655" w:type="dxa"/>
            <w:tcBorders>
              <w:top w:val="nil"/>
              <w:left w:val="nil"/>
              <w:bottom w:val="nil"/>
              <w:right w:val="nil"/>
            </w:tcBorders>
            <w:shd w:val="clear" w:color="auto" w:fill="0000FF"/>
          </w:tcPr>
          <w:p w14:paraId="4F55E966" w14:textId="46F8B95D" w:rsidR="00C239A8" w:rsidRDefault="00C239A8" w:rsidP="00006863">
            <w:pPr>
              <w:spacing w:after="0"/>
              <w:ind w:left="10"/>
            </w:pPr>
            <w:r>
              <w:rPr>
                <w:color w:val="FFFFFF"/>
              </w:rPr>
              <w:t xml:space="preserve">42% </w:t>
            </w:r>
            <w:r w:rsidR="005B7368">
              <w:rPr>
                <w:color w:val="FFFFFF"/>
              </w:rPr>
              <w:t>(but 45% for embedded)</w:t>
            </w:r>
          </w:p>
        </w:tc>
      </w:tr>
      <w:tr w:rsidR="00C239A8" w14:paraId="584E6C40" w14:textId="77777777" w:rsidTr="00C239A8">
        <w:trPr>
          <w:trHeight w:val="250"/>
        </w:trPr>
        <w:tc>
          <w:tcPr>
            <w:tcW w:w="4992" w:type="dxa"/>
            <w:tcBorders>
              <w:top w:val="nil"/>
              <w:left w:val="nil"/>
              <w:bottom w:val="nil"/>
              <w:right w:val="nil"/>
            </w:tcBorders>
            <w:shd w:val="clear" w:color="auto" w:fill="0000FF"/>
          </w:tcPr>
          <w:p w14:paraId="2E378186" w14:textId="77777777" w:rsidR="00C239A8" w:rsidRDefault="00C239A8" w:rsidP="00006863">
            <w:pPr>
              <w:spacing w:after="0"/>
            </w:pPr>
            <w:r>
              <w:rPr>
                <w:color w:val="FFFFFF"/>
              </w:rPr>
              <w:t xml:space="preserve">Post consents </w:t>
            </w:r>
          </w:p>
        </w:tc>
        <w:tc>
          <w:tcPr>
            <w:tcW w:w="3655" w:type="dxa"/>
            <w:tcBorders>
              <w:top w:val="nil"/>
              <w:left w:val="nil"/>
              <w:bottom w:val="nil"/>
              <w:right w:val="nil"/>
            </w:tcBorders>
            <w:shd w:val="clear" w:color="auto" w:fill="0000FF"/>
          </w:tcPr>
          <w:p w14:paraId="2270B14C" w14:textId="6B9D80C4" w:rsidR="00C239A8" w:rsidRDefault="00C239A8" w:rsidP="00006863">
            <w:pPr>
              <w:spacing w:after="0"/>
              <w:ind w:left="10"/>
            </w:pPr>
            <w:r>
              <w:rPr>
                <w:color w:val="FFFFFF"/>
              </w:rPr>
              <w:t xml:space="preserve">10% </w:t>
            </w:r>
            <w:r w:rsidR="00F96899">
              <w:rPr>
                <w:color w:val="FFFFFF"/>
              </w:rPr>
              <w:t>(but 26% for embedded)</w:t>
            </w:r>
          </w:p>
        </w:tc>
      </w:tr>
      <w:tr w:rsidR="00C239A8" w14:paraId="3B868622" w14:textId="77777777" w:rsidTr="00C239A8">
        <w:trPr>
          <w:trHeight w:val="240"/>
        </w:trPr>
        <w:tc>
          <w:tcPr>
            <w:tcW w:w="4992" w:type="dxa"/>
            <w:tcBorders>
              <w:top w:val="nil"/>
              <w:left w:val="nil"/>
              <w:bottom w:val="nil"/>
              <w:right w:val="nil"/>
            </w:tcBorders>
            <w:shd w:val="clear" w:color="auto" w:fill="0000FF"/>
          </w:tcPr>
          <w:p w14:paraId="539BC391" w14:textId="77777777" w:rsidR="00C239A8" w:rsidRDefault="00C239A8" w:rsidP="00006863">
            <w:pPr>
              <w:spacing w:after="0"/>
            </w:pPr>
            <w:r>
              <w:rPr>
                <w:color w:val="FFFFFF"/>
              </w:rPr>
              <w:t xml:space="preserve">Post commissioning  </w:t>
            </w:r>
          </w:p>
        </w:tc>
        <w:tc>
          <w:tcPr>
            <w:tcW w:w="3655" w:type="dxa"/>
            <w:tcBorders>
              <w:top w:val="nil"/>
              <w:left w:val="nil"/>
              <w:bottom w:val="nil"/>
              <w:right w:val="nil"/>
            </w:tcBorders>
            <w:shd w:val="clear" w:color="auto" w:fill="0000FF"/>
          </w:tcPr>
          <w:p w14:paraId="19AA763B" w14:textId="77777777" w:rsidR="00C239A8" w:rsidRDefault="00C239A8" w:rsidP="00006863">
            <w:pPr>
              <w:spacing w:after="0"/>
              <w:ind w:left="10"/>
            </w:pPr>
            <w:r>
              <w:rPr>
                <w:color w:val="FFFFFF"/>
              </w:rPr>
              <w:t xml:space="preserve">0% </w:t>
            </w:r>
          </w:p>
        </w:tc>
      </w:tr>
    </w:tbl>
    <w:p w14:paraId="32D491E1" w14:textId="77777777" w:rsidR="00C239A8" w:rsidRDefault="00C239A8" w:rsidP="00C239A8">
      <w:pPr>
        <w:spacing w:after="0"/>
        <w:ind w:left="1267"/>
      </w:pPr>
      <w:r>
        <w:t xml:space="preserve"> </w:t>
      </w:r>
    </w:p>
    <w:p w14:paraId="09D5A9C1" w14:textId="04C2D020" w:rsidR="00F96899" w:rsidRDefault="00FB20D8" w:rsidP="000225DD">
      <w:pPr>
        <w:ind w:right="728"/>
      </w:pPr>
      <w:r w:rsidRPr="00FB20D8">
        <w:t xml:space="preserve">The percentages </w:t>
      </w:r>
      <w:r>
        <w:t xml:space="preserve">shown above may </w:t>
      </w:r>
      <w:r w:rsidRPr="00FB20D8">
        <w:t xml:space="preserve">be reviewed at the start and mid-point of the price control </w:t>
      </w:r>
      <w:proofErr w:type="gramStart"/>
      <w:r w:rsidRPr="00FB20D8">
        <w:t>period, and</w:t>
      </w:r>
      <w:proofErr w:type="gramEnd"/>
      <w:r w:rsidRPr="00FB20D8">
        <w:t xml:space="preserve"> only changed beyond this in exceptional circumstances to aid stability and certainty. </w:t>
      </w:r>
      <w:r w:rsidR="00B6594C" w:rsidRPr="00B6594C">
        <w:t>Further information on how the</w:t>
      </w:r>
      <w:r w:rsidR="00B6594C">
        <w:t xml:space="preserve"> different</w:t>
      </w:r>
      <w:r w:rsidR="00B6594C" w:rsidRPr="00B6594C">
        <w:t xml:space="preserve"> figures </w:t>
      </w:r>
      <w:r w:rsidR="00B6594C">
        <w:t xml:space="preserve">for embedded generators </w:t>
      </w:r>
      <w:r w:rsidR="00B6594C" w:rsidRPr="00B6594C">
        <w:t>were derived can be found in the Final Modification Report (FMR)</w:t>
      </w:r>
      <w:r w:rsidR="00B6594C">
        <w:t xml:space="preserve"> for </w:t>
      </w:r>
      <w:r w:rsidR="00F96899">
        <w:t>CUSC change CMP223</w:t>
      </w:r>
      <w:r w:rsidR="00B6594C">
        <w:t xml:space="preserve">, which </w:t>
      </w:r>
      <w:r w:rsidR="00F96899">
        <w:t xml:space="preserve">altered the securitised percentages for embedded generation.  </w:t>
      </w:r>
    </w:p>
    <w:p w14:paraId="41162EDA" w14:textId="1461DFDC" w:rsidR="000225DD" w:rsidRDefault="000225DD" w:rsidP="000225DD">
      <w:pPr>
        <w:ind w:right="728"/>
      </w:pPr>
      <w:r>
        <w:lastRenderedPageBreak/>
        <w:t xml:space="preserve">These reductions are based on an assessment by the TO of the percentage of new projects which cancel, before or after achieving consents. The percentage reduction at each trigger point will be reviewed periodically. The current assessment is based on data between 2007 and 2011. </w:t>
      </w:r>
    </w:p>
    <w:p w14:paraId="43C91BA3" w14:textId="77777777" w:rsidR="0020694C" w:rsidRDefault="0020694C" w:rsidP="0020694C">
      <w:pPr>
        <w:ind w:right="728"/>
      </w:pPr>
      <w:r>
        <w:t xml:space="preserve">For the avoidance of doubt, before the trigger date the security will always be 100% of the liability, regardless of consent. </w:t>
      </w:r>
    </w:p>
    <w:p w14:paraId="54D10196" w14:textId="77777777" w:rsidR="0020694C" w:rsidRDefault="0020694C" w:rsidP="0020694C">
      <w:pPr>
        <w:ind w:right="728"/>
      </w:pPr>
      <w:r>
        <w:t xml:space="preserve">The red line on the graph below shows the required security over the liability. </w:t>
      </w:r>
    </w:p>
    <w:p w14:paraId="1B72C327" w14:textId="77777777" w:rsidR="001D539D" w:rsidRDefault="001D539D" w:rsidP="0020694C">
      <w:pPr>
        <w:spacing w:after="0"/>
        <w:ind w:right="1545"/>
      </w:pPr>
      <w:r>
        <w:rPr>
          <w:noProof/>
        </w:rPr>
        <w:drawing>
          <wp:inline distT="0" distB="0" distL="0" distR="0" wp14:anchorId="6B6B785C" wp14:editId="14F8B5CF">
            <wp:extent cx="4267201" cy="2532888"/>
            <wp:effectExtent l="0" t="0" r="0" b="0"/>
            <wp:docPr id="88211" name="Picture 88211" descr="A graph showing a bar graph&#10;&#10;AI-generated content may be incorrect."/>
            <wp:cNvGraphicFramePr/>
            <a:graphic xmlns:a="http://schemas.openxmlformats.org/drawingml/2006/main">
              <a:graphicData uri="http://schemas.openxmlformats.org/drawingml/2006/picture">
                <pic:pic xmlns:pic="http://schemas.openxmlformats.org/drawingml/2006/picture">
                  <pic:nvPicPr>
                    <pic:cNvPr id="88211" name="Picture 88211" descr="A graph showing a bar graph&#10;&#10;AI-generated content may be incorrect."/>
                    <pic:cNvPicPr/>
                  </pic:nvPicPr>
                  <pic:blipFill>
                    <a:blip r:embed="rId45"/>
                    <a:stretch>
                      <a:fillRect/>
                    </a:stretch>
                  </pic:blipFill>
                  <pic:spPr>
                    <a:xfrm>
                      <a:off x="0" y="0"/>
                      <a:ext cx="4267201" cy="2532888"/>
                    </a:xfrm>
                    <a:prstGeom prst="rect">
                      <a:avLst/>
                    </a:prstGeom>
                  </pic:spPr>
                </pic:pic>
              </a:graphicData>
            </a:graphic>
          </wp:inline>
        </w:drawing>
      </w:r>
    </w:p>
    <w:p w14:paraId="461B86EC" w14:textId="77777777" w:rsidR="00B40655" w:rsidRDefault="00B40655" w:rsidP="00B40655">
      <w:pPr>
        <w:spacing w:before="120" w:after="0"/>
      </w:pPr>
    </w:p>
    <w:p w14:paraId="1D6E9645" w14:textId="77777777" w:rsidR="00F513C9" w:rsidRDefault="00F513C9">
      <w:pPr>
        <w:pStyle w:val="Heading3"/>
        <w:pPrChange w:id="127" w:author="Paul Mott [NESO]" w:date="2025-07-10T00:29:00Z" w16du:dateUtc="2025-07-09T23:29:00Z">
          <w:pPr>
            <w:pStyle w:val="Heading2"/>
          </w:pPr>
        </w:pPrChange>
      </w:pPr>
      <w:bookmarkStart w:id="128" w:name="_Toc203000649"/>
      <w:r>
        <w:t>Key Consents</w:t>
      </w:r>
      <w:bookmarkEnd w:id="128"/>
      <w:r>
        <w:t xml:space="preserve"> </w:t>
      </w:r>
    </w:p>
    <w:p w14:paraId="3687A77D" w14:textId="3A9B4F2D" w:rsidR="00F513C9" w:rsidRDefault="00F513C9" w:rsidP="00F513C9">
      <w:pPr>
        <w:ind w:right="728"/>
      </w:pPr>
      <w:r>
        <w:t xml:space="preserve">Key consents which trigger the reduction of security to 10% of liability, relate specifically to the generator’s key consents. This milestone has been used to reduce security, </w:t>
      </w:r>
      <w:proofErr w:type="gramStart"/>
      <w:r>
        <w:t>as a result of</w:t>
      </w:r>
      <w:proofErr w:type="gramEnd"/>
      <w:r>
        <w:t xml:space="preserve"> analysis on terminated projects.  This analysis showed a reduced risk of generation projects not reaching completion, after consents had been achieved. Typically, </w:t>
      </w:r>
      <w:r w:rsidR="004C604D">
        <w:t>NESO</w:t>
      </w:r>
      <w:r>
        <w:t xml:space="preserve"> will be satisfied that consents have been achieved once the developer provides notification that all key consent items have been granted in respect of the appropriate act.  Example below: </w:t>
      </w:r>
    </w:p>
    <w:p w14:paraId="345B35DB" w14:textId="77777777" w:rsidR="00F513C9" w:rsidRDefault="00F513C9" w:rsidP="00F513C9">
      <w:pPr>
        <w:ind w:right="728"/>
      </w:pPr>
      <w:r>
        <w:t xml:space="preserve"> “The consent and/or planning permission required to construct the Power Station granted (as appropriate and depending on location and size of Power Station) under or pursuant to Section 36 of the Act, the Planning Act 2008, the Town and Country Planning Act 1990 and Town and Country Planning (Scotland) Act 2006 and the discharge of such conditions attached to that consent and/or planning permission as The Company acting reasonably shall require.” </w:t>
      </w:r>
    </w:p>
    <w:p w14:paraId="2A2DE20F" w14:textId="77777777" w:rsidR="00F513C9" w:rsidRDefault="00F513C9" w:rsidP="00F513C9">
      <w:pPr>
        <w:spacing w:after="0"/>
        <w:ind w:left="1267"/>
      </w:pPr>
      <w:r>
        <w:t xml:space="preserve"> </w:t>
      </w:r>
    </w:p>
    <w:p w14:paraId="3D462893" w14:textId="78A17B1F" w:rsidR="00F513C9" w:rsidRDefault="00F513C9" w:rsidP="00F513C9">
      <w:pPr>
        <w:ind w:right="728"/>
      </w:pPr>
      <w:r>
        <w:lastRenderedPageBreak/>
        <w:t xml:space="preserve">However, there may be cases where conditions associated with consents </w:t>
      </w:r>
      <w:proofErr w:type="gramStart"/>
      <w:r>
        <w:t>must be also be</w:t>
      </w:r>
      <w:proofErr w:type="gramEnd"/>
      <w:r>
        <w:t xml:space="preserve"> discharged.  Customers should contact their Customer Account Manager if they believe that they have been granted the key consents that enable them to commence works on the generation site.  Once </w:t>
      </w:r>
      <w:r w:rsidR="004C604D">
        <w:t>NESO</w:t>
      </w:r>
      <w:r>
        <w:t xml:space="preserve"> is satisfied that key consents have been achieved, reductions to security requirements may be changed mid period and any resulting surplus security returned to the customer. </w:t>
      </w:r>
    </w:p>
    <w:p w14:paraId="1F8A2F06" w14:textId="77777777" w:rsidR="0013605E" w:rsidRPr="0042180B" w:rsidRDefault="0013605E">
      <w:pPr>
        <w:pStyle w:val="Heading1"/>
        <w:pPrChange w:id="129" w:author="Paul Mott [NESO]" w:date="2025-07-10T00:29:00Z" w16du:dateUtc="2025-07-09T23:29:00Z">
          <w:pPr>
            <w:pStyle w:val="Heading1"/>
            <w:spacing w:after="168"/>
            <w:ind w:right="553"/>
          </w:pPr>
        </w:pPrChange>
      </w:pPr>
      <w:bookmarkStart w:id="130" w:name="_Toc203000650"/>
      <w:r w:rsidRPr="0042180B">
        <w:t>8. Termination, closure and capacity reduction</w:t>
      </w:r>
      <w:bookmarkEnd w:id="130"/>
      <w:r w:rsidRPr="0042180B">
        <w:t xml:space="preserve"> </w:t>
      </w:r>
    </w:p>
    <w:p w14:paraId="133ABF77" w14:textId="77777777" w:rsidR="0013605E" w:rsidRDefault="0013605E" w:rsidP="0042180B">
      <w:pPr>
        <w:pStyle w:val="Heading2"/>
      </w:pPr>
      <w:bookmarkStart w:id="131" w:name="_Toc203000651"/>
      <w:proofErr w:type="gramStart"/>
      <w:r>
        <w:t>Pre commissioning</w:t>
      </w:r>
      <w:proofErr w:type="gramEnd"/>
      <w:r>
        <w:t xml:space="preserve"> - Actual</w:t>
      </w:r>
      <w:bookmarkEnd w:id="131"/>
      <w:r>
        <w:t xml:space="preserve"> </w:t>
      </w:r>
    </w:p>
    <w:p w14:paraId="4FCFFA3E" w14:textId="43B21E90" w:rsidR="0013605E" w:rsidRDefault="0013605E" w:rsidP="0013605E">
      <w:pPr>
        <w:ind w:right="728"/>
      </w:pPr>
      <w:r>
        <w:t xml:space="preserve">For a generation project that has remained on the Actual liability, and the agreement is terminated, </w:t>
      </w:r>
      <w:r w:rsidR="004C604D">
        <w:t>NESO</w:t>
      </w:r>
      <w:r>
        <w:t xml:space="preserve"> will invoice for the liability detailed in the MM1 (cancellation charge).  The liability will be reconciled against actual spend, and the difference either invoiced or credited to the developer.  </w:t>
      </w:r>
    </w:p>
    <w:p w14:paraId="6F9B13C6" w14:textId="1B165748" w:rsidR="001D539D" w:rsidRDefault="0013605E" w:rsidP="0013605E">
      <w:pPr>
        <w:spacing w:before="120" w:after="0"/>
      </w:pPr>
      <w:r>
        <w:t xml:space="preserve">Should the developer fail to pay the invoiced cancellation charge, </w:t>
      </w:r>
      <w:r w:rsidR="004C604D">
        <w:t>NESO</w:t>
      </w:r>
      <w:r>
        <w:t xml:space="preserve"> will draw down on the secured amount detailed in MM2 (Cancellation Charge Secured Amount) and seek to recover any remainder through other channels.</w:t>
      </w:r>
    </w:p>
    <w:p w14:paraId="38C3FA7B" w14:textId="77777777" w:rsidR="005D6BB1" w:rsidRDefault="005D6BB1" w:rsidP="0042180B">
      <w:pPr>
        <w:pStyle w:val="Heading2"/>
      </w:pPr>
      <w:bookmarkStart w:id="132" w:name="_Toc203000652"/>
      <w:r>
        <w:t>Pre-commissioning - Fixed</w:t>
      </w:r>
      <w:bookmarkEnd w:id="132"/>
      <w:r>
        <w:t xml:space="preserve"> </w:t>
      </w:r>
    </w:p>
    <w:p w14:paraId="516D08FD" w14:textId="503E6CF0" w:rsidR="005D6BB1" w:rsidRDefault="005D6BB1" w:rsidP="005D6BB1">
      <w:pPr>
        <w:ind w:right="728"/>
      </w:pPr>
      <w:r>
        <w:t xml:space="preserve">For a generation project that has chosen to fix their liability, and the agreement is terminated, </w:t>
      </w:r>
      <w:r w:rsidR="004C604D">
        <w:t>NESO</w:t>
      </w:r>
      <w:r>
        <w:t xml:space="preserve"> will invoice for the liability detailed in the MM1 (cancellation charge).   If capacity is reduced (partial termination), </w:t>
      </w:r>
      <w:r w:rsidR="004C604D">
        <w:t>NESO</w:t>
      </w:r>
      <w:r>
        <w:t xml:space="preserve"> will invoice for the proportion of the liability that the MW reduction reflects.  The cancellation charge will not be reconciled to reflect actual spend. </w:t>
      </w:r>
    </w:p>
    <w:p w14:paraId="6CB083AB" w14:textId="691DCE37" w:rsidR="005D6BB1" w:rsidRDefault="005D6BB1" w:rsidP="00753F80">
      <w:pPr>
        <w:spacing w:after="289"/>
        <w:ind w:right="728"/>
      </w:pPr>
      <w:r>
        <w:t xml:space="preserve">As with Actual, should the developer fail to pay the invoiced cancellation charge, </w:t>
      </w:r>
      <w:r w:rsidR="004C604D">
        <w:t>NESO</w:t>
      </w:r>
      <w:r>
        <w:t xml:space="preserve"> will draw down on the secured amount detailed in MM2 (Cancellation Charge Secured Amount) and seek to recover any remainder through other channels. </w:t>
      </w:r>
    </w:p>
    <w:p w14:paraId="4AB820C5" w14:textId="77777777" w:rsidR="005D6BB1" w:rsidRDefault="005D6BB1" w:rsidP="0042180B">
      <w:pPr>
        <w:pStyle w:val="Heading2"/>
      </w:pPr>
      <w:bookmarkStart w:id="133" w:name="_Toc203000653"/>
      <w:r>
        <w:t>Post-commissioning</w:t>
      </w:r>
      <w:bookmarkEnd w:id="133"/>
      <w:r>
        <w:t xml:space="preserve"> </w:t>
      </w:r>
    </w:p>
    <w:p w14:paraId="14CE03E7" w14:textId="77777777" w:rsidR="005D6BB1" w:rsidRDefault="005D6BB1" w:rsidP="00EF4A8A">
      <w:pPr>
        <w:ind w:right="728"/>
      </w:pPr>
      <w:r>
        <w:t xml:space="preserve">The liability for a post-commissioning generator is </w:t>
      </w:r>
      <w:proofErr w:type="spellStart"/>
      <w:r>
        <w:t>dependant</w:t>
      </w:r>
      <w:proofErr w:type="spellEnd"/>
      <w:r>
        <w:t xml:space="preserve"> on the notice provided for closure or capacity reduction. </w:t>
      </w:r>
    </w:p>
    <w:p w14:paraId="303AAEF9" w14:textId="47B66DD4" w:rsidR="005D6BB1" w:rsidRDefault="005D6BB1" w:rsidP="0003387C">
      <w:pPr>
        <w:pStyle w:val="ListParagraph"/>
        <w:numPr>
          <w:ilvl w:val="0"/>
          <w:numId w:val="43"/>
        </w:numPr>
        <w:spacing w:after="0"/>
      </w:pPr>
      <w:r>
        <w:t xml:space="preserve">If notice is given greater than two years prior to closure or reduction, the liability will be 0% of the wider charge and therefore no action will be taken. </w:t>
      </w:r>
    </w:p>
    <w:p w14:paraId="6CF724BE" w14:textId="57931A89" w:rsidR="005D6BB1" w:rsidRDefault="005D6BB1" w:rsidP="0003387C">
      <w:pPr>
        <w:pStyle w:val="ListParagraph"/>
        <w:numPr>
          <w:ilvl w:val="0"/>
          <w:numId w:val="43"/>
        </w:numPr>
        <w:spacing w:after="0"/>
      </w:pPr>
      <w:r>
        <w:t xml:space="preserve">If notice is given less than 2 years prior to closure or reduction (1 year and 5 days), the generator will be invoiced for the percentage of the cancellation charge as described in Part 6 of this document. The invoiced amount will be calculated using the wider cancellation charge statement in place at the date of notification. </w:t>
      </w:r>
    </w:p>
    <w:p w14:paraId="529D6205" w14:textId="77777777" w:rsidR="0003387C" w:rsidRDefault="0003387C" w:rsidP="0003387C">
      <w:pPr>
        <w:spacing w:after="0"/>
      </w:pPr>
    </w:p>
    <w:p w14:paraId="429366D5" w14:textId="00E71166" w:rsidR="00E31CA8" w:rsidRDefault="0003387C" w:rsidP="00E31CA8">
      <w:pPr>
        <w:ind w:left="10"/>
      </w:pPr>
      <w:r>
        <w:t>No security or User commitment is required for attributable assets post commissioning. The exception to this is for connection assets</w:t>
      </w:r>
      <w:r w:rsidR="00E31CA8">
        <w:t xml:space="preserve">.  For pre commissioned Users where connection assets have been identified as attributable works, these will be secured under the new arrangements.   For post commissioned Users, connection assets can either be paid for upfront in which case no security would be required.  Alternatively, these connection assets can be paid for over an agreed period (normally 25 or 40yrs). In this case, a termination amount would be secured by the user. This termination amount is not secured under the new arrangements, and this process is detailed in CUSC 2.20 and 2.21. </w:t>
      </w:r>
    </w:p>
    <w:p w14:paraId="604976AC" w14:textId="77777777" w:rsidR="005D6BB1" w:rsidRPr="0042180B" w:rsidRDefault="005D6BB1">
      <w:pPr>
        <w:pStyle w:val="Heading1"/>
        <w:pPrChange w:id="134" w:author="Paul Mott [NESO]" w:date="2025-07-10T00:29:00Z" w16du:dateUtc="2025-07-09T23:29:00Z">
          <w:pPr>
            <w:pStyle w:val="Heading1"/>
            <w:ind w:right="553"/>
          </w:pPr>
        </w:pPrChange>
      </w:pPr>
      <w:bookmarkStart w:id="135" w:name="_Toc203000654"/>
      <w:r w:rsidRPr="0042180B">
        <w:t>9. Date Changes</w:t>
      </w:r>
      <w:bookmarkEnd w:id="135"/>
      <w:r w:rsidRPr="0042180B">
        <w:t xml:space="preserve"> </w:t>
      </w:r>
    </w:p>
    <w:p w14:paraId="7D5A82D1" w14:textId="265C741C" w:rsidR="005D6BB1" w:rsidRDefault="005D6BB1" w:rsidP="00EF4A8A">
      <w:pPr>
        <w:spacing w:after="289"/>
        <w:ind w:right="728"/>
      </w:pPr>
      <w:r>
        <w:t>For pre commissioning generation projects where the date of commissioning changes, the treatment of the Trigger date (as described in section 6 of this document) differs depend</w:t>
      </w:r>
      <w:r w:rsidR="00D10F5C">
        <w:t>e</w:t>
      </w:r>
      <w:r>
        <w:t xml:space="preserve">nt on </w:t>
      </w:r>
      <w:r w:rsidR="00D10F5C">
        <w:t xml:space="preserve">whether </w:t>
      </w:r>
      <w:r>
        <w:t xml:space="preserve">this is initiated by the User or the Transmission Owner. </w:t>
      </w:r>
    </w:p>
    <w:p w14:paraId="14598011" w14:textId="77777777" w:rsidR="005D6BB1" w:rsidRDefault="005D6BB1" w:rsidP="0042180B">
      <w:pPr>
        <w:pStyle w:val="Heading2"/>
      </w:pPr>
      <w:bookmarkStart w:id="136" w:name="_Toc203000655"/>
      <w:r>
        <w:t>Date Changes by User</w:t>
      </w:r>
      <w:bookmarkEnd w:id="136"/>
      <w:r>
        <w:t xml:space="preserve"> </w:t>
      </w:r>
    </w:p>
    <w:p w14:paraId="4892D4A2" w14:textId="77777777" w:rsidR="005D6BB1" w:rsidRDefault="005D6BB1" w:rsidP="00EF4A8A">
      <w:pPr>
        <w:ind w:right="728"/>
      </w:pPr>
      <w:r>
        <w:t xml:space="preserve">Where a change is initiated by the developer, the principles below will apply:  </w:t>
      </w:r>
    </w:p>
    <w:p w14:paraId="4BBDCC0A" w14:textId="77777777" w:rsidR="00EF4A8A" w:rsidRDefault="005D6BB1" w:rsidP="005E6DDF">
      <w:pPr>
        <w:pStyle w:val="ListParagraph"/>
        <w:numPr>
          <w:ilvl w:val="0"/>
          <w:numId w:val="36"/>
        </w:numPr>
        <w:spacing w:after="5" w:line="249" w:lineRule="auto"/>
        <w:ind w:right="728" w:hanging="360"/>
        <w:jc w:val="both"/>
      </w:pPr>
      <w:r>
        <w:t xml:space="preserve">If the change in date occurs pre trigger date, the trigger date will be revised to the default position in respect of the revised commissioning date, </w:t>
      </w:r>
    </w:p>
    <w:p w14:paraId="06282362" w14:textId="32CBB3CF" w:rsidR="005D6BB1" w:rsidRDefault="005D6BB1" w:rsidP="005E6DDF">
      <w:pPr>
        <w:pStyle w:val="ListParagraph"/>
        <w:numPr>
          <w:ilvl w:val="0"/>
          <w:numId w:val="36"/>
        </w:numPr>
        <w:spacing w:after="5" w:line="249" w:lineRule="auto"/>
        <w:ind w:right="728" w:hanging="360"/>
        <w:jc w:val="both"/>
      </w:pPr>
      <w:r>
        <w:t xml:space="preserve">If the date change occurs post trigger date, the trigger date will not be revised in respect of the revised commissioning date. The fixed attributable and wider profile will be held at the current level and will increase from that level in line with the revised construction programme. </w:t>
      </w:r>
    </w:p>
    <w:p w14:paraId="4CE22AA3" w14:textId="77777777" w:rsidR="005D6BB1" w:rsidRDefault="005D6BB1" w:rsidP="005D6BB1">
      <w:pPr>
        <w:spacing w:after="0"/>
        <w:ind w:left="1267"/>
      </w:pPr>
      <w:r>
        <w:t xml:space="preserve"> </w:t>
      </w:r>
    </w:p>
    <w:p w14:paraId="1B8A865C" w14:textId="77777777" w:rsidR="005D6BB1" w:rsidRDefault="005D6BB1" w:rsidP="00EF4A8A">
      <w:pPr>
        <w:spacing w:after="289"/>
        <w:ind w:right="728"/>
      </w:pPr>
      <w:r>
        <w:t xml:space="preserve">However, where an application is made by a User to change the completion date, and this application is submitted prior to the CMP192 effective date of 1 April 2013, the trigger date will be revised to the default position in respect of the revised commissioning date for this transitional period. </w:t>
      </w:r>
    </w:p>
    <w:p w14:paraId="2C51346A" w14:textId="77777777" w:rsidR="005D6BB1" w:rsidRDefault="005D6BB1" w:rsidP="0042180B">
      <w:pPr>
        <w:pStyle w:val="Heading2"/>
      </w:pPr>
      <w:bookmarkStart w:id="137" w:name="_Toc203000656"/>
      <w:r>
        <w:t>Date Changes by TO</w:t>
      </w:r>
      <w:bookmarkEnd w:id="137"/>
      <w:r>
        <w:t xml:space="preserve"> </w:t>
      </w:r>
    </w:p>
    <w:p w14:paraId="42549ACD" w14:textId="77777777" w:rsidR="005D6BB1" w:rsidRDefault="005D6BB1" w:rsidP="00EF4A8A">
      <w:pPr>
        <w:ind w:right="728"/>
      </w:pPr>
      <w:r>
        <w:t xml:space="preserve">Where a change is initiated by the Transmission Owner, the principles below will apply: </w:t>
      </w:r>
    </w:p>
    <w:p w14:paraId="6EB4E242" w14:textId="77777777" w:rsidR="00EF4A8A" w:rsidRDefault="005D6BB1" w:rsidP="005B5E8D">
      <w:pPr>
        <w:pStyle w:val="ListParagraph"/>
        <w:numPr>
          <w:ilvl w:val="0"/>
          <w:numId w:val="37"/>
        </w:numPr>
        <w:spacing w:after="344" w:line="249" w:lineRule="auto"/>
        <w:ind w:right="728" w:hanging="360"/>
        <w:jc w:val="both"/>
      </w:pPr>
      <w:r>
        <w:t xml:space="preserve">If the change in date occurs pre trigger date, the trigger date will be revised to the default position in respect of the revised commissioning date, </w:t>
      </w:r>
    </w:p>
    <w:p w14:paraId="63B48BD8" w14:textId="2C58F783" w:rsidR="005D6BB1" w:rsidRDefault="00EF4A8A" w:rsidP="005B5E8D">
      <w:pPr>
        <w:pStyle w:val="ListParagraph"/>
        <w:numPr>
          <w:ilvl w:val="0"/>
          <w:numId w:val="37"/>
        </w:numPr>
        <w:spacing w:after="344" w:line="249" w:lineRule="auto"/>
        <w:ind w:right="728" w:hanging="360"/>
        <w:jc w:val="both"/>
      </w:pPr>
      <w:r>
        <w:lastRenderedPageBreak/>
        <w:t>I</w:t>
      </w:r>
      <w:r w:rsidR="005D6BB1">
        <w:t xml:space="preserve">f the date change occurs post the trigger date, the trigger date will also be revised in respect of the revised commissioning date.  </w:t>
      </w:r>
    </w:p>
    <w:p w14:paraId="7910C50D" w14:textId="77777777" w:rsidR="005D6BB1" w:rsidRPr="0042180B" w:rsidRDefault="005D6BB1">
      <w:pPr>
        <w:pStyle w:val="Heading1"/>
        <w:pPrChange w:id="138" w:author="Paul Mott [NESO]" w:date="2025-07-10T00:29:00Z" w16du:dateUtc="2025-07-09T23:29:00Z">
          <w:pPr>
            <w:pStyle w:val="Heading1"/>
            <w:ind w:right="553"/>
          </w:pPr>
        </w:pPrChange>
      </w:pPr>
      <w:bookmarkStart w:id="139" w:name="_Toc203000657"/>
      <w:r w:rsidRPr="0042180B">
        <w:t>10. CUSC</w:t>
      </w:r>
      <w:bookmarkEnd w:id="139"/>
      <w:r w:rsidRPr="0042180B">
        <w:t xml:space="preserve"> </w:t>
      </w:r>
    </w:p>
    <w:p w14:paraId="2C2AB50E" w14:textId="3DA59CE4" w:rsidR="00021372" w:rsidRDefault="005D6BB1" w:rsidP="002D74F8">
      <w:pPr>
        <w:ind w:right="728"/>
      </w:pPr>
      <w:r>
        <w:t>CMP192</w:t>
      </w:r>
      <w:r w:rsidR="00527049">
        <w:t xml:space="preserve">, and CMP428 which added to it, </w:t>
      </w:r>
      <w:r w:rsidR="00021372">
        <w:t>are</w:t>
      </w:r>
      <w:r w:rsidR="00021372" w:rsidRPr="00021372">
        <w:t xml:space="preserve"> now detailed in the CUSC within Section 15 - User Commitment methodology. This part of the guidance document lists the newly implemented and amended CUSC sections.  The key benefits of codifying security arrangements within CUSC, are to provide transparency of the methodology, and to enable any CUSC party to be able to raise a modification to these arrangements, using the usual CUSC governance process.</w:t>
      </w:r>
    </w:p>
    <w:p w14:paraId="19B33F81" w14:textId="5AAFFA85" w:rsidR="009A0D97" w:rsidRDefault="009A0D97" w:rsidP="002D74F8">
      <w:pPr>
        <w:ind w:right="728"/>
      </w:pPr>
      <w:r>
        <w:t xml:space="preserve">A full list of the amended and new CUSC sections is provided below; these will give you a fuller understanding of the revised format for Construction agreements and associated appendices: </w:t>
      </w:r>
    </w:p>
    <w:p w14:paraId="0C97FF0C" w14:textId="77777777" w:rsidR="009A0D97" w:rsidRDefault="009A0D97" w:rsidP="009A0D97">
      <w:pPr>
        <w:spacing w:after="14"/>
        <w:ind w:left="1267"/>
      </w:pPr>
      <w:r>
        <w:t xml:space="preserve">  </w:t>
      </w:r>
      <w:r>
        <w:rPr>
          <w:color w:val="0000FF"/>
        </w:rPr>
        <w:t xml:space="preserve"> </w:t>
      </w:r>
    </w:p>
    <w:p w14:paraId="3E203844" w14:textId="77777777" w:rsidR="009A0D97" w:rsidRDefault="009A0D97" w:rsidP="009A0D97">
      <w:pPr>
        <w:numPr>
          <w:ilvl w:val="0"/>
          <w:numId w:val="39"/>
        </w:numPr>
        <w:spacing w:after="4" w:line="250" w:lineRule="auto"/>
        <w:ind w:hanging="360"/>
      </w:pPr>
      <w:r>
        <w:rPr>
          <w:color w:val="0000FF"/>
          <w:u w:val="single" w:color="0000FF"/>
        </w:rPr>
        <w:t>Section 10 – Transition Issues</w:t>
      </w:r>
      <w:r>
        <w:rPr>
          <w:color w:val="0000FF"/>
        </w:rPr>
        <w:t xml:space="preserve"> </w:t>
      </w:r>
    </w:p>
    <w:p w14:paraId="751B586D" w14:textId="77777777" w:rsidR="009A0D97" w:rsidRDefault="009A0D97" w:rsidP="009A0D97">
      <w:pPr>
        <w:numPr>
          <w:ilvl w:val="0"/>
          <w:numId w:val="39"/>
        </w:numPr>
        <w:spacing w:after="4" w:line="250" w:lineRule="auto"/>
        <w:ind w:hanging="360"/>
      </w:pPr>
      <w:r>
        <w:rPr>
          <w:color w:val="0000FF"/>
          <w:u w:val="single" w:color="0000FF"/>
        </w:rPr>
        <w:t>Section 11 – Interpretation and definitions</w:t>
      </w:r>
      <w:r>
        <w:rPr>
          <w:color w:val="0000FF"/>
        </w:rPr>
        <w:t xml:space="preserve"> </w:t>
      </w:r>
    </w:p>
    <w:p w14:paraId="351C31A1" w14:textId="77777777" w:rsidR="009A0D97" w:rsidRDefault="009A0D97" w:rsidP="009A0D97">
      <w:pPr>
        <w:numPr>
          <w:ilvl w:val="0"/>
          <w:numId w:val="39"/>
        </w:numPr>
        <w:spacing w:after="4" w:line="250" w:lineRule="auto"/>
        <w:ind w:hanging="360"/>
      </w:pPr>
      <w:r>
        <w:rPr>
          <w:color w:val="0000FF"/>
          <w:u w:val="single" w:color="0000FF"/>
        </w:rPr>
        <w:t>Section 15 – User Commitment methodology</w:t>
      </w:r>
      <w:r>
        <w:rPr>
          <w:color w:val="0000FF"/>
        </w:rPr>
        <w:t xml:space="preserve">  </w:t>
      </w:r>
    </w:p>
    <w:p w14:paraId="15A8B3D9" w14:textId="77777777" w:rsidR="009A0D97" w:rsidRDefault="009A0D97" w:rsidP="009A0D97">
      <w:pPr>
        <w:numPr>
          <w:ilvl w:val="0"/>
          <w:numId w:val="39"/>
        </w:numPr>
        <w:spacing w:after="4" w:line="250" w:lineRule="auto"/>
        <w:ind w:hanging="360"/>
      </w:pPr>
      <w:r>
        <w:rPr>
          <w:color w:val="0000FF"/>
          <w:u w:val="single" w:color="0000FF"/>
        </w:rPr>
        <w:t>Schedule 2 Exhibit 3 – Construction Agreement</w:t>
      </w:r>
      <w:r>
        <w:rPr>
          <w:color w:val="0000FF"/>
        </w:rPr>
        <w:t xml:space="preserve">  </w:t>
      </w:r>
    </w:p>
    <w:p w14:paraId="040854D1" w14:textId="77777777" w:rsidR="009A0D97" w:rsidRDefault="009A0D97" w:rsidP="009A0D97">
      <w:pPr>
        <w:numPr>
          <w:ilvl w:val="0"/>
          <w:numId w:val="39"/>
        </w:numPr>
        <w:spacing w:after="4" w:line="250" w:lineRule="auto"/>
        <w:ind w:hanging="360"/>
      </w:pPr>
      <w:r>
        <w:rPr>
          <w:color w:val="0000FF"/>
          <w:u w:val="single" w:color="0000FF"/>
        </w:rPr>
        <w:t>Exhibit MM1 Cancellation Charge Statement</w:t>
      </w:r>
      <w:r>
        <w:rPr>
          <w:color w:val="0000FF"/>
        </w:rPr>
        <w:t xml:space="preserve">  </w:t>
      </w:r>
    </w:p>
    <w:p w14:paraId="4EAA8641" w14:textId="77777777" w:rsidR="009A0D97" w:rsidRDefault="009A0D97" w:rsidP="009A0D97">
      <w:pPr>
        <w:numPr>
          <w:ilvl w:val="0"/>
          <w:numId w:val="39"/>
        </w:numPr>
        <w:spacing w:after="4" w:line="250" w:lineRule="auto"/>
        <w:ind w:hanging="360"/>
      </w:pPr>
      <w:r>
        <w:rPr>
          <w:color w:val="0000FF"/>
          <w:u w:val="single" w:color="0000FF"/>
        </w:rPr>
        <w:t>Exhibit MM2 Cancellation Charge Secured Amount</w:t>
      </w:r>
      <w:r>
        <w:rPr>
          <w:color w:val="0000FF"/>
        </w:rPr>
        <w:t xml:space="preserve">  </w:t>
      </w:r>
    </w:p>
    <w:p w14:paraId="7EED4B85" w14:textId="77777777" w:rsidR="009A0D97" w:rsidRDefault="009A0D97" w:rsidP="009A0D97">
      <w:pPr>
        <w:numPr>
          <w:ilvl w:val="0"/>
          <w:numId w:val="39"/>
        </w:numPr>
        <w:spacing w:after="4" w:line="250" w:lineRule="auto"/>
        <w:ind w:hanging="360"/>
      </w:pPr>
      <w:r>
        <w:rPr>
          <w:color w:val="0000FF"/>
          <w:u w:val="single" w:color="0000FF"/>
        </w:rPr>
        <w:t>Exhibit MM3 Notification of Fixed Attributable Works Cancellation Charge</w:t>
      </w:r>
      <w:r>
        <w:rPr>
          <w:color w:val="0000FF"/>
        </w:rPr>
        <w:t xml:space="preserve">  </w:t>
      </w:r>
    </w:p>
    <w:p w14:paraId="70771A56" w14:textId="77777777" w:rsidR="009A0D97" w:rsidRDefault="009A0D97" w:rsidP="009A0D97">
      <w:pPr>
        <w:spacing w:after="0"/>
        <w:ind w:left="1267"/>
      </w:pPr>
      <w:r>
        <w:rPr>
          <w:color w:val="0000FF"/>
        </w:rPr>
        <w:t xml:space="preserve"> </w:t>
      </w:r>
    </w:p>
    <w:p w14:paraId="4C666FA8" w14:textId="77777777" w:rsidR="002D74F8" w:rsidRDefault="002D74F8" w:rsidP="0042180B">
      <w:pPr>
        <w:pStyle w:val="Heading2"/>
      </w:pPr>
      <w:bookmarkStart w:id="140" w:name="_Toc203000658"/>
      <w:r>
        <w:t>Cancellation Charge Statements</w:t>
      </w:r>
      <w:bookmarkEnd w:id="140"/>
      <w:r>
        <w:t xml:space="preserve"> </w:t>
      </w:r>
    </w:p>
    <w:p w14:paraId="10D65A19" w14:textId="541D4503" w:rsidR="002D74F8" w:rsidRDefault="002D74F8" w:rsidP="002D74F8">
      <w:pPr>
        <w:ind w:right="728"/>
      </w:pPr>
      <w:r>
        <w:t xml:space="preserve">Under new CUSC Section 15, </w:t>
      </w:r>
      <w:r w:rsidR="004C604D">
        <w:t>NESO</w:t>
      </w:r>
      <w:r>
        <w:t xml:space="preserve"> will be providing Users with 1 new appendix (Appendix MM) and 3 bi-annual statements (Appendix MM1-MM3) which outline liabilities and/or securities required on a bi-annual basis. The appendices and statements are explained below. </w:t>
      </w:r>
    </w:p>
    <w:p w14:paraId="0A4B314D" w14:textId="77777777" w:rsidR="002D74F8" w:rsidRDefault="002D74F8" w:rsidP="002D74F8">
      <w:pPr>
        <w:spacing w:after="0"/>
        <w:ind w:left="1267"/>
      </w:pPr>
      <w:r>
        <w:t xml:space="preserve"> </w:t>
      </w:r>
    </w:p>
    <w:p w14:paraId="01AEFDA4" w14:textId="77777777" w:rsidR="002D74F8" w:rsidRDefault="002D74F8">
      <w:pPr>
        <w:pStyle w:val="Heading3"/>
        <w:pPrChange w:id="141" w:author="Paul Mott [NESO]" w:date="2025-07-10T00:29:00Z" w16du:dateUtc="2025-07-09T23:29:00Z">
          <w:pPr>
            <w:spacing w:after="0"/>
          </w:pPr>
        </w:pPrChange>
      </w:pPr>
      <w:bookmarkStart w:id="142" w:name="_Toc203000659"/>
      <w:r>
        <w:rPr>
          <w:u w:color="000000"/>
        </w:rPr>
        <w:t>MM Attributable Works</w:t>
      </w:r>
      <w:bookmarkEnd w:id="142"/>
      <w:r>
        <w:t xml:space="preserve"> </w:t>
      </w:r>
    </w:p>
    <w:p w14:paraId="31452591" w14:textId="77777777" w:rsidR="002D74F8" w:rsidRDefault="002D74F8" w:rsidP="002D74F8">
      <w:pPr>
        <w:ind w:right="728"/>
      </w:pPr>
      <w:r>
        <w:t xml:space="preserve">This appendix will form part of the construction agreement and will include the following items: </w:t>
      </w:r>
    </w:p>
    <w:p w14:paraId="44BEECDE" w14:textId="77777777" w:rsidR="002D74F8" w:rsidRDefault="002D74F8" w:rsidP="002D74F8">
      <w:pPr>
        <w:numPr>
          <w:ilvl w:val="0"/>
          <w:numId w:val="40"/>
        </w:numPr>
        <w:spacing w:after="5" w:line="249" w:lineRule="auto"/>
        <w:ind w:right="728" w:hanging="360"/>
        <w:jc w:val="both"/>
      </w:pPr>
      <w:r>
        <w:t xml:space="preserve">The works that have been designated as attributable.  </w:t>
      </w:r>
    </w:p>
    <w:p w14:paraId="6B91CC2C" w14:textId="77777777" w:rsidR="002D74F8" w:rsidRDefault="002D74F8" w:rsidP="002D74F8">
      <w:pPr>
        <w:numPr>
          <w:ilvl w:val="0"/>
          <w:numId w:val="40"/>
        </w:numPr>
        <w:spacing w:after="5" w:line="249" w:lineRule="auto"/>
        <w:ind w:right="728" w:hanging="360"/>
        <w:jc w:val="both"/>
      </w:pPr>
      <w:r>
        <w:t xml:space="preserve">The LARF (Local Asset Reuse Factor) for each attributable component.  </w:t>
      </w:r>
    </w:p>
    <w:p w14:paraId="5352B7C8" w14:textId="77777777" w:rsidR="002D74F8" w:rsidRDefault="002D74F8" w:rsidP="002D74F8">
      <w:pPr>
        <w:numPr>
          <w:ilvl w:val="0"/>
          <w:numId w:val="40"/>
        </w:numPr>
        <w:spacing w:after="5" w:line="249" w:lineRule="auto"/>
        <w:ind w:right="728" w:hanging="360"/>
        <w:jc w:val="both"/>
      </w:pPr>
      <w:r>
        <w:t xml:space="preserve">The SIF (Strategic Investment Factor) for each attributable component.  </w:t>
      </w:r>
    </w:p>
    <w:p w14:paraId="276160FA" w14:textId="77777777" w:rsidR="002D74F8" w:rsidRDefault="002D74F8" w:rsidP="002D74F8">
      <w:pPr>
        <w:numPr>
          <w:ilvl w:val="0"/>
          <w:numId w:val="40"/>
        </w:numPr>
        <w:spacing w:after="5" w:line="249" w:lineRule="auto"/>
        <w:ind w:right="728" w:hanging="360"/>
        <w:jc w:val="both"/>
      </w:pPr>
      <w:r>
        <w:lastRenderedPageBreak/>
        <w:t xml:space="preserve">Key Consents. </w:t>
      </w:r>
    </w:p>
    <w:p w14:paraId="5DD2312F" w14:textId="77777777" w:rsidR="002D74F8" w:rsidRDefault="002D74F8" w:rsidP="002D74F8">
      <w:pPr>
        <w:spacing w:after="0"/>
        <w:ind w:left="1267"/>
      </w:pPr>
      <w:r>
        <w:t xml:space="preserve"> </w:t>
      </w:r>
    </w:p>
    <w:p w14:paraId="63B5B429" w14:textId="77777777" w:rsidR="002D74F8" w:rsidRDefault="002D74F8">
      <w:pPr>
        <w:pStyle w:val="Heading3"/>
        <w:pPrChange w:id="143" w:author="Paul Mott [NESO]" w:date="2025-07-10T00:29:00Z" w16du:dateUtc="2025-07-09T23:29:00Z">
          <w:pPr>
            <w:spacing w:after="0"/>
          </w:pPr>
        </w:pPrChange>
      </w:pPr>
      <w:bookmarkStart w:id="144" w:name="_Toc203000660"/>
      <w:r>
        <w:rPr>
          <w:u w:color="000000"/>
        </w:rPr>
        <w:t>MM1 Cancellation Charge Statement</w:t>
      </w:r>
      <w:bookmarkEnd w:id="144"/>
      <w:r>
        <w:t xml:space="preserve"> </w:t>
      </w:r>
    </w:p>
    <w:p w14:paraId="4CCD6BCD" w14:textId="77777777" w:rsidR="002D74F8" w:rsidRDefault="002D74F8" w:rsidP="002D74F8">
      <w:pPr>
        <w:ind w:right="728"/>
      </w:pPr>
      <w:r>
        <w:t>This bi-annual statement details the cancellation charge (</w:t>
      </w:r>
      <w:r>
        <w:rPr>
          <w:b/>
          <w:u w:val="single" w:color="000000"/>
        </w:rPr>
        <w:t>liability</w:t>
      </w:r>
      <w:r>
        <w:t xml:space="preserve">) for the forthcoming </w:t>
      </w:r>
      <w:proofErr w:type="gramStart"/>
      <w:r>
        <w:t>six month</w:t>
      </w:r>
      <w:proofErr w:type="gramEnd"/>
      <w:r>
        <w:t xml:space="preserve"> period. (This is </w:t>
      </w:r>
      <w:r>
        <w:rPr>
          <w:b/>
          <w:u w:val="single" w:color="000000"/>
        </w:rPr>
        <w:t>NOT</w:t>
      </w:r>
      <w:r>
        <w:t xml:space="preserve"> the amount required to be secured). This will include the following items: </w:t>
      </w:r>
    </w:p>
    <w:p w14:paraId="7FAD6851" w14:textId="77777777" w:rsidR="002D74F8" w:rsidRDefault="002D74F8" w:rsidP="002D74F8">
      <w:pPr>
        <w:numPr>
          <w:ilvl w:val="0"/>
          <w:numId w:val="40"/>
        </w:numPr>
        <w:spacing w:after="5" w:line="249" w:lineRule="auto"/>
        <w:ind w:right="728" w:hanging="360"/>
        <w:jc w:val="both"/>
      </w:pPr>
      <w:r>
        <w:t xml:space="preserve">Wider Cancellation Charge.  </w:t>
      </w:r>
    </w:p>
    <w:p w14:paraId="3A87EB41" w14:textId="77777777" w:rsidR="002D74F8" w:rsidRDefault="002D74F8" w:rsidP="002D74F8">
      <w:pPr>
        <w:numPr>
          <w:ilvl w:val="0"/>
          <w:numId w:val="40"/>
        </w:numPr>
        <w:spacing w:after="5" w:line="249" w:lineRule="auto"/>
        <w:ind w:right="728" w:hanging="360"/>
        <w:jc w:val="both"/>
      </w:pPr>
      <w:r>
        <w:t xml:space="preserve">Attributable Cancelation Charge. </w:t>
      </w:r>
    </w:p>
    <w:p w14:paraId="0B58F1F6" w14:textId="77777777" w:rsidR="002D74F8" w:rsidRDefault="002D74F8" w:rsidP="002D74F8">
      <w:pPr>
        <w:numPr>
          <w:ilvl w:val="0"/>
          <w:numId w:val="40"/>
        </w:numPr>
        <w:spacing w:after="5" w:line="249" w:lineRule="auto"/>
        <w:ind w:right="728" w:hanging="360"/>
        <w:jc w:val="both"/>
      </w:pPr>
      <w:r>
        <w:t>Total Cancellation Charge (Sum of the wider and attributable)</w:t>
      </w:r>
      <w:r>
        <w:rPr>
          <w:color w:val="0000FF"/>
        </w:rPr>
        <w:t>.</w:t>
      </w:r>
      <w:r>
        <w:t xml:space="preserve"> </w:t>
      </w:r>
    </w:p>
    <w:p w14:paraId="6E471992" w14:textId="77777777" w:rsidR="002D74F8" w:rsidRDefault="002D74F8" w:rsidP="002D74F8">
      <w:pPr>
        <w:numPr>
          <w:ilvl w:val="0"/>
          <w:numId w:val="40"/>
        </w:numPr>
        <w:spacing w:after="5" w:line="249" w:lineRule="auto"/>
        <w:ind w:right="728" w:hanging="360"/>
        <w:jc w:val="both"/>
      </w:pPr>
      <w:r>
        <w:t xml:space="preserve">Generation zone in which the Power Station will be connecting into. </w:t>
      </w:r>
    </w:p>
    <w:p w14:paraId="38ACE083" w14:textId="0D4A01D5" w:rsidR="002D74F8" w:rsidRDefault="002D74F8" w:rsidP="002D74F8">
      <w:pPr>
        <w:numPr>
          <w:ilvl w:val="0"/>
          <w:numId w:val="40"/>
        </w:numPr>
        <w:spacing w:after="5" w:line="249" w:lineRule="auto"/>
        <w:ind w:right="728" w:hanging="360"/>
        <w:jc w:val="both"/>
      </w:pPr>
      <w:r>
        <w:t xml:space="preserve">This will be a statement signed by an authorised </w:t>
      </w:r>
      <w:r w:rsidR="004C604D">
        <w:t>NESO</w:t>
      </w:r>
      <w:r>
        <w:t xml:space="preserve"> signatory. </w:t>
      </w:r>
    </w:p>
    <w:p w14:paraId="5B2DDFC6" w14:textId="77777777" w:rsidR="002D74F8" w:rsidRDefault="002D74F8" w:rsidP="002D74F8">
      <w:pPr>
        <w:spacing w:after="0"/>
        <w:ind w:left="1267"/>
      </w:pPr>
      <w:r>
        <w:t xml:space="preserve"> </w:t>
      </w:r>
    </w:p>
    <w:p w14:paraId="09EE9523" w14:textId="77777777" w:rsidR="002D74F8" w:rsidRDefault="002D74F8">
      <w:pPr>
        <w:pStyle w:val="Heading3"/>
        <w:pPrChange w:id="145" w:author="Paul Mott [NESO]" w:date="2025-07-10T00:30:00Z" w16du:dateUtc="2025-07-09T23:30:00Z">
          <w:pPr>
            <w:spacing w:after="0"/>
          </w:pPr>
        </w:pPrChange>
      </w:pPr>
      <w:bookmarkStart w:id="146" w:name="_Toc203000661"/>
      <w:r>
        <w:rPr>
          <w:u w:color="000000"/>
        </w:rPr>
        <w:t>MM2 Cancellation Secured Statement</w:t>
      </w:r>
      <w:bookmarkEnd w:id="146"/>
      <w:r>
        <w:t xml:space="preserve"> </w:t>
      </w:r>
    </w:p>
    <w:p w14:paraId="20DC09E7" w14:textId="77777777" w:rsidR="002D74F8" w:rsidRDefault="002D74F8" w:rsidP="002D74F8">
      <w:pPr>
        <w:ind w:right="728"/>
      </w:pPr>
      <w:r>
        <w:t xml:space="preserve">This bi-annual statement details the amount of the cancellation charge that must be secured in the forthcoming </w:t>
      </w:r>
      <w:proofErr w:type="gramStart"/>
      <w:r>
        <w:t>six month</w:t>
      </w:r>
      <w:proofErr w:type="gramEnd"/>
      <w:r>
        <w:t xml:space="preserve"> period.  This will include the following items: </w:t>
      </w:r>
    </w:p>
    <w:p w14:paraId="21C1555E" w14:textId="77777777" w:rsidR="002D74F8" w:rsidRDefault="002D74F8" w:rsidP="00BC0DFB">
      <w:pPr>
        <w:pStyle w:val="ListParagraph"/>
        <w:numPr>
          <w:ilvl w:val="0"/>
          <w:numId w:val="40"/>
        </w:numPr>
        <w:spacing w:after="5" w:line="249" w:lineRule="auto"/>
        <w:ind w:right="728" w:hanging="360"/>
        <w:jc w:val="both"/>
      </w:pPr>
      <w:r>
        <w:t xml:space="preserve">Security Amount for the forthcoming </w:t>
      </w:r>
      <w:proofErr w:type="gramStart"/>
      <w:r>
        <w:t>six month</w:t>
      </w:r>
      <w:proofErr w:type="gramEnd"/>
      <w:r>
        <w:t xml:space="preserve"> period.  </w:t>
      </w:r>
    </w:p>
    <w:p w14:paraId="793E80E7" w14:textId="662B2F45" w:rsidR="002D74F8" w:rsidRDefault="002D74F8" w:rsidP="00BC0DFB">
      <w:pPr>
        <w:pStyle w:val="ListParagraph"/>
        <w:numPr>
          <w:ilvl w:val="0"/>
          <w:numId w:val="40"/>
        </w:numPr>
        <w:spacing w:after="5" w:line="249" w:lineRule="auto"/>
        <w:ind w:right="728" w:hanging="360"/>
        <w:jc w:val="both"/>
      </w:pPr>
      <w:r>
        <w:t xml:space="preserve">Total cancellation charge (Sum of the wider and attributable).  </w:t>
      </w:r>
    </w:p>
    <w:p w14:paraId="6DE40A69" w14:textId="77777777" w:rsidR="002D74F8" w:rsidRDefault="002D74F8" w:rsidP="002D74F8">
      <w:pPr>
        <w:numPr>
          <w:ilvl w:val="0"/>
          <w:numId w:val="40"/>
        </w:numPr>
        <w:spacing w:after="5" w:line="249" w:lineRule="auto"/>
        <w:ind w:right="728" w:hanging="360"/>
        <w:jc w:val="both"/>
      </w:pPr>
      <w:r>
        <w:t xml:space="preserve">Percentage of the total cancellation charge used to calculate the secured amount (10%, 42% or 100%).  </w:t>
      </w:r>
    </w:p>
    <w:p w14:paraId="60705EF2" w14:textId="68BD9F98" w:rsidR="002D74F8" w:rsidRDefault="002D74F8" w:rsidP="002D74F8">
      <w:pPr>
        <w:numPr>
          <w:ilvl w:val="0"/>
          <w:numId w:val="40"/>
        </w:numPr>
        <w:spacing w:after="5" w:line="249" w:lineRule="auto"/>
        <w:ind w:right="728" w:hanging="360"/>
        <w:jc w:val="both"/>
      </w:pPr>
      <w:r>
        <w:t xml:space="preserve">This will be a statement signed by an authorised </w:t>
      </w:r>
      <w:r w:rsidR="004C604D">
        <w:t>NESO</w:t>
      </w:r>
      <w:r>
        <w:t xml:space="preserve"> signatory.  </w:t>
      </w:r>
    </w:p>
    <w:p w14:paraId="51F74D0B" w14:textId="77777777" w:rsidR="002D74F8" w:rsidRDefault="002D74F8" w:rsidP="002D74F8">
      <w:pPr>
        <w:spacing w:after="0"/>
        <w:ind w:left="1267"/>
      </w:pPr>
      <w:r>
        <w:t xml:space="preserve"> </w:t>
      </w:r>
    </w:p>
    <w:p w14:paraId="175384C0" w14:textId="77777777" w:rsidR="002D74F8" w:rsidRDefault="002D74F8">
      <w:pPr>
        <w:pStyle w:val="Heading3"/>
        <w:pPrChange w:id="147" w:author="Paul Mott [NESO]" w:date="2025-07-10T00:30:00Z" w16du:dateUtc="2025-07-09T23:30:00Z">
          <w:pPr>
            <w:spacing w:after="0"/>
          </w:pPr>
        </w:pPrChange>
      </w:pPr>
      <w:bookmarkStart w:id="148" w:name="_Toc203000662"/>
      <w:r>
        <w:rPr>
          <w:u w:color="000000"/>
        </w:rPr>
        <w:t>MM3 Notification of Fixed Attributable Works</w:t>
      </w:r>
      <w:bookmarkEnd w:id="148"/>
      <w:r>
        <w:t xml:space="preserve"> </w:t>
      </w:r>
    </w:p>
    <w:p w14:paraId="7A1886D9" w14:textId="77777777" w:rsidR="002D74F8" w:rsidRDefault="002D74F8" w:rsidP="002D74F8">
      <w:pPr>
        <w:ind w:right="728"/>
      </w:pPr>
      <w:r>
        <w:t xml:space="preserve">This statement provides the user with their </w:t>
      </w:r>
      <w:r>
        <w:rPr>
          <w:b/>
          <w:u w:val="single" w:color="000000"/>
        </w:rPr>
        <w:t>attributable liability</w:t>
      </w:r>
      <w:r>
        <w:rPr>
          <w:b/>
        </w:rPr>
        <w:t xml:space="preserve"> </w:t>
      </w:r>
      <w:r>
        <w:t xml:space="preserve">from the date of the statement to completion, if the fixed option is elected.  </w:t>
      </w:r>
    </w:p>
    <w:p w14:paraId="19FA2F84" w14:textId="77777777" w:rsidR="002D74F8" w:rsidRDefault="002D74F8" w:rsidP="002D74F8">
      <w:pPr>
        <w:ind w:right="728"/>
      </w:pPr>
      <w:r>
        <w:t xml:space="preserve">This will include the following items: </w:t>
      </w:r>
    </w:p>
    <w:p w14:paraId="2DFD9805" w14:textId="77777777" w:rsidR="002D74F8" w:rsidRDefault="002D74F8" w:rsidP="002D74F8">
      <w:pPr>
        <w:numPr>
          <w:ilvl w:val="0"/>
          <w:numId w:val="40"/>
        </w:numPr>
        <w:spacing w:after="5" w:line="249" w:lineRule="auto"/>
        <w:ind w:right="728" w:hanging="360"/>
        <w:jc w:val="both"/>
      </w:pPr>
      <w:r>
        <w:t xml:space="preserve">Pre trigger date will detail the £1/£2/£3 per kW per financial year*.  </w:t>
      </w:r>
    </w:p>
    <w:p w14:paraId="74BDD314" w14:textId="77777777" w:rsidR="002D74F8" w:rsidRDefault="002D74F8" w:rsidP="002D74F8">
      <w:pPr>
        <w:numPr>
          <w:ilvl w:val="0"/>
          <w:numId w:val="40"/>
        </w:numPr>
        <w:spacing w:after="5" w:line="249" w:lineRule="auto"/>
        <w:ind w:right="728" w:hanging="360"/>
        <w:jc w:val="both"/>
      </w:pPr>
      <w:r>
        <w:t xml:space="preserve">Post trigger date will detail the percentage of the estimate of the final attributable works capital cost that makes up the fixed cancellation charge.  </w:t>
      </w:r>
    </w:p>
    <w:p w14:paraId="3157893F" w14:textId="77777777" w:rsidR="002D74F8" w:rsidRDefault="002D74F8" w:rsidP="002D74F8">
      <w:pPr>
        <w:numPr>
          <w:ilvl w:val="0"/>
          <w:numId w:val="40"/>
        </w:numPr>
        <w:spacing w:after="5" w:line="249" w:lineRule="auto"/>
        <w:ind w:right="728" w:hanging="360"/>
        <w:jc w:val="both"/>
      </w:pPr>
      <w:r>
        <w:t xml:space="preserve">The attributable works, costs and factors that the fixed cancelation charge is based upon  </w:t>
      </w:r>
    </w:p>
    <w:p w14:paraId="06390DC8" w14:textId="6DBD7D99" w:rsidR="002D74F8" w:rsidRDefault="002D74F8" w:rsidP="002D74F8">
      <w:pPr>
        <w:numPr>
          <w:ilvl w:val="0"/>
          <w:numId w:val="40"/>
        </w:numPr>
        <w:spacing w:after="5" w:line="249" w:lineRule="auto"/>
        <w:ind w:right="728" w:hanging="360"/>
        <w:jc w:val="both"/>
      </w:pPr>
      <w:r>
        <w:t xml:space="preserve">For the avoidance of doubt, the user can only fix their attributable works cost, the wider cancellation charge will always be based on the wider tariff information published on the </w:t>
      </w:r>
      <w:r w:rsidR="00E52021">
        <w:t>NESO</w:t>
      </w:r>
      <w:r>
        <w:t xml:space="preserve"> website.  </w:t>
      </w:r>
    </w:p>
    <w:p w14:paraId="781E0F53" w14:textId="77777777" w:rsidR="00837158" w:rsidRDefault="00837158" w:rsidP="00837158">
      <w:pPr>
        <w:spacing w:after="5" w:line="249" w:lineRule="auto"/>
        <w:ind w:left="1987" w:right="728"/>
        <w:jc w:val="both"/>
      </w:pPr>
    </w:p>
    <w:p w14:paraId="3B51AC8A" w14:textId="77777777" w:rsidR="00837158" w:rsidRDefault="00837158" w:rsidP="00837158">
      <w:pPr>
        <w:ind w:right="728"/>
      </w:pPr>
      <w:r>
        <w:t xml:space="preserve">*Notes on the £/KW amount </w:t>
      </w:r>
    </w:p>
    <w:p w14:paraId="62909EF3" w14:textId="77777777" w:rsidR="00D10250" w:rsidRDefault="00837158" w:rsidP="0010243D">
      <w:pPr>
        <w:pStyle w:val="ListParagraph"/>
        <w:numPr>
          <w:ilvl w:val="0"/>
          <w:numId w:val="42"/>
        </w:numPr>
        <w:spacing w:after="2"/>
        <w:ind w:left="2057" w:right="728"/>
      </w:pPr>
      <w:r>
        <w:lastRenderedPageBreak/>
        <w:t xml:space="preserve">£1/KW </w:t>
      </w:r>
      <w:r w:rsidRPr="0010243D">
        <w:rPr>
          <w:u w:val="single" w:color="000000"/>
        </w:rPr>
        <w:t>only</w:t>
      </w:r>
      <w:r>
        <w:t xml:space="preserve"> applies to the first year after signature of connection agreement </w:t>
      </w:r>
      <w:proofErr w:type="gramStart"/>
      <w:r>
        <w:t>and;</w:t>
      </w:r>
      <w:proofErr w:type="gramEnd"/>
      <w:r>
        <w:t xml:space="preserve"> </w:t>
      </w:r>
    </w:p>
    <w:p w14:paraId="3B8F5BF0" w14:textId="6D2FEC7E" w:rsidR="0010243D" w:rsidRDefault="00837158" w:rsidP="0010243D">
      <w:pPr>
        <w:pStyle w:val="ListParagraph"/>
        <w:numPr>
          <w:ilvl w:val="0"/>
          <w:numId w:val="42"/>
        </w:numPr>
        <w:spacing w:after="2"/>
        <w:ind w:left="2057" w:right="728"/>
      </w:pPr>
      <w:r>
        <w:t xml:space="preserve">£2/KW </w:t>
      </w:r>
      <w:r w:rsidRPr="0010243D">
        <w:rPr>
          <w:u w:val="single" w:color="000000"/>
        </w:rPr>
        <w:t>only</w:t>
      </w:r>
      <w:r>
        <w:t xml:space="preserve"> applies in the second year after signature of connection agreement. </w:t>
      </w:r>
    </w:p>
    <w:p w14:paraId="0384A7B9" w14:textId="77777777" w:rsidR="0010243D" w:rsidRDefault="00837158" w:rsidP="0010243D">
      <w:pPr>
        <w:pStyle w:val="ListParagraph"/>
        <w:numPr>
          <w:ilvl w:val="0"/>
          <w:numId w:val="42"/>
        </w:numPr>
        <w:spacing w:after="2"/>
        <w:ind w:left="2057" w:right="728"/>
      </w:pPr>
      <w:r>
        <w:t xml:space="preserve">£3/KW applies in the third year after signature until trigger date is reached. </w:t>
      </w:r>
    </w:p>
    <w:p w14:paraId="42159A6A" w14:textId="77777777" w:rsidR="0010243D" w:rsidRPr="0010243D" w:rsidRDefault="00837158" w:rsidP="0010243D">
      <w:pPr>
        <w:pStyle w:val="ListParagraph"/>
        <w:numPr>
          <w:ilvl w:val="0"/>
          <w:numId w:val="42"/>
        </w:numPr>
        <w:spacing w:after="2"/>
        <w:ind w:left="2057" w:right="728"/>
      </w:pPr>
      <w:r>
        <w:t xml:space="preserve">When opting to fix pre trigger date, the fixed cancellation amount will be in respect of the date the construction agreement was signed, </w:t>
      </w:r>
      <w:proofErr w:type="spellStart"/>
      <w:r>
        <w:t>ie</w:t>
      </w:r>
      <w:proofErr w:type="spellEnd"/>
      <w:r>
        <w:t xml:space="preserve"> if fixing in the third year after signature or more, and pre trigger date, the user would go straight to £3/KW.</w:t>
      </w:r>
      <w:r w:rsidRPr="0010243D">
        <w:rPr>
          <w:rFonts w:ascii="Segoe UI Symbol" w:eastAsia="Segoe UI Symbol" w:hAnsi="Segoe UI Symbol" w:cs="Segoe UI Symbol"/>
        </w:rPr>
        <w:t xml:space="preserve"> </w:t>
      </w:r>
    </w:p>
    <w:p w14:paraId="5DA600F9" w14:textId="77137FAA" w:rsidR="00837158" w:rsidRDefault="00837158" w:rsidP="0010243D">
      <w:pPr>
        <w:pStyle w:val="ListParagraph"/>
        <w:numPr>
          <w:ilvl w:val="0"/>
          <w:numId w:val="42"/>
        </w:numPr>
        <w:spacing w:after="2"/>
        <w:ind w:left="2057" w:right="728"/>
      </w:pPr>
      <w:r>
        <w:t xml:space="preserve">Where £1/KW, £2/KW or £3/KW is greater than 25% of the total attributable cancellation charge, the cancellation charge for the pre trigger years will be capped at 25% of the total attributable cancellation charge </w:t>
      </w:r>
    </w:p>
    <w:p w14:paraId="744AD6E2" w14:textId="77777777" w:rsidR="00EF291E" w:rsidRDefault="00EF291E" w:rsidP="00EF291E">
      <w:pPr>
        <w:spacing w:after="4"/>
        <w:ind w:right="1294"/>
      </w:pPr>
    </w:p>
    <w:p w14:paraId="12143FD4" w14:textId="2965C790" w:rsidR="00EF291E" w:rsidRDefault="00EF291E" w:rsidP="00EF291E">
      <w:pPr>
        <w:spacing w:after="4"/>
        <w:ind w:right="1294"/>
      </w:pPr>
      <w:r>
        <w:t xml:space="preserve">(The difference between the MM1 and MM3 is actual v fixed).  </w:t>
      </w:r>
    </w:p>
    <w:p w14:paraId="0FC560FF" w14:textId="77777777" w:rsidR="00392FC9" w:rsidRDefault="00392FC9" w:rsidP="00392FC9">
      <w:pPr>
        <w:ind w:left="10" w:right="728"/>
      </w:pPr>
    </w:p>
    <w:p w14:paraId="4E2A7A57" w14:textId="05F7D57A" w:rsidR="00392FC9" w:rsidRDefault="00392FC9" w:rsidP="00392FC9">
      <w:pPr>
        <w:ind w:left="10" w:right="728"/>
      </w:pPr>
      <w:r>
        <w:t xml:space="preserve">Upon termination, users will be invoiced for the cancellation </w:t>
      </w:r>
      <w:proofErr w:type="gramStart"/>
      <w:r>
        <w:t>amount;</w:t>
      </w:r>
      <w:proofErr w:type="gramEnd"/>
      <w:r>
        <w:t xml:space="preserve">  </w:t>
      </w:r>
    </w:p>
    <w:p w14:paraId="4EA427E2" w14:textId="77777777" w:rsidR="00392FC9" w:rsidRDefault="00392FC9" w:rsidP="00392FC9">
      <w:pPr>
        <w:numPr>
          <w:ilvl w:val="0"/>
          <w:numId w:val="44"/>
        </w:numPr>
        <w:spacing w:after="5" w:line="249" w:lineRule="auto"/>
        <w:ind w:right="1" w:hanging="360"/>
        <w:jc w:val="both"/>
      </w:pPr>
      <w:r>
        <w:t xml:space="preserve">The wider element of this cancellation amount isn’t subject to any further reconciliation.  </w:t>
      </w:r>
    </w:p>
    <w:p w14:paraId="0A9ADF7F" w14:textId="77777777" w:rsidR="00392FC9" w:rsidRDefault="00392FC9" w:rsidP="00392FC9">
      <w:pPr>
        <w:numPr>
          <w:ilvl w:val="0"/>
          <w:numId w:val="44"/>
        </w:numPr>
        <w:spacing w:after="5" w:line="249" w:lineRule="auto"/>
        <w:ind w:right="1" w:hanging="360"/>
        <w:jc w:val="both"/>
      </w:pPr>
      <w:r>
        <w:t xml:space="preserve">If fixed, the attributable amount isn’t subject to any further reconciliation. </w:t>
      </w:r>
    </w:p>
    <w:p w14:paraId="727CCF2B" w14:textId="7B7A41E8" w:rsidR="00392FC9" w:rsidRDefault="00392FC9" w:rsidP="00392FC9">
      <w:pPr>
        <w:numPr>
          <w:ilvl w:val="0"/>
          <w:numId w:val="44"/>
        </w:numPr>
        <w:spacing w:after="5" w:line="249" w:lineRule="auto"/>
        <w:ind w:right="1" w:hanging="360"/>
        <w:jc w:val="both"/>
      </w:pPr>
      <w:r>
        <w:t xml:space="preserve">If Actual, within 60 days the generator will be provided with an estimate of the revised estimate of the attributable cancellation charge, and justification of spend and any reuse. As soon as possible after this (and a maximum of 12 months of the termination or reduction) the generator will receive a revised statement, and any difference will then </w:t>
      </w:r>
      <w:proofErr w:type="gramStart"/>
      <w:r>
        <w:t>credited</w:t>
      </w:r>
      <w:proofErr w:type="gramEnd"/>
      <w:r>
        <w:t xml:space="preserve"> or invoiced to the generator within 28 days of the statement being issued.  </w:t>
      </w:r>
    </w:p>
    <w:p w14:paraId="1ABBD9B5" w14:textId="77777777" w:rsidR="00E52021" w:rsidRDefault="00E52021" w:rsidP="00E52021">
      <w:pPr>
        <w:spacing w:after="5" w:line="249" w:lineRule="auto"/>
        <w:ind w:right="728"/>
        <w:jc w:val="both"/>
      </w:pPr>
    </w:p>
    <w:p w14:paraId="6D1399A2" w14:textId="77777777" w:rsidR="00C006E2" w:rsidRPr="00C35054" w:rsidRDefault="00C006E2">
      <w:pPr>
        <w:pStyle w:val="Heading1"/>
        <w:pPrChange w:id="149" w:author="Paul Mott [NESO]" w:date="2025-07-10T00:30:00Z" w16du:dateUtc="2025-07-09T23:30:00Z">
          <w:pPr>
            <w:pStyle w:val="Heading1"/>
            <w:ind w:right="553"/>
          </w:pPr>
        </w:pPrChange>
      </w:pPr>
      <w:bookmarkStart w:id="150" w:name="_Toc203000663"/>
      <w:r w:rsidRPr="00C35054">
        <w:t>11. Offshore arrangements</w:t>
      </w:r>
      <w:bookmarkEnd w:id="150"/>
      <w:r w:rsidRPr="00C35054">
        <w:t xml:space="preserve"> </w:t>
      </w:r>
    </w:p>
    <w:p w14:paraId="23F9DBFB" w14:textId="77777777" w:rsidR="00C006E2" w:rsidRDefault="00C006E2" w:rsidP="00C006E2">
      <w:pPr>
        <w:spacing w:after="289"/>
        <w:ind w:right="728"/>
      </w:pPr>
      <w:r>
        <w:t xml:space="preserve">The new user commitment arrangements apply to offshore generation in the same way that it does for onshore generation. Onshore and Offshore transmission owners will provide Capex costs for attributable and wider investments, which will be used to calculate liabilities. </w:t>
      </w:r>
    </w:p>
    <w:p w14:paraId="4378F709" w14:textId="77777777" w:rsidR="00C006E2" w:rsidRDefault="00C006E2" w:rsidP="00C35054">
      <w:pPr>
        <w:pStyle w:val="Heading2"/>
      </w:pPr>
      <w:bookmarkStart w:id="151" w:name="_Toc203000664"/>
      <w:r>
        <w:t>Generator Build</w:t>
      </w:r>
      <w:bookmarkEnd w:id="151"/>
      <w:r>
        <w:t xml:space="preserve"> </w:t>
      </w:r>
    </w:p>
    <w:p w14:paraId="12A9FFB8" w14:textId="6D96BDA3" w:rsidR="00C006E2" w:rsidRDefault="00C006E2" w:rsidP="00C006E2">
      <w:pPr>
        <w:ind w:right="728"/>
      </w:pPr>
      <w:r>
        <w:t xml:space="preserve">Where the offshore assets are built by the User under the Generator Build option, these assets are out of scope for new arrangements. NESO will not require security from a Generator Build party for transmission assets being built under OTSDUW Arrangements. For clarity, only transmission assets being constructed by a Transmission Owner will be captured by the arrangements in CUSC Section 15. </w:t>
      </w:r>
    </w:p>
    <w:p w14:paraId="16BF9DF7" w14:textId="43340242" w:rsidR="00C006E2" w:rsidRDefault="00646986" w:rsidP="00C006E2">
      <w:pPr>
        <w:ind w:right="728"/>
      </w:pPr>
      <w:r>
        <w:rPr>
          <w:noProof/>
        </w:rPr>
        <w:lastRenderedPageBreak/>
        <w:drawing>
          <wp:inline distT="0" distB="0" distL="0" distR="0" wp14:anchorId="3D476EE6" wp14:editId="6E4D9CA9">
            <wp:extent cx="2831592" cy="1840992"/>
            <wp:effectExtent l="0" t="0" r="0" b="0"/>
            <wp:docPr id="88213" name="Picture 88213" descr="A diagram of a workflow&#10;&#10;AI-generated content may be incorrect."/>
            <wp:cNvGraphicFramePr/>
            <a:graphic xmlns:a="http://schemas.openxmlformats.org/drawingml/2006/main">
              <a:graphicData uri="http://schemas.openxmlformats.org/drawingml/2006/picture">
                <pic:pic xmlns:pic="http://schemas.openxmlformats.org/drawingml/2006/picture">
                  <pic:nvPicPr>
                    <pic:cNvPr id="88213" name="Picture 88213" descr="A diagram of a workflow&#10;&#10;AI-generated content may be incorrect."/>
                    <pic:cNvPicPr/>
                  </pic:nvPicPr>
                  <pic:blipFill>
                    <a:blip r:embed="rId46"/>
                    <a:stretch>
                      <a:fillRect/>
                    </a:stretch>
                  </pic:blipFill>
                  <pic:spPr>
                    <a:xfrm>
                      <a:off x="0" y="0"/>
                      <a:ext cx="2831592" cy="1840992"/>
                    </a:xfrm>
                    <a:prstGeom prst="rect">
                      <a:avLst/>
                    </a:prstGeom>
                  </pic:spPr>
                </pic:pic>
              </a:graphicData>
            </a:graphic>
          </wp:inline>
        </w:drawing>
      </w:r>
    </w:p>
    <w:p w14:paraId="5E2390FD" w14:textId="77777777" w:rsidR="00A478BE" w:rsidRDefault="00A478BE" w:rsidP="00C35054">
      <w:pPr>
        <w:pStyle w:val="Heading2"/>
      </w:pPr>
      <w:bookmarkStart w:id="152" w:name="_Toc203000665"/>
      <w:r>
        <w:t>Integrated Offshore</w:t>
      </w:r>
      <w:bookmarkEnd w:id="152"/>
      <w:r>
        <w:t xml:space="preserve">  </w:t>
      </w:r>
    </w:p>
    <w:p w14:paraId="157E157A" w14:textId="14153D33" w:rsidR="00A478BE" w:rsidRDefault="00A478BE" w:rsidP="00A478BE">
      <w:pPr>
        <w:ind w:right="728"/>
      </w:pPr>
      <w:del w:id="153" w:author="Paul Mott [NESO]" w:date="2025-07-10T00:30:00Z" w16du:dateUtc="2025-07-09T23:30:00Z">
        <w:r w:rsidDel="00C35054">
          <w:delText>The arrangements for an Integrated Offshore solution are currently being consulted on by Ofgem, and will be developed further by the industry. As noted above, in its current form the new arrangements will only apply to transmission being developed by TOs; however this does not preclude p</w:delText>
        </w:r>
      </w:del>
      <w:del w:id="154" w:author="Paul Mott [NESO]" w:date="2025-07-10T00:31:00Z" w16du:dateUtc="2025-07-09T23:31:00Z">
        <w:r w:rsidDel="004215CC">
          <w:delText>roposal</w:delText>
        </w:r>
      </w:del>
      <w:del w:id="155" w:author="Paul Mott [NESO]" w:date="2025-07-10T00:30:00Z" w16du:dateUtc="2025-07-09T23:30:00Z">
        <w:r w:rsidDel="00C35054">
          <w:delText>s</w:delText>
        </w:r>
      </w:del>
      <w:del w:id="156" w:author="Paul Mott [NESO]" w:date="2025-07-10T00:31:00Z" w16du:dateUtc="2025-07-09T23:31:00Z">
        <w:r w:rsidDel="004215CC">
          <w:delText xml:space="preserve"> </w:delText>
        </w:r>
        <w:r w:rsidDel="00C35054">
          <w:delText xml:space="preserve">being </w:delText>
        </w:r>
        <w:r w:rsidDel="004215CC">
          <w:delText xml:space="preserve">made to amend section 15 </w:delText>
        </w:r>
        <w:r w:rsidDel="00C35054">
          <w:delText xml:space="preserve">as </w:delText>
        </w:r>
        <w:r w:rsidDel="004215CC">
          <w:delText xml:space="preserve">integrated offshore </w:delText>
        </w:r>
        <w:r w:rsidDel="00C35054">
          <w:delText>is developed further.</w:delText>
        </w:r>
        <w:r w:rsidDel="00C35054">
          <w:rPr>
            <w:color w:val="00007F"/>
          </w:rPr>
          <w:delText xml:space="preserve"> </w:delText>
        </w:r>
      </w:del>
    </w:p>
    <w:p w14:paraId="6FA08ED0" w14:textId="463F77A0" w:rsidR="00646986" w:rsidRDefault="00A478BE" w:rsidP="00A478BE">
      <w:pPr>
        <w:ind w:right="728"/>
      </w:pPr>
      <w:r>
        <w:t>In the example below both the links to the onshore transmission and the integrated links between platforms are being constructed by an OFTO, and therefore the new arrangements would apply. The attributable works will be the minimum works required to connect the offshore generator to the MITS (shown in green). Any links between offshore platforms (shown in blue) will not be categorised as attributable, and therefore by default be categorised as Wider. In this</w:t>
      </w:r>
      <w:r w:rsidR="00A47BCB">
        <w:t xml:space="preserve"> </w:t>
      </w:r>
      <w:r w:rsidR="00366443">
        <w:t>example, the generation project will only be exposed to specific liabilities for the minimum works to connect to the MITS and the integrated links will be socialised into the wider cancellation charge.</w:t>
      </w:r>
    </w:p>
    <w:p w14:paraId="074771EE" w14:textId="2FD1F46D" w:rsidR="00366443" w:rsidRDefault="007F4A7F" w:rsidP="00A478BE">
      <w:pPr>
        <w:ind w:right="728"/>
      </w:pPr>
      <w:r>
        <w:rPr>
          <w:noProof/>
        </w:rPr>
        <w:drawing>
          <wp:inline distT="0" distB="0" distL="0" distR="0" wp14:anchorId="249ACD98" wp14:editId="517A7FA1">
            <wp:extent cx="3788664" cy="2130551"/>
            <wp:effectExtent l="0" t="0" r="0" b="0"/>
            <wp:docPr id="88215" name="Picture 88215" descr="A diagram of a structure&#10;&#10;AI-generated content may be incorrect."/>
            <wp:cNvGraphicFramePr/>
            <a:graphic xmlns:a="http://schemas.openxmlformats.org/drawingml/2006/main">
              <a:graphicData uri="http://schemas.openxmlformats.org/drawingml/2006/picture">
                <pic:pic xmlns:pic="http://schemas.openxmlformats.org/drawingml/2006/picture">
                  <pic:nvPicPr>
                    <pic:cNvPr id="88215" name="Picture 88215" descr="A diagram of a structure&#10;&#10;AI-generated content may be incorrect."/>
                    <pic:cNvPicPr/>
                  </pic:nvPicPr>
                  <pic:blipFill>
                    <a:blip r:embed="rId47"/>
                    <a:stretch>
                      <a:fillRect/>
                    </a:stretch>
                  </pic:blipFill>
                  <pic:spPr>
                    <a:xfrm>
                      <a:off x="0" y="0"/>
                      <a:ext cx="3788664" cy="2130551"/>
                    </a:xfrm>
                    <a:prstGeom prst="rect">
                      <a:avLst/>
                    </a:prstGeom>
                  </pic:spPr>
                </pic:pic>
              </a:graphicData>
            </a:graphic>
          </wp:inline>
        </w:drawing>
      </w:r>
    </w:p>
    <w:p w14:paraId="3DCDE30A" w14:textId="30355763" w:rsidR="0095405D" w:rsidDel="004215CC" w:rsidRDefault="0095405D" w:rsidP="0095405D">
      <w:pPr>
        <w:spacing w:after="344"/>
        <w:ind w:right="728"/>
        <w:rPr>
          <w:del w:id="157" w:author="Paul Mott [NESO]" w:date="2025-07-10T00:31:00Z" w16du:dateUtc="2025-07-09T23:31:00Z"/>
        </w:rPr>
      </w:pPr>
      <w:del w:id="158" w:author="Paul Mott [NESO]" w:date="2025-07-10T00:31:00Z" w16du:dateUtc="2025-07-09T23:31:00Z">
        <w:r w:rsidDel="004215CC">
          <w:delText xml:space="preserve">As more co-ordinated/integrated offshore designs are developed by the industry, the user commitment arrangements specific to these will be need to be explored.  These </w:delText>
        </w:r>
        <w:r w:rsidDel="004215CC">
          <w:lastRenderedPageBreak/>
          <w:delText xml:space="preserve">discussions are expected to be progressed as part of the consultations on co-ordinated networks, being proposed by Ofgem.   </w:delText>
        </w:r>
      </w:del>
    </w:p>
    <w:p w14:paraId="63F3411A" w14:textId="6EF77441" w:rsidR="004215CC" w:rsidRDefault="004215CC" w:rsidP="0095405D">
      <w:pPr>
        <w:spacing w:after="344"/>
        <w:ind w:right="728"/>
        <w:rPr>
          <w:ins w:id="159" w:author="Paul Mott [NESO]" w:date="2025-07-10T00:31:00Z" w16du:dateUtc="2025-07-09T23:31:00Z"/>
        </w:rPr>
      </w:pPr>
      <w:ins w:id="160" w:author="Paul Mott [NESO]" w:date="2025-07-10T00:31:00Z" w16du:dateUtc="2025-07-09T23:31:00Z">
        <w:r>
          <w:t>A proposal, CMP428, was made to amend section 15 to reflected integrated offshore development and the holistic national design.</w:t>
        </w:r>
      </w:ins>
      <w:ins w:id="161" w:author="Paul Mott [NESO]" w:date="2025-07-10T00:32:00Z" w16du:dateUtc="2025-07-09T23:32:00Z">
        <w:r w:rsidRPr="004215CC">
          <w:t xml:space="preserve"> </w:t>
        </w:r>
        <w:r>
          <w:t>This change, approved and implemented,</w:t>
        </w:r>
        <w:r w:rsidRPr="005421EA">
          <w:t xml:space="preserve"> ensure</w:t>
        </w:r>
        <w:r>
          <w:t>s</w:t>
        </w:r>
        <w:r w:rsidRPr="005421EA">
          <w:t xml:space="preserve"> that there are no liabilities for transmission works classified as onshore reinforcement under HND</w:t>
        </w:r>
        <w:r>
          <w:t>, as described in its legal text,</w:t>
        </w:r>
        <w:r w:rsidRPr="005421EA">
          <w:t xml:space="preserve"> once they have been classified as such by the Authority</w:t>
        </w:r>
        <w:r>
          <w:t xml:space="preserve"> (Ofgem).  It does this by keeping these works, and hence their cost, out of the definition of attributable works in CUSC section 15.  </w:t>
        </w:r>
      </w:ins>
    </w:p>
    <w:p w14:paraId="4C4EC096" w14:textId="77777777" w:rsidR="000511EB" w:rsidRPr="004215CC" w:rsidRDefault="000511EB">
      <w:pPr>
        <w:pStyle w:val="Heading1"/>
        <w:pPrChange w:id="162" w:author="Paul Mott [NESO]" w:date="2025-07-10T00:33:00Z" w16du:dateUtc="2025-07-09T23:33:00Z">
          <w:pPr>
            <w:pStyle w:val="Heading1"/>
            <w:ind w:right="553"/>
          </w:pPr>
        </w:pPrChange>
      </w:pPr>
      <w:bookmarkStart w:id="163" w:name="_Toc203000666"/>
      <w:r w:rsidRPr="004215CC">
        <w:t>12. Embedded Generation</w:t>
      </w:r>
      <w:bookmarkEnd w:id="163"/>
      <w:r w:rsidRPr="004215CC">
        <w:t xml:space="preserve"> </w:t>
      </w:r>
    </w:p>
    <w:p w14:paraId="043F24E5" w14:textId="77777777" w:rsidR="000511EB" w:rsidRDefault="000511EB" w:rsidP="000511EB">
      <w:pPr>
        <w:ind w:right="728"/>
      </w:pPr>
      <w:r>
        <w:t xml:space="preserve">Generation projects connected to the distribution networks (referred to as embedded generation) may also have an impact on the transmission </w:t>
      </w:r>
      <w:proofErr w:type="gramStart"/>
      <w:r>
        <w:t>system, and</w:t>
      </w:r>
      <w:proofErr w:type="gramEnd"/>
      <w:r>
        <w:t xml:space="preserve"> therefore may also have a liability for works on the transmission system. This part of the guidance document explains how the new arrangements apply to embedded generation. </w:t>
      </w:r>
    </w:p>
    <w:p w14:paraId="4492AE73" w14:textId="39C52B79" w:rsidR="000511EB" w:rsidRDefault="000511EB" w:rsidP="000511EB">
      <w:pPr>
        <w:spacing w:after="0"/>
      </w:pPr>
      <w:r>
        <w:t xml:space="preserve">In the new arrangements, embedded generation will not carry a user commitment liability post commissioning, either directly through connection agreements with </w:t>
      </w:r>
      <w:r w:rsidR="00E94FD8">
        <w:t xml:space="preserve">NESO, </w:t>
      </w:r>
      <w:r>
        <w:t xml:space="preserve">or through connection agreements with the Distribution Network Operator (DNO). </w:t>
      </w:r>
    </w:p>
    <w:p w14:paraId="5EFC07A4" w14:textId="50D29C76" w:rsidR="000511EB" w:rsidRDefault="000511EB" w:rsidP="000511EB">
      <w:pPr>
        <w:spacing w:before="120" w:after="0"/>
      </w:pPr>
      <w:r>
        <w:t xml:space="preserve">The pre commissioning user commitment arrangements will apply to embedded generation projects with an impact on the transmission system.  Embedded generation projects with Bilateral Embedded Generation Agreements (BEGAs) have access to the transmission system. In these cases, </w:t>
      </w:r>
      <w:r w:rsidR="00BD4E93">
        <w:t>NESO</w:t>
      </w:r>
      <w:r>
        <w:t xml:space="preserve"> will pass the pre commissioning wider liability to the User, and the attributable liability to the DNO.  </w:t>
      </w:r>
    </w:p>
    <w:p w14:paraId="6393F6AE" w14:textId="55866B3B" w:rsidR="000511EB" w:rsidRDefault="000511EB" w:rsidP="000511EB">
      <w:pPr>
        <w:spacing w:before="120" w:after="0"/>
      </w:pPr>
      <w:r>
        <w:t xml:space="preserve">For embedded generation projects without transmission access, </w:t>
      </w:r>
      <w:proofErr w:type="spellStart"/>
      <w:r>
        <w:t>ie</w:t>
      </w:r>
      <w:proofErr w:type="spellEnd"/>
      <w:r>
        <w:t xml:space="preserve"> Bilateral Embedded Licence Exemptible Large Power Station Agreement (BELLAs) and Statement of Works projects (SOW), </w:t>
      </w:r>
      <w:r w:rsidR="00BD4E93">
        <w:t>NESO</w:t>
      </w:r>
      <w:r>
        <w:t xml:space="preserve"> will pass both the pre commissioning wider liability and the attributable liability to the DNO. </w:t>
      </w:r>
    </w:p>
    <w:p w14:paraId="379DA734" w14:textId="7F809347" w:rsidR="000511EB" w:rsidRDefault="000511EB" w:rsidP="00D22D1D">
      <w:pPr>
        <w:spacing w:before="120" w:after="0"/>
        <w:ind w:right="726"/>
      </w:pPr>
      <w:r>
        <w:t>In these cases, the DNO may choose to pass a liability onto the embedded User through their distribution connection agreement. The contractual relationship between the DNO and the embedded generation projects falls outside of the CUSC</w:t>
      </w:r>
      <w:r w:rsidR="00D22D1D">
        <w:t xml:space="preserve">.  </w:t>
      </w:r>
      <w:r>
        <w:t xml:space="preserve"> </w:t>
      </w:r>
    </w:p>
    <w:p w14:paraId="1D4E5D8F" w14:textId="359C00BA" w:rsidR="00EC488B" w:rsidRPr="004215CC" w:rsidRDefault="00EC488B" w:rsidP="001B6A32">
      <w:pPr>
        <w:pStyle w:val="Heading1"/>
      </w:pPr>
      <w:bookmarkStart w:id="164" w:name="_Toc203000667"/>
      <w:r w:rsidRPr="004215CC">
        <w:t xml:space="preserve">13. </w:t>
      </w:r>
      <w:r w:rsidR="001B6A32">
        <w:t>I</w:t>
      </w:r>
      <w:r w:rsidRPr="004215CC">
        <w:t>nterconnectors</w:t>
      </w:r>
      <w:r w:rsidR="00E268CF" w:rsidRPr="004215CC">
        <w:t xml:space="preserve"> and Storage</w:t>
      </w:r>
      <w:bookmarkEnd w:id="164"/>
    </w:p>
    <w:p w14:paraId="22C86600" w14:textId="4B655320" w:rsidR="00301AC1" w:rsidRPr="005F30A9" w:rsidRDefault="00301AC1" w:rsidP="00301AC1">
      <w:pPr>
        <w:ind w:right="728"/>
        <w:rPr>
          <w:i/>
          <w:iCs/>
        </w:rPr>
      </w:pPr>
      <w:r>
        <w:t>The user commitment methodology detailed in section 15 of CUSC, was extended to interconnectors</w:t>
      </w:r>
      <w:r w:rsidR="00E268CF">
        <w:t xml:space="preserve"> and storage f</w:t>
      </w:r>
      <w:r w:rsidR="00E268CF" w:rsidRPr="00E268CF">
        <w:t>ollowing the implementation of CMP222 (User Commitment for Non-Generation Users) on 1st April 2015</w:t>
      </w:r>
      <w:r w:rsidR="00E268CF">
        <w:t xml:space="preserve">. </w:t>
      </w:r>
    </w:p>
    <w:p w14:paraId="656484AC" w14:textId="4FCAE457" w:rsidR="00935FD0" w:rsidRPr="004215CC" w:rsidRDefault="00935FD0" w:rsidP="001B6A32">
      <w:pPr>
        <w:pStyle w:val="Heading1"/>
      </w:pPr>
      <w:bookmarkStart w:id="165" w:name="_Toc203000668"/>
      <w:r w:rsidRPr="004215CC">
        <w:lastRenderedPageBreak/>
        <w:t>1</w:t>
      </w:r>
      <w:r w:rsidR="00EC488B" w:rsidRPr="004215CC">
        <w:t>4</w:t>
      </w:r>
      <w:r w:rsidRPr="004215CC">
        <w:t xml:space="preserve">. </w:t>
      </w:r>
      <w:r w:rsidR="00301AC1" w:rsidRPr="004215CC">
        <w:t xml:space="preserve">Demand </w:t>
      </w:r>
      <w:r w:rsidRPr="004215CC">
        <w:t>User commitment.</w:t>
      </w:r>
      <w:bookmarkEnd w:id="165"/>
      <w:r w:rsidRPr="004215CC">
        <w:t xml:space="preserve"> </w:t>
      </w:r>
    </w:p>
    <w:p w14:paraId="17623AFA" w14:textId="5D4B84FE" w:rsidR="00794C40" w:rsidRPr="005F30A9" w:rsidRDefault="00935FD0" w:rsidP="00794C40">
      <w:pPr>
        <w:ind w:right="728"/>
        <w:rPr>
          <w:i/>
          <w:iCs/>
        </w:rPr>
      </w:pPr>
      <w:r>
        <w:t>The user commitment methodology detailed in section 15 of CUSC</w:t>
      </w:r>
      <w:r w:rsidR="00E900E4">
        <w:t>, summarised in this guidance note,</w:t>
      </w:r>
      <w:r>
        <w:t xml:space="preserve"> is </w:t>
      </w:r>
      <w:r w:rsidR="00E900E4">
        <w:t xml:space="preserve">currently </w:t>
      </w:r>
      <w:r>
        <w:t>only applicable to generation</w:t>
      </w:r>
      <w:r w:rsidR="00EC488B">
        <w:t xml:space="preserve"> and interconnectors</w:t>
      </w:r>
      <w:r>
        <w:t xml:space="preserve">.  </w:t>
      </w:r>
      <w:r w:rsidR="00F33291" w:rsidRPr="005F30A9">
        <w:rPr>
          <w:i/>
          <w:iCs/>
        </w:rPr>
        <w:t xml:space="preserve">(as </w:t>
      </w:r>
      <w:proofErr w:type="gramStart"/>
      <w:r w:rsidR="00F33291" w:rsidRPr="005F30A9">
        <w:rPr>
          <w:i/>
          <w:iCs/>
        </w:rPr>
        <w:t>at</w:t>
      </w:r>
      <w:proofErr w:type="gramEnd"/>
      <w:r w:rsidR="00F33291" w:rsidRPr="005F30A9">
        <w:rPr>
          <w:i/>
          <w:iCs/>
        </w:rPr>
        <w:t xml:space="preserve"> 9</w:t>
      </w:r>
      <w:r w:rsidR="00F33291" w:rsidRPr="005F30A9">
        <w:rPr>
          <w:i/>
          <w:iCs/>
          <w:vertAlign w:val="superscript"/>
        </w:rPr>
        <w:t>th</w:t>
      </w:r>
      <w:r w:rsidR="00F33291" w:rsidRPr="005F30A9">
        <w:rPr>
          <w:i/>
          <w:iCs/>
        </w:rPr>
        <w:t xml:space="preserve"> July 2025, a CUSC mod is at workgroup, CMP417, that could alter the user commitment arrangements for demand</w:t>
      </w:r>
      <w:r w:rsidR="000F651D">
        <w:rPr>
          <w:i/>
          <w:iCs/>
        </w:rPr>
        <w:t>, which at this time remains subject to the “final sums” regime</w:t>
      </w:r>
      <w:r w:rsidR="00F33291" w:rsidRPr="005F30A9">
        <w:rPr>
          <w:i/>
          <w:iCs/>
        </w:rPr>
        <w:t xml:space="preserve">).  </w:t>
      </w:r>
    </w:p>
    <w:p w14:paraId="5BA5D224" w14:textId="275E9CD6" w:rsidR="00B36D0F" w:rsidRPr="004215CC" w:rsidRDefault="00B36D0F">
      <w:pPr>
        <w:pStyle w:val="Heading1"/>
        <w:rPr>
          <w:rPrChange w:id="166" w:author="Paul Mott [NESO]" w:date="2025-07-10T00:33:00Z" w16du:dateUtc="2025-07-09T23:33:00Z">
            <w:rPr>
              <w:b w:val="0"/>
            </w:rPr>
          </w:rPrChange>
        </w:rPr>
        <w:pPrChange w:id="167" w:author="Paul Mott [NESO]" w:date="2025-07-10T00:33:00Z" w16du:dateUtc="2025-07-09T23:33:00Z">
          <w:pPr>
            <w:pStyle w:val="Heading1"/>
            <w:ind w:right="553"/>
          </w:pPr>
        </w:pPrChange>
      </w:pPr>
      <w:bookmarkStart w:id="168" w:name="_Toc203000669"/>
      <w:r w:rsidRPr="004215CC">
        <w:t>1</w:t>
      </w:r>
      <w:r w:rsidR="00EC488B" w:rsidRPr="004215CC">
        <w:t>5</w:t>
      </w:r>
      <w:r w:rsidRPr="004215CC">
        <w:t>. BELLA / BEGA Contracted sites</w:t>
      </w:r>
      <w:bookmarkEnd w:id="168"/>
    </w:p>
    <w:p w14:paraId="17579D79" w14:textId="5B524389" w:rsidR="00B36D0F" w:rsidRDefault="00B36D0F" w:rsidP="00B36D0F">
      <w:pPr>
        <w:ind w:left="10" w:right="4"/>
      </w:pPr>
      <w:r>
        <w:t xml:space="preserve">For a BEGA, the post commissioning wider cancellation charge </w:t>
      </w:r>
      <w:r w:rsidR="00D146B9">
        <w:t xml:space="preserve">is </w:t>
      </w:r>
      <w:r>
        <w:t xml:space="preserve">passed to the user </w:t>
      </w:r>
      <w:r w:rsidR="00D146B9">
        <w:t xml:space="preserve">if triggered by cancellation, </w:t>
      </w:r>
      <w:r>
        <w:t xml:space="preserve">as they have explicit TEC.  For a BELLA, the post commissioning wider cancellation charge would be passed to the DNO. </w:t>
      </w:r>
    </w:p>
    <w:p w14:paraId="0733EA33" w14:textId="2C0037A7" w:rsidR="00496344" w:rsidRDefault="00496344" w:rsidP="00496344">
      <w:pPr>
        <w:ind w:left="10"/>
      </w:pPr>
      <w:r w:rsidRPr="00536E49">
        <w:t xml:space="preserve">CMP223 </w:t>
      </w:r>
      <w:r>
        <w:t xml:space="preserve">was implemented into the CUSC in </w:t>
      </w:r>
      <w:proofErr w:type="gramStart"/>
      <w:r>
        <w:t>2015, and</w:t>
      </w:r>
      <w:proofErr w:type="gramEnd"/>
      <w:r>
        <w:t xml:space="preserve"> </w:t>
      </w:r>
      <w:r w:rsidRPr="00536E49">
        <w:t xml:space="preserve">requires embedded generation to secure a different percentage to directly connected generation under CUSC Section 15, </w:t>
      </w:r>
      <w:r w:rsidRPr="006703AE">
        <w:rPr>
          <w:highlight w:val="yellow"/>
        </w:rPr>
        <w:t>as detailed within section 5 of this statement</w:t>
      </w:r>
      <w:r>
        <w:rPr>
          <w:highlight w:val="yellow"/>
        </w:rPr>
        <w:t xml:space="preserve"> need to expand</w:t>
      </w:r>
      <w:r w:rsidRPr="006703AE">
        <w:rPr>
          <w:highlight w:val="yellow"/>
        </w:rPr>
        <w:t>.</w:t>
      </w:r>
    </w:p>
    <w:p w14:paraId="6DAC67F0" w14:textId="77777777" w:rsidR="00496344" w:rsidRDefault="00496344" w:rsidP="00496344">
      <w:pPr>
        <w:ind w:left="10"/>
      </w:pPr>
    </w:p>
    <w:p w14:paraId="7DA6E88A" w14:textId="77777777" w:rsidR="00496344" w:rsidRDefault="00496344" w:rsidP="00B36D0F">
      <w:pPr>
        <w:ind w:left="10" w:right="4"/>
      </w:pPr>
    </w:p>
    <w:p w14:paraId="6E465C57" w14:textId="77777777" w:rsidR="00337D39" w:rsidRDefault="00337D39" w:rsidP="00794C40">
      <w:pPr>
        <w:ind w:right="728"/>
      </w:pPr>
    </w:p>
    <w:p w14:paraId="0CE893CB" w14:textId="2E7D55B3" w:rsidR="007F4A7F" w:rsidRDefault="007F4A7F" w:rsidP="00935FD0">
      <w:pPr>
        <w:ind w:right="728"/>
      </w:pPr>
    </w:p>
    <w:sectPr w:rsidR="007F4A7F" w:rsidSect="00327945">
      <w:headerReference w:type="default" r:id="rId48"/>
      <w:footerReference w:type="default" r:id="rId49"/>
      <w:headerReference w:type="first" r:id="rId50"/>
      <w:pgSz w:w="11906" w:h="16838" w:code="9"/>
      <w:pgMar w:top="2495" w:right="1077" w:bottom="1361" w:left="107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44039" w14:textId="77777777" w:rsidR="0051261B" w:rsidRDefault="0051261B" w:rsidP="00A62BFF">
      <w:pPr>
        <w:spacing w:after="0"/>
      </w:pPr>
      <w:r>
        <w:separator/>
      </w:r>
    </w:p>
  </w:endnote>
  <w:endnote w:type="continuationSeparator" w:id="0">
    <w:p w14:paraId="1D6643CC" w14:textId="77777777" w:rsidR="0051261B" w:rsidRDefault="0051261B"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8773432"/>
      <w:docPartObj>
        <w:docPartGallery w:val="Page Numbers (Bottom of Page)"/>
        <w:docPartUnique/>
      </w:docPartObj>
    </w:sdtPr>
    <w:sdtEndPr>
      <w:rPr>
        <w:sz w:val="16"/>
        <w:szCs w:val="16"/>
      </w:rPr>
    </w:sdtEndPr>
    <w:sdtContent>
      <w:p w14:paraId="34A085A5" w14:textId="61563698" w:rsidR="00327945" w:rsidRPr="00911CFB" w:rsidRDefault="00327945" w:rsidP="00911CFB">
        <w:pPr>
          <w:pStyle w:val="Footer"/>
          <w:jc w:val="right"/>
        </w:pPr>
        <w:r>
          <w:fldChar w:fldCharType="begin"/>
        </w:r>
        <w:r>
          <w:instrText>PAGE   \* MERGEFORMAT</w:instrText>
        </w:r>
        <w:r>
          <w:fldChar w:fldCharType="separate"/>
        </w:r>
        <w:r>
          <w:t>2</w:t>
        </w:r>
        <w:r>
          <w:fldChar w:fldCharType="end"/>
        </w:r>
      </w:p>
      <w:p w14:paraId="0D33C7C9" w14:textId="77777777" w:rsidR="00B26D29" w:rsidRPr="00911CFB" w:rsidRDefault="004410AD" w:rsidP="00327945">
        <w:pPr>
          <w:pStyle w:val="Footer"/>
          <w:jc w:val="right"/>
          <w:rPr>
            <w:sz w:val="26"/>
            <w:szCs w:val="26"/>
          </w:rPr>
        </w:pPr>
      </w:p>
    </w:sdtContent>
  </w:sdt>
  <w:p w14:paraId="385A15AD" w14:textId="77777777" w:rsidR="003445A4" w:rsidRDefault="003445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658F7" w14:textId="77777777" w:rsidR="0051261B" w:rsidRDefault="0051261B" w:rsidP="00A62BFF">
      <w:pPr>
        <w:spacing w:after="0"/>
      </w:pPr>
      <w:r>
        <w:separator/>
      </w:r>
    </w:p>
  </w:footnote>
  <w:footnote w:type="continuationSeparator" w:id="0">
    <w:p w14:paraId="4D16DFC1" w14:textId="77777777" w:rsidR="0051261B" w:rsidRDefault="0051261B" w:rsidP="00A62BFF">
      <w:pPr>
        <w:spacing w:after="0"/>
      </w:pPr>
      <w:r>
        <w:continuationSeparator/>
      </w:r>
    </w:p>
  </w:footnote>
  <w:footnote w:id="1">
    <w:p w14:paraId="18B4F222" w14:textId="77777777" w:rsidR="00A25242" w:rsidRDefault="00A25242" w:rsidP="00A25242">
      <w:pPr>
        <w:pStyle w:val="footnotedescription"/>
        <w:ind w:left="1267" w:right="0"/>
      </w:pPr>
      <w:r>
        <w:rPr>
          <w:rStyle w:val="footnotemark"/>
        </w:rPr>
        <w:footnoteRef/>
      </w:r>
      <w:r>
        <w:t xml:space="preserve"> http://www.nationalgrid.com/NR/rdonlyres/01463C70-F178-4930-9A00-780FE5330F2D/47332/CMversion50.pdf</w:t>
      </w:r>
      <w:r>
        <w:rPr>
          <w:color w:val="000000"/>
          <w:u w:val="none" w:color="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D07E" w14:textId="77777777" w:rsidR="00327945" w:rsidRDefault="00F83A5E" w:rsidP="00F83A5E">
    <w:pPr>
      <w:pStyle w:val="Header"/>
      <w:ind w:left="0"/>
      <w:jc w:val="left"/>
      <w:rPr>
        <w:rFonts w:eastAsia="HGPMinchoE" w:cs="Poppins"/>
        <w:color w:val="3F0730"/>
        <w:sz w:val="28"/>
        <w:szCs w:val="40"/>
      </w:rPr>
    </w:pPr>
    <w:r w:rsidRPr="00840EA0">
      <w:rPr>
        <w:rFonts w:eastAsia="HGPMinchoE" w:cs="Poppins"/>
        <w:sz w:val="28"/>
        <w:szCs w:val="40"/>
      </w:rPr>
      <w:drawing>
        <wp:anchor distT="0" distB="0" distL="114300" distR="114300" simplePos="0" relativeHeight="251661312" behindDoc="1" locked="1" layoutInCell="1" allowOverlap="0" wp14:anchorId="069BB7A4" wp14:editId="1EE0B997">
          <wp:simplePos x="0" y="0"/>
          <wp:positionH relativeFrom="page">
            <wp:align>center</wp:align>
          </wp:positionH>
          <wp:positionV relativeFrom="page">
            <wp:align>top</wp:align>
          </wp:positionV>
          <wp:extent cx="7560000" cy="106848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024946AC" w14:textId="77777777" w:rsidR="00327945" w:rsidRDefault="00327945" w:rsidP="00F83A5E">
    <w:pPr>
      <w:pStyle w:val="Header"/>
      <w:ind w:left="0"/>
      <w:jc w:val="left"/>
      <w:rPr>
        <w:rFonts w:eastAsia="HGPMinchoE" w:cs="Poppins"/>
        <w:color w:val="3F0730"/>
        <w:sz w:val="28"/>
        <w:szCs w:val="40"/>
      </w:rPr>
    </w:pPr>
  </w:p>
  <w:p w14:paraId="5028E03E" w14:textId="77777777" w:rsidR="00327945" w:rsidRDefault="00327945" w:rsidP="00F83A5E">
    <w:pPr>
      <w:pStyle w:val="Header"/>
      <w:ind w:left="0"/>
      <w:jc w:val="left"/>
      <w:rPr>
        <w:rFonts w:eastAsia="HGPMinchoE" w:cs="Poppins"/>
        <w:color w:val="3F0730"/>
        <w:sz w:val="28"/>
        <w:szCs w:val="40"/>
      </w:rPr>
    </w:pPr>
  </w:p>
  <w:p w14:paraId="4B2F875D" w14:textId="77777777" w:rsidR="00327945" w:rsidRDefault="00327945" w:rsidP="00F83A5E">
    <w:pPr>
      <w:pStyle w:val="Header"/>
      <w:ind w:left="0"/>
      <w:jc w:val="left"/>
      <w:rPr>
        <w:rFonts w:eastAsia="HGPMinchoE" w:cs="Poppins"/>
        <w:color w:val="3F0730"/>
        <w:sz w:val="28"/>
        <w:szCs w:val="40"/>
      </w:rPr>
    </w:pPr>
  </w:p>
  <w:p w14:paraId="43B226D1" w14:textId="48BE0E35" w:rsidR="00B26D29" w:rsidRPr="00327945" w:rsidRDefault="000B2BA9" w:rsidP="000B2BA9">
    <w:pPr>
      <w:pStyle w:val="Header"/>
      <w:ind w:left="0"/>
      <w:jc w:val="left"/>
      <w:rPr>
        <w:rFonts w:eastAsia="HGPMinchoE" w:cs="Poppins"/>
        <w:color w:val="3F0730"/>
        <w:sz w:val="28"/>
        <w:szCs w:val="40"/>
      </w:rPr>
    </w:pPr>
    <w:r w:rsidRPr="000B2BA9">
      <w:rPr>
        <w:rFonts w:eastAsia="HGPMinchoE" w:cs="Poppins"/>
        <w:color w:val="3F0730"/>
        <w:sz w:val="28"/>
        <w:szCs w:val="40"/>
      </w:rPr>
      <w:t>Public</w:t>
    </w:r>
  </w:p>
  <w:p w14:paraId="05B1DDC5" w14:textId="77777777" w:rsidR="003445A4" w:rsidRDefault="003445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C237" w14:textId="77777777" w:rsidR="00327945" w:rsidRDefault="009A605F" w:rsidP="008B468C">
    <w:pPr>
      <w:pStyle w:val="Header"/>
      <w:ind w:left="0"/>
      <w:jc w:val="left"/>
      <w:rPr>
        <w:color w:val="FFFFFF" w:themeColor="background1"/>
        <w:sz w:val="28"/>
        <w:szCs w:val="36"/>
      </w:rPr>
    </w:pPr>
    <w:r w:rsidRPr="008B468C">
      <w:rPr>
        <w:color w:val="FFFFFF" w:themeColor="background1"/>
        <w:sz w:val="28"/>
        <w:szCs w:val="36"/>
      </w:rPr>
      <w:drawing>
        <wp:anchor distT="0" distB="0" distL="114300" distR="114300" simplePos="0" relativeHeight="251656192" behindDoc="1" locked="1" layoutInCell="1" allowOverlap="0" wp14:anchorId="2E3C935F" wp14:editId="64EE8238">
          <wp:simplePos x="0" y="0"/>
          <wp:positionH relativeFrom="page">
            <wp:align>center</wp:align>
          </wp:positionH>
          <wp:positionV relativeFrom="page">
            <wp:align>top</wp:align>
          </wp:positionV>
          <wp:extent cx="7560000" cy="1068840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1767B50A" w14:textId="77777777" w:rsidR="00327945" w:rsidRDefault="00327945" w:rsidP="008B468C">
    <w:pPr>
      <w:pStyle w:val="Header"/>
      <w:ind w:left="0"/>
      <w:jc w:val="left"/>
      <w:rPr>
        <w:color w:val="FFFFFF" w:themeColor="background1"/>
        <w:sz w:val="28"/>
        <w:szCs w:val="36"/>
      </w:rPr>
    </w:pPr>
  </w:p>
  <w:p w14:paraId="0098FA2F" w14:textId="77777777" w:rsidR="00327945" w:rsidRDefault="00327945" w:rsidP="008B468C">
    <w:pPr>
      <w:pStyle w:val="Header"/>
      <w:ind w:left="0"/>
      <w:jc w:val="left"/>
      <w:rPr>
        <w:color w:val="FFFFFF" w:themeColor="background1"/>
        <w:sz w:val="28"/>
        <w:szCs w:val="36"/>
      </w:rPr>
    </w:pPr>
  </w:p>
  <w:p w14:paraId="07C27D5F" w14:textId="77777777" w:rsidR="00327945" w:rsidRDefault="00327945" w:rsidP="008B468C">
    <w:pPr>
      <w:pStyle w:val="Header"/>
      <w:ind w:left="0"/>
      <w:jc w:val="left"/>
      <w:rPr>
        <w:color w:val="FFFFFF" w:themeColor="background1"/>
        <w:sz w:val="28"/>
        <w:szCs w:val="36"/>
      </w:rPr>
    </w:pPr>
  </w:p>
  <w:p w14:paraId="66194C12" w14:textId="0861DDCA" w:rsidR="00B26D29" w:rsidRPr="008B468C" w:rsidRDefault="000B2BA9" w:rsidP="000B2BA9">
    <w:pPr>
      <w:pStyle w:val="Header"/>
      <w:ind w:left="0"/>
      <w:jc w:val="left"/>
      <w:rPr>
        <w:color w:val="FFFFFF" w:themeColor="background1"/>
        <w:sz w:val="28"/>
        <w:szCs w:val="36"/>
      </w:rPr>
    </w:pPr>
    <w:r w:rsidRPr="000B2BA9">
      <w:rPr>
        <w:color w:val="FFFFFF" w:themeColor="background1"/>
        <w:sz w:val="28"/>
        <w:szCs w:val="36"/>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CAF575B"/>
    <w:multiLevelType w:val="hybridMultilevel"/>
    <w:tmpl w:val="00924F46"/>
    <w:lvl w:ilvl="0" w:tplc="94063B6C">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804E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5C694C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1F63A5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4693C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F06B9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32E6B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42201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9AC0D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E03394F"/>
    <w:multiLevelType w:val="hybridMultilevel"/>
    <w:tmpl w:val="92C87CB4"/>
    <w:lvl w:ilvl="0" w:tplc="08090001">
      <w:start w:val="1"/>
      <w:numFmt w:val="bullet"/>
      <w:lvlText w:val=""/>
      <w:lvlJc w:val="left"/>
      <w:pPr>
        <w:ind w:left="2050" w:hanging="360"/>
      </w:pPr>
      <w:rPr>
        <w:rFonts w:ascii="Symbol" w:hAnsi="Symbol" w:hint="default"/>
      </w:rPr>
    </w:lvl>
    <w:lvl w:ilvl="1" w:tplc="08090003" w:tentative="1">
      <w:start w:val="1"/>
      <w:numFmt w:val="bullet"/>
      <w:lvlText w:val="o"/>
      <w:lvlJc w:val="left"/>
      <w:pPr>
        <w:ind w:left="2770" w:hanging="360"/>
      </w:pPr>
      <w:rPr>
        <w:rFonts w:ascii="Courier New" w:hAnsi="Courier New" w:cs="Courier New" w:hint="default"/>
      </w:rPr>
    </w:lvl>
    <w:lvl w:ilvl="2" w:tplc="08090005" w:tentative="1">
      <w:start w:val="1"/>
      <w:numFmt w:val="bullet"/>
      <w:lvlText w:val=""/>
      <w:lvlJc w:val="left"/>
      <w:pPr>
        <w:ind w:left="3490" w:hanging="360"/>
      </w:pPr>
      <w:rPr>
        <w:rFonts w:ascii="Wingdings" w:hAnsi="Wingdings" w:hint="default"/>
      </w:rPr>
    </w:lvl>
    <w:lvl w:ilvl="3" w:tplc="08090001" w:tentative="1">
      <w:start w:val="1"/>
      <w:numFmt w:val="bullet"/>
      <w:lvlText w:val=""/>
      <w:lvlJc w:val="left"/>
      <w:pPr>
        <w:ind w:left="4210" w:hanging="360"/>
      </w:pPr>
      <w:rPr>
        <w:rFonts w:ascii="Symbol" w:hAnsi="Symbol" w:hint="default"/>
      </w:rPr>
    </w:lvl>
    <w:lvl w:ilvl="4" w:tplc="08090003" w:tentative="1">
      <w:start w:val="1"/>
      <w:numFmt w:val="bullet"/>
      <w:lvlText w:val="o"/>
      <w:lvlJc w:val="left"/>
      <w:pPr>
        <w:ind w:left="4930" w:hanging="360"/>
      </w:pPr>
      <w:rPr>
        <w:rFonts w:ascii="Courier New" w:hAnsi="Courier New" w:cs="Courier New" w:hint="default"/>
      </w:rPr>
    </w:lvl>
    <w:lvl w:ilvl="5" w:tplc="08090005" w:tentative="1">
      <w:start w:val="1"/>
      <w:numFmt w:val="bullet"/>
      <w:lvlText w:val=""/>
      <w:lvlJc w:val="left"/>
      <w:pPr>
        <w:ind w:left="5650" w:hanging="360"/>
      </w:pPr>
      <w:rPr>
        <w:rFonts w:ascii="Wingdings" w:hAnsi="Wingdings" w:hint="default"/>
      </w:rPr>
    </w:lvl>
    <w:lvl w:ilvl="6" w:tplc="08090001" w:tentative="1">
      <w:start w:val="1"/>
      <w:numFmt w:val="bullet"/>
      <w:lvlText w:val=""/>
      <w:lvlJc w:val="left"/>
      <w:pPr>
        <w:ind w:left="6370" w:hanging="360"/>
      </w:pPr>
      <w:rPr>
        <w:rFonts w:ascii="Symbol" w:hAnsi="Symbol" w:hint="default"/>
      </w:rPr>
    </w:lvl>
    <w:lvl w:ilvl="7" w:tplc="08090003" w:tentative="1">
      <w:start w:val="1"/>
      <w:numFmt w:val="bullet"/>
      <w:lvlText w:val="o"/>
      <w:lvlJc w:val="left"/>
      <w:pPr>
        <w:ind w:left="7090" w:hanging="360"/>
      </w:pPr>
      <w:rPr>
        <w:rFonts w:ascii="Courier New" w:hAnsi="Courier New" w:cs="Courier New" w:hint="default"/>
      </w:rPr>
    </w:lvl>
    <w:lvl w:ilvl="8" w:tplc="08090005" w:tentative="1">
      <w:start w:val="1"/>
      <w:numFmt w:val="bullet"/>
      <w:lvlText w:val=""/>
      <w:lvlJc w:val="left"/>
      <w:pPr>
        <w:ind w:left="7810" w:hanging="360"/>
      </w:pPr>
      <w:rPr>
        <w:rFonts w:ascii="Wingdings" w:hAnsi="Wingdings" w:hint="default"/>
      </w:rPr>
    </w:lvl>
  </w:abstractNum>
  <w:abstractNum w:abstractNumId="14" w15:restartNumberingAfterBreak="0">
    <w:nsid w:val="17BC2D62"/>
    <w:multiLevelType w:val="hybridMultilevel"/>
    <w:tmpl w:val="A0CE715E"/>
    <w:lvl w:ilvl="0" w:tplc="7FB0098A">
      <w:start w:val="1"/>
      <w:numFmt w:val="lowerLetter"/>
      <w:lvlText w:val="%1)"/>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A8A768">
      <w:start w:val="1"/>
      <w:numFmt w:val="lowerLetter"/>
      <w:lvlText w:val="%2"/>
      <w:lvlJc w:val="left"/>
      <w:pPr>
        <w:ind w:left="2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DCD302">
      <w:start w:val="1"/>
      <w:numFmt w:val="lowerRoman"/>
      <w:lvlText w:val="%3"/>
      <w:lvlJc w:val="left"/>
      <w:pPr>
        <w:ind w:left="3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EEE88A">
      <w:start w:val="1"/>
      <w:numFmt w:val="decimal"/>
      <w:lvlText w:val="%4"/>
      <w:lvlJc w:val="left"/>
      <w:pPr>
        <w:ind w:left="3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E8DADE">
      <w:start w:val="1"/>
      <w:numFmt w:val="lowerLetter"/>
      <w:lvlText w:val="%5"/>
      <w:lvlJc w:val="left"/>
      <w:pPr>
        <w:ind w:left="4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EA6F40">
      <w:start w:val="1"/>
      <w:numFmt w:val="lowerRoman"/>
      <w:lvlText w:val="%6"/>
      <w:lvlJc w:val="left"/>
      <w:pPr>
        <w:ind w:left="5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15C7162">
      <w:start w:val="1"/>
      <w:numFmt w:val="decimal"/>
      <w:lvlText w:val="%7"/>
      <w:lvlJc w:val="left"/>
      <w:pPr>
        <w:ind w:left="5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9E0262">
      <w:start w:val="1"/>
      <w:numFmt w:val="lowerLetter"/>
      <w:lvlText w:val="%8"/>
      <w:lvlJc w:val="left"/>
      <w:pPr>
        <w:ind w:left="6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BCFAA4">
      <w:start w:val="1"/>
      <w:numFmt w:val="lowerRoman"/>
      <w:lvlText w:val="%9"/>
      <w:lvlJc w:val="left"/>
      <w:pPr>
        <w:ind w:left="7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7C81826"/>
    <w:multiLevelType w:val="hybridMultilevel"/>
    <w:tmpl w:val="61A8FA46"/>
    <w:lvl w:ilvl="0" w:tplc="101085C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96ED42">
      <w:start w:val="1"/>
      <w:numFmt w:val="bullet"/>
      <w:lvlText w:val="o"/>
      <w:lvlJc w:val="left"/>
      <w:pPr>
        <w:ind w:left="19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3CD4B4">
      <w:start w:val="1"/>
      <w:numFmt w:val="bullet"/>
      <w:lvlText w:val="▪"/>
      <w:lvlJc w:val="left"/>
      <w:pPr>
        <w:ind w:left="27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2F69912">
      <w:start w:val="1"/>
      <w:numFmt w:val="bullet"/>
      <w:lvlText w:val="•"/>
      <w:lvlJc w:val="left"/>
      <w:pPr>
        <w:ind w:left="3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AC9356">
      <w:start w:val="1"/>
      <w:numFmt w:val="bullet"/>
      <w:lvlText w:val="o"/>
      <w:lvlJc w:val="left"/>
      <w:pPr>
        <w:ind w:left="41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5CAFBE">
      <w:start w:val="1"/>
      <w:numFmt w:val="bullet"/>
      <w:lvlText w:val="▪"/>
      <w:lvlJc w:val="left"/>
      <w:pPr>
        <w:ind w:left="48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6F6D81E">
      <w:start w:val="1"/>
      <w:numFmt w:val="bullet"/>
      <w:lvlText w:val="•"/>
      <w:lvlJc w:val="left"/>
      <w:pPr>
        <w:ind w:left="55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F46368">
      <w:start w:val="1"/>
      <w:numFmt w:val="bullet"/>
      <w:lvlText w:val="o"/>
      <w:lvlJc w:val="left"/>
      <w:pPr>
        <w:ind w:left="63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E7233BA">
      <w:start w:val="1"/>
      <w:numFmt w:val="bullet"/>
      <w:lvlText w:val="▪"/>
      <w:lvlJc w:val="left"/>
      <w:pPr>
        <w:ind w:left="70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715B7E"/>
    <w:multiLevelType w:val="hybridMultilevel"/>
    <w:tmpl w:val="D196E8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7D3183"/>
    <w:multiLevelType w:val="hybridMultilevel"/>
    <w:tmpl w:val="7A0EE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1AB96475"/>
    <w:multiLevelType w:val="hybridMultilevel"/>
    <w:tmpl w:val="4282F7FE"/>
    <w:lvl w:ilvl="0" w:tplc="93EEA760">
      <w:start w:val="1"/>
      <w:numFmt w:val="decimal"/>
      <w:lvlText w:val="%1."/>
      <w:lvlJc w:val="left"/>
      <w:pPr>
        <w:ind w:left="1987"/>
      </w:pPr>
      <w:rPr>
        <w:rFonts w:ascii="Poppins" w:eastAsiaTheme="minorHAnsi" w:hAnsi="Poppins" w:cstheme="minorBidi"/>
        <w:b w:val="0"/>
        <w:i w:val="0"/>
        <w:strike w:val="0"/>
        <w:dstrike w:val="0"/>
        <w:color w:val="000000"/>
        <w:sz w:val="20"/>
        <w:szCs w:val="20"/>
        <w:u w:val="none" w:color="000000"/>
        <w:bdr w:val="none" w:sz="0" w:space="0" w:color="auto"/>
        <w:shd w:val="clear" w:color="auto" w:fill="auto"/>
        <w:vertAlign w:val="baseline"/>
      </w:rPr>
    </w:lvl>
    <w:lvl w:ilvl="1" w:tplc="3486683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40C15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EC349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367CB0">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EAD99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9AA56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CCCE7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04CB00">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EE5109"/>
    <w:multiLevelType w:val="hybridMultilevel"/>
    <w:tmpl w:val="3048B4FA"/>
    <w:lvl w:ilvl="0" w:tplc="634A763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742D0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5692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4C968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40F6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290BC8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AA299C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AA35A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CB6CCE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3C735FF"/>
    <w:multiLevelType w:val="hybridMultilevel"/>
    <w:tmpl w:val="4E522F90"/>
    <w:lvl w:ilvl="0" w:tplc="0602E878">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36C5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8566F2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06A240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74C99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52E95D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4E263C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5624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A70988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40C2209"/>
    <w:multiLevelType w:val="hybridMultilevel"/>
    <w:tmpl w:val="BADE6FCC"/>
    <w:lvl w:ilvl="0" w:tplc="7230307C">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B4366C">
      <w:start w:val="1"/>
      <w:numFmt w:val="bullet"/>
      <w:lvlText w:val="o"/>
      <w:lvlJc w:val="left"/>
      <w:pPr>
        <w:ind w:left="1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4B6FAE0">
      <w:start w:val="1"/>
      <w:numFmt w:val="bullet"/>
      <w:lvlText w:val="▪"/>
      <w:lvlJc w:val="left"/>
      <w:pPr>
        <w:ind w:left="2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0C0D7E2">
      <w:start w:val="1"/>
      <w:numFmt w:val="bullet"/>
      <w:lvlText w:val="•"/>
      <w:lvlJc w:val="left"/>
      <w:pPr>
        <w:ind w:left="2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0CCF3E">
      <w:start w:val="1"/>
      <w:numFmt w:val="bullet"/>
      <w:lvlText w:val="o"/>
      <w:lvlJc w:val="left"/>
      <w:pPr>
        <w:ind w:left="3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EBEEF9A">
      <w:start w:val="1"/>
      <w:numFmt w:val="bullet"/>
      <w:lvlText w:val="▪"/>
      <w:lvlJc w:val="left"/>
      <w:pPr>
        <w:ind w:left="4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9AC8D2E">
      <w:start w:val="1"/>
      <w:numFmt w:val="bullet"/>
      <w:lvlText w:val="•"/>
      <w:lvlJc w:val="left"/>
      <w:pPr>
        <w:ind w:left="50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F097BA">
      <w:start w:val="1"/>
      <w:numFmt w:val="bullet"/>
      <w:lvlText w:val="o"/>
      <w:lvlJc w:val="left"/>
      <w:pPr>
        <w:ind w:left="5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044E352">
      <w:start w:val="1"/>
      <w:numFmt w:val="bullet"/>
      <w:lvlText w:val="▪"/>
      <w:lvlJc w:val="left"/>
      <w:pPr>
        <w:ind w:left="64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4" w15:restartNumberingAfterBreak="0">
    <w:nsid w:val="31DE52F4"/>
    <w:multiLevelType w:val="hybridMultilevel"/>
    <w:tmpl w:val="33800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4D43D4"/>
    <w:multiLevelType w:val="hybridMultilevel"/>
    <w:tmpl w:val="E9EC9DE0"/>
    <w:lvl w:ilvl="0" w:tplc="6988116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3022FC"/>
    <w:multiLevelType w:val="hybridMultilevel"/>
    <w:tmpl w:val="92EAC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AE1373"/>
    <w:multiLevelType w:val="hybridMultilevel"/>
    <w:tmpl w:val="5F409004"/>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06302F"/>
    <w:multiLevelType w:val="hybridMultilevel"/>
    <w:tmpl w:val="75B2B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6473B3"/>
    <w:multiLevelType w:val="hybridMultilevel"/>
    <w:tmpl w:val="E9B20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31" w15:restartNumberingAfterBreak="0">
    <w:nsid w:val="54E33DB2"/>
    <w:multiLevelType w:val="hybridMultilevel"/>
    <w:tmpl w:val="47F84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B420CE"/>
    <w:multiLevelType w:val="hybridMultilevel"/>
    <w:tmpl w:val="71CC1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4D5A60"/>
    <w:multiLevelType w:val="hybridMultilevel"/>
    <w:tmpl w:val="A7E6C62C"/>
    <w:lvl w:ilvl="0" w:tplc="3A506D20">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707B0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32645C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A42F8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30321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AAFC7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2A8594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3E780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CAE95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A216405"/>
    <w:multiLevelType w:val="hybridMultilevel"/>
    <w:tmpl w:val="B30A3EDA"/>
    <w:lvl w:ilvl="0" w:tplc="C0E4659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60FA66">
      <w:start w:val="1"/>
      <w:numFmt w:val="bullet"/>
      <w:lvlText w:val="o"/>
      <w:lvlJc w:val="left"/>
      <w:pPr>
        <w:ind w:left="23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FA8D658">
      <w:start w:val="1"/>
      <w:numFmt w:val="bullet"/>
      <w:lvlText w:val="▪"/>
      <w:lvlJc w:val="left"/>
      <w:pPr>
        <w:ind w:left="30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ED818DE">
      <w:start w:val="1"/>
      <w:numFmt w:val="bullet"/>
      <w:lvlText w:val="•"/>
      <w:lvlJc w:val="left"/>
      <w:pPr>
        <w:ind w:left="37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E0FF26">
      <w:start w:val="1"/>
      <w:numFmt w:val="bullet"/>
      <w:lvlText w:val="o"/>
      <w:lvlJc w:val="left"/>
      <w:pPr>
        <w:ind w:left="44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060439C">
      <w:start w:val="1"/>
      <w:numFmt w:val="bullet"/>
      <w:lvlText w:val="▪"/>
      <w:lvlJc w:val="left"/>
      <w:pPr>
        <w:ind w:left="51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F888F4">
      <w:start w:val="1"/>
      <w:numFmt w:val="bullet"/>
      <w:lvlText w:val="•"/>
      <w:lvlJc w:val="left"/>
      <w:pPr>
        <w:ind w:left="5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D815C4">
      <w:start w:val="1"/>
      <w:numFmt w:val="bullet"/>
      <w:lvlText w:val="o"/>
      <w:lvlJc w:val="left"/>
      <w:pPr>
        <w:ind w:left="6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70E68A8">
      <w:start w:val="1"/>
      <w:numFmt w:val="bullet"/>
      <w:lvlText w:val="▪"/>
      <w:lvlJc w:val="left"/>
      <w:pPr>
        <w:ind w:left="73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D721D35"/>
    <w:multiLevelType w:val="hybridMultilevel"/>
    <w:tmpl w:val="7C72A746"/>
    <w:lvl w:ilvl="0" w:tplc="BFC6C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EAB8F4">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5B624C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B54DDB0">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02E86E4">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2EA5CE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694BF36">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B840DAE">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CE03478">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DA72406"/>
    <w:multiLevelType w:val="hybridMultilevel"/>
    <w:tmpl w:val="60622952"/>
    <w:lvl w:ilvl="0" w:tplc="85AA3746">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214CC8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74589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54C675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94CE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9E1BA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D6B04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BA15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DAE20B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6F8E7471"/>
    <w:multiLevelType w:val="hybridMultilevel"/>
    <w:tmpl w:val="AB4CF816"/>
    <w:lvl w:ilvl="0" w:tplc="3086CA7E">
      <w:start w:val="1"/>
      <w:numFmt w:val="bullet"/>
      <w:lvlText w:val="•"/>
      <w:lvlJc w:val="left"/>
      <w:pPr>
        <w:ind w:left="19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D646E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92D42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88941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64A7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507EE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D42FAF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8C98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5A4B1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1" w15:restartNumberingAfterBreak="0">
    <w:nsid w:val="7C2F5981"/>
    <w:multiLevelType w:val="hybridMultilevel"/>
    <w:tmpl w:val="F3664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3915B4"/>
    <w:multiLevelType w:val="hybridMultilevel"/>
    <w:tmpl w:val="AF20DECC"/>
    <w:lvl w:ilvl="0" w:tplc="B186E93E">
      <w:start w:val="1"/>
      <w:numFmt w:val="bullet"/>
      <w:lvlText w:val="•"/>
      <w:lvlJc w:val="left"/>
      <w:pPr>
        <w:ind w:left="1972"/>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1" w:tplc="B3ECF78C">
      <w:start w:val="1"/>
      <w:numFmt w:val="bullet"/>
      <w:lvlText w:val="o"/>
      <w:lvlJc w:val="left"/>
      <w:pPr>
        <w:ind w:left="144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2" w:tplc="6882C042">
      <w:start w:val="1"/>
      <w:numFmt w:val="bullet"/>
      <w:lvlText w:val="▪"/>
      <w:lvlJc w:val="left"/>
      <w:pPr>
        <w:ind w:left="216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3" w:tplc="3FC2795E">
      <w:start w:val="1"/>
      <w:numFmt w:val="bullet"/>
      <w:lvlText w:val="•"/>
      <w:lvlJc w:val="left"/>
      <w:pPr>
        <w:ind w:left="2880"/>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4" w:tplc="73CCB4D4">
      <w:start w:val="1"/>
      <w:numFmt w:val="bullet"/>
      <w:lvlText w:val="o"/>
      <w:lvlJc w:val="left"/>
      <w:pPr>
        <w:ind w:left="360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5" w:tplc="A824E0C0">
      <w:start w:val="1"/>
      <w:numFmt w:val="bullet"/>
      <w:lvlText w:val="▪"/>
      <w:lvlJc w:val="left"/>
      <w:pPr>
        <w:ind w:left="432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6" w:tplc="CCF6B5A8">
      <w:start w:val="1"/>
      <w:numFmt w:val="bullet"/>
      <w:lvlText w:val="•"/>
      <w:lvlJc w:val="left"/>
      <w:pPr>
        <w:ind w:left="5040"/>
      </w:pPr>
      <w:rPr>
        <w:rFonts w:ascii="Arial" w:eastAsia="Arial" w:hAnsi="Arial" w:cs="Arial"/>
        <w:b w:val="0"/>
        <w:i w:val="0"/>
        <w:strike w:val="0"/>
        <w:dstrike w:val="0"/>
        <w:color w:val="0000FF"/>
        <w:sz w:val="20"/>
        <w:szCs w:val="20"/>
        <w:u w:val="none" w:color="000000"/>
        <w:bdr w:val="none" w:sz="0" w:space="0" w:color="auto"/>
        <w:shd w:val="clear" w:color="auto" w:fill="auto"/>
        <w:vertAlign w:val="baseline"/>
      </w:rPr>
    </w:lvl>
    <w:lvl w:ilvl="7" w:tplc="97E4A0AC">
      <w:start w:val="1"/>
      <w:numFmt w:val="bullet"/>
      <w:lvlText w:val="o"/>
      <w:lvlJc w:val="left"/>
      <w:pPr>
        <w:ind w:left="576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lvl w:ilvl="8" w:tplc="618CC27C">
      <w:start w:val="1"/>
      <w:numFmt w:val="bullet"/>
      <w:lvlText w:val="▪"/>
      <w:lvlJc w:val="left"/>
      <w:pPr>
        <w:ind w:left="6480"/>
      </w:pPr>
      <w:rPr>
        <w:rFonts w:ascii="Segoe UI Symbol" w:eastAsia="Segoe UI Symbol" w:hAnsi="Segoe UI Symbol" w:cs="Segoe UI Symbol"/>
        <w:b w:val="0"/>
        <w:i w:val="0"/>
        <w:strike w:val="0"/>
        <w:dstrike w:val="0"/>
        <w:color w:val="0000FF"/>
        <w:sz w:val="20"/>
        <w:szCs w:val="20"/>
        <w:u w:val="none" w:color="000000"/>
        <w:bdr w:val="none" w:sz="0" w:space="0" w:color="auto"/>
        <w:shd w:val="clear" w:color="auto" w:fill="auto"/>
        <w:vertAlign w:val="baseline"/>
      </w:rPr>
    </w:lvl>
  </w:abstractNum>
  <w:num w:numId="1" w16cid:durableId="986710157">
    <w:abstractNumId w:val="9"/>
  </w:num>
  <w:num w:numId="2" w16cid:durableId="234977026">
    <w:abstractNumId w:val="7"/>
  </w:num>
  <w:num w:numId="3" w16cid:durableId="1582133966">
    <w:abstractNumId w:val="6"/>
  </w:num>
  <w:num w:numId="4" w16cid:durableId="627441977">
    <w:abstractNumId w:val="5"/>
  </w:num>
  <w:num w:numId="5" w16cid:durableId="317465892">
    <w:abstractNumId w:val="4"/>
  </w:num>
  <w:num w:numId="6" w16cid:durableId="1521046842">
    <w:abstractNumId w:val="8"/>
  </w:num>
  <w:num w:numId="7" w16cid:durableId="565267568">
    <w:abstractNumId w:val="3"/>
  </w:num>
  <w:num w:numId="8" w16cid:durableId="970138883">
    <w:abstractNumId w:val="2"/>
  </w:num>
  <w:num w:numId="9" w16cid:durableId="988554071">
    <w:abstractNumId w:val="1"/>
  </w:num>
  <w:num w:numId="10" w16cid:durableId="1966042675">
    <w:abstractNumId w:val="0"/>
  </w:num>
  <w:num w:numId="11" w16cid:durableId="770855606">
    <w:abstractNumId w:val="37"/>
  </w:num>
  <w:num w:numId="12" w16cid:durableId="1993024347">
    <w:abstractNumId w:val="11"/>
  </w:num>
  <w:num w:numId="13" w16cid:durableId="1338535940">
    <w:abstractNumId w:val="18"/>
  </w:num>
  <w:num w:numId="14" w16cid:durableId="259990950">
    <w:abstractNumId w:val="23"/>
  </w:num>
  <w:num w:numId="15" w16cid:durableId="225841573">
    <w:abstractNumId w:val="38"/>
  </w:num>
  <w:num w:numId="16" w16cid:durableId="364864497">
    <w:abstractNumId w:val="30"/>
  </w:num>
  <w:num w:numId="17" w16cid:durableId="1714426913">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694843546">
    <w:abstractNumId w:val="27"/>
  </w:num>
  <w:num w:numId="19" w16cid:durableId="1208564677">
    <w:abstractNumId w:val="10"/>
  </w:num>
  <w:num w:numId="20" w16cid:durableId="2120830798">
    <w:abstractNumId w:val="27"/>
  </w:num>
  <w:num w:numId="21" w16cid:durableId="620303218">
    <w:abstractNumId w:val="20"/>
  </w:num>
  <w:num w:numId="22" w16cid:durableId="1099177420">
    <w:abstractNumId w:val="39"/>
  </w:num>
  <w:num w:numId="23" w16cid:durableId="1341279368">
    <w:abstractNumId w:val="28"/>
  </w:num>
  <w:num w:numId="24" w16cid:durableId="653069168">
    <w:abstractNumId w:val="16"/>
  </w:num>
  <w:num w:numId="25" w16cid:durableId="899830152">
    <w:abstractNumId w:val="21"/>
  </w:num>
  <w:num w:numId="26" w16cid:durableId="1113284848">
    <w:abstractNumId w:val="17"/>
  </w:num>
  <w:num w:numId="27" w16cid:durableId="477694320">
    <w:abstractNumId w:val="12"/>
  </w:num>
  <w:num w:numId="28" w16cid:durableId="1027364435">
    <w:abstractNumId w:val="41"/>
  </w:num>
  <w:num w:numId="29" w16cid:durableId="1802504109">
    <w:abstractNumId w:val="14"/>
  </w:num>
  <w:num w:numId="30" w16cid:durableId="219560417">
    <w:abstractNumId w:val="25"/>
  </w:num>
  <w:num w:numId="31" w16cid:durableId="1525049169">
    <w:abstractNumId w:val="15"/>
  </w:num>
  <w:num w:numId="32" w16cid:durableId="981886847">
    <w:abstractNumId w:val="26"/>
  </w:num>
  <w:num w:numId="33" w16cid:durableId="281116254">
    <w:abstractNumId w:val="34"/>
  </w:num>
  <w:num w:numId="34" w16cid:durableId="236017327">
    <w:abstractNumId w:val="36"/>
  </w:num>
  <w:num w:numId="35" w16cid:durableId="143546165">
    <w:abstractNumId w:val="29"/>
  </w:num>
  <w:num w:numId="36" w16cid:durableId="982851664">
    <w:abstractNumId w:val="19"/>
  </w:num>
  <w:num w:numId="37" w16cid:durableId="2112776347">
    <w:abstractNumId w:val="33"/>
  </w:num>
  <w:num w:numId="38" w16cid:durableId="1223446364">
    <w:abstractNumId w:val="31"/>
  </w:num>
  <w:num w:numId="39" w16cid:durableId="1300961967">
    <w:abstractNumId w:val="42"/>
  </w:num>
  <w:num w:numId="40" w16cid:durableId="2055888304">
    <w:abstractNumId w:val="22"/>
  </w:num>
  <w:num w:numId="41" w16cid:durableId="435636844">
    <w:abstractNumId w:val="32"/>
  </w:num>
  <w:num w:numId="42" w16cid:durableId="840855009">
    <w:abstractNumId w:val="13"/>
  </w:num>
  <w:num w:numId="43" w16cid:durableId="1558280754">
    <w:abstractNumId w:val="24"/>
  </w:num>
  <w:num w:numId="44" w16cid:durableId="2138795064">
    <w:abstractNumId w:val="3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uk.nationalgrid.com::88eb1ae0-f295-497d-9ebe-bc163f2faaf2"/>
  </w15:person>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FB"/>
    <w:rsid w:val="0000092C"/>
    <w:rsid w:val="000017C7"/>
    <w:rsid w:val="00007028"/>
    <w:rsid w:val="00011992"/>
    <w:rsid w:val="00013752"/>
    <w:rsid w:val="00015A2A"/>
    <w:rsid w:val="0001767B"/>
    <w:rsid w:val="00021319"/>
    <w:rsid w:val="00021372"/>
    <w:rsid w:val="000213BA"/>
    <w:rsid w:val="000218CE"/>
    <w:rsid w:val="000225DD"/>
    <w:rsid w:val="00022819"/>
    <w:rsid w:val="00022B39"/>
    <w:rsid w:val="0002463D"/>
    <w:rsid w:val="000246B0"/>
    <w:rsid w:val="00027845"/>
    <w:rsid w:val="00030017"/>
    <w:rsid w:val="00030548"/>
    <w:rsid w:val="00031305"/>
    <w:rsid w:val="0003387C"/>
    <w:rsid w:val="0003395B"/>
    <w:rsid w:val="00034DE8"/>
    <w:rsid w:val="00036E0D"/>
    <w:rsid w:val="00036ECA"/>
    <w:rsid w:val="00037D0E"/>
    <w:rsid w:val="00041BFC"/>
    <w:rsid w:val="000421C8"/>
    <w:rsid w:val="0004277D"/>
    <w:rsid w:val="00044829"/>
    <w:rsid w:val="00044DA4"/>
    <w:rsid w:val="0004599D"/>
    <w:rsid w:val="000501BC"/>
    <w:rsid w:val="0005080A"/>
    <w:rsid w:val="000511EB"/>
    <w:rsid w:val="00053545"/>
    <w:rsid w:val="000541F6"/>
    <w:rsid w:val="00055072"/>
    <w:rsid w:val="000556E6"/>
    <w:rsid w:val="00061FBD"/>
    <w:rsid w:val="00062681"/>
    <w:rsid w:val="00062B8A"/>
    <w:rsid w:val="00062E14"/>
    <w:rsid w:val="000638EF"/>
    <w:rsid w:val="00063CFD"/>
    <w:rsid w:val="0006536F"/>
    <w:rsid w:val="00066AB3"/>
    <w:rsid w:val="00066ABB"/>
    <w:rsid w:val="00067FC7"/>
    <w:rsid w:val="00070BFC"/>
    <w:rsid w:val="000714E6"/>
    <w:rsid w:val="00071FE5"/>
    <w:rsid w:val="00072FFA"/>
    <w:rsid w:val="00073245"/>
    <w:rsid w:val="00073AA7"/>
    <w:rsid w:val="00073F44"/>
    <w:rsid w:val="00076586"/>
    <w:rsid w:val="000772BB"/>
    <w:rsid w:val="0008074F"/>
    <w:rsid w:val="00081106"/>
    <w:rsid w:val="000816B3"/>
    <w:rsid w:val="00081F84"/>
    <w:rsid w:val="00081FD6"/>
    <w:rsid w:val="000821BE"/>
    <w:rsid w:val="00083974"/>
    <w:rsid w:val="00083E12"/>
    <w:rsid w:val="000847DC"/>
    <w:rsid w:val="00084C5F"/>
    <w:rsid w:val="00086E4B"/>
    <w:rsid w:val="00087020"/>
    <w:rsid w:val="0009211E"/>
    <w:rsid w:val="0009276B"/>
    <w:rsid w:val="00092C02"/>
    <w:rsid w:val="00092D2F"/>
    <w:rsid w:val="00093369"/>
    <w:rsid w:val="000946F1"/>
    <w:rsid w:val="00094E5F"/>
    <w:rsid w:val="00094F88"/>
    <w:rsid w:val="0009609C"/>
    <w:rsid w:val="00096141"/>
    <w:rsid w:val="000966D4"/>
    <w:rsid w:val="00097FED"/>
    <w:rsid w:val="000A1C65"/>
    <w:rsid w:val="000A2C20"/>
    <w:rsid w:val="000A4598"/>
    <w:rsid w:val="000B0F9C"/>
    <w:rsid w:val="000B19B2"/>
    <w:rsid w:val="000B296B"/>
    <w:rsid w:val="000B2BA9"/>
    <w:rsid w:val="000B304C"/>
    <w:rsid w:val="000B3F97"/>
    <w:rsid w:val="000B475E"/>
    <w:rsid w:val="000B506E"/>
    <w:rsid w:val="000B5338"/>
    <w:rsid w:val="000B6756"/>
    <w:rsid w:val="000B6A4C"/>
    <w:rsid w:val="000B6E4A"/>
    <w:rsid w:val="000B7E99"/>
    <w:rsid w:val="000C0D0A"/>
    <w:rsid w:val="000C35E2"/>
    <w:rsid w:val="000C5017"/>
    <w:rsid w:val="000C53DB"/>
    <w:rsid w:val="000C64F6"/>
    <w:rsid w:val="000C66C7"/>
    <w:rsid w:val="000D16EC"/>
    <w:rsid w:val="000D2220"/>
    <w:rsid w:val="000D3A7B"/>
    <w:rsid w:val="000D3E58"/>
    <w:rsid w:val="000D4C01"/>
    <w:rsid w:val="000D539E"/>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1D"/>
    <w:rsid w:val="000F65D6"/>
    <w:rsid w:val="000F67B8"/>
    <w:rsid w:val="0010243D"/>
    <w:rsid w:val="00102EA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2C1"/>
    <w:rsid w:val="001145E7"/>
    <w:rsid w:val="001155B3"/>
    <w:rsid w:val="00116009"/>
    <w:rsid w:val="001173F1"/>
    <w:rsid w:val="00117DA6"/>
    <w:rsid w:val="00120547"/>
    <w:rsid w:val="00122573"/>
    <w:rsid w:val="00123696"/>
    <w:rsid w:val="00124925"/>
    <w:rsid w:val="001258BB"/>
    <w:rsid w:val="00127759"/>
    <w:rsid w:val="00130CCF"/>
    <w:rsid w:val="00130F65"/>
    <w:rsid w:val="00132C86"/>
    <w:rsid w:val="001340C9"/>
    <w:rsid w:val="001349FB"/>
    <w:rsid w:val="00134AC2"/>
    <w:rsid w:val="00134AF9"/>
    <w:rsid w:val="00134F82"/>
    <w:rsid w:val="001354DD"/>
    <w:rsid w:val="0013605E"/>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102F"/>
    <w:rsid w:val="001B33CC"/>
    <w:rsid w:val="001B3799"/>
    <w:rsid w:val="001B60BF"/>
    <w:rsid w:val="001B6A32"/>
    <w:rsid w:val="001B799C"/>
    <w:rsid w:val="001B7A30"/>
    <w:rsid w:val="001B7D49"/>
    <w:rsid w:val="001C0639"/>
    <w:rsid w:val="001C1745"/>
    <w:rsid w:val="001C185D"/>
    <w:rsid w:val="001C1930"/>
    <w:rsid w:val="001C30D3"/>
    <w:rsid w:val="001C4ABF"/>
    <w:rsid w:val="001C4DB5"/>
    <w:rsid w:val="001C67DA"/>
    <w:rsid w:val="001D00F7"/>
    <w:rsid w:val="001D14F7"/>
    <w:rsid w:val="001D2223"/>
    <w:rsid w:val="001D26B9"/>
    <w:rsid w:val="001D2FA5"/>
    <w:rsid w:val="001D3612"/>
    <w:rsid w:val="001D4889"/>
    <w:rsid w:val="001D539D"/>
    <w:rsid w:val="001D682C"/>
    <w:rsid w:val="001E2110"/>
    <w:rsid w:val="001E2E4F"/>
    <w:rsid w:val="001E372F"/>
    <w:rsid w:val="001E379D"/>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4E7E"/>
    <w:rsid w:val="0020555B"/>
    <w:rsid w:val="0020694C"/>
    <w:rsid w:val="002071F6"/>
    <w:rsid w:val="002071FF"/>
    <w:rsid w:val="00207EBF"/>
    <w:rsid w:val="00207FF1"/>
    <w:rsid w:val="002121DE"/>
    <w:rsid w:val="002122D2"/>
    <w:rsid w:val="00212EFD"/>
    <w:rsid w:val="00213E92"/>
    <w:rsid w:val="0021404C"/>
    <w:rsid w:val="0021513D"/>
    <w:rsid w:val="00215172"/>
    <w:rsid w:val="002152FA"/>
    <w:rsid w:val="00215B3E"/>
    <w:rsid w:val="00216034"/>
    <w:rsid w:val="00216A65"/>
    <w:rsid w:val="00217E49"/>
    <w:rsid w:val="00220292"/>
    <w:rsid w:val="00221B5A"/>
    <w:rsid w:val="00223A62"/>
    <w:rsid w:val="002249DB"/>
    <w:rsid w:val="00224DCF"/>
    <w:rsid w:val="00225056"/>
    <w:rsid w:val="00226DDB"/>
    <w:rsid w:val="00226EAA"/>
    <w:rsid w:val="00227DEE"/>
    <w:rsid w:val="002327FC"/>
    <w:rsid w:val="00232FFF"/>
    <w:rsid w:val="00233A0A"/>
    <w:rsid w:val="0023418E"/>
    <w:rsid w:val="0023612C"/>
    <w:rsid w:val="00236931"/>
    <w:rsid w:val="0024092B"/>
    <w:rsid w:val="0024129E"/>
    <w:rsid w:val="00241AA1"/>
    <w:rsid w:val="00241B4F"/>
    <w:rsid w:val="00241CCB"/>
    <w:rsid w:val="0024436D"/>
    <w:rsid w:val="00246FF1"/>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BDC"/>
    <w:rsid w:val="00274FB1"/>
    <w:rsid w:val="0027568B"/>
    <w:rsid w:val="00275D22"/>
    <w:rsid w:val="00275E09"/>
    <w:rsid w:val="00276BA1"/>
    <w:rsid w:val="00277702"/>
    <w:rsid w:val="002778F6"/>
    <w:rsid w:val="00277B32"/>
    <w:rsid w:val="00277E2E"/>
    <w:rsid w:val="00280106"/>
    <w:rsid w:val="00281809"/>
    <w:rsid w:val="00281AB6"/>
    <w:rsid w:val="00281CDF"/>
    <w:rsid w:val="002827FE"/>
    <w:rsid w:val="00282A6B"/>
    <w:rsid w:val="00285D15"/>
    <w:rsid w:val="00286477"/>
    <w:rsid w:val="002872AD"/>
    <w:rsid w:val="002874BE"/>
    <w:rsid w:val="002876A7"/>
    <w:rsid w:val="00287E31"/>
    <w:rsid w:val="00290262"/>
    <w:rsid w:val="00290786"/>
    <w:rsid w:val="00291675"/>
    <w:rsid w:val="00291B33"/>
    <w:rsid w:val="00291E2C"/>
    <w:rsid w:val="0029281D"/>
    <w:rsid w:val="00292DD5"/>
    <w:rsid w:val="0029334F"/>
    <w:rsid w:val="00293E01"/>
    <w:rsid w:val="0029478F"/>
    <w:rsid w:val="00296471"/>
    <w:rsid w:val="002968DD"/>
    <w:rsid w:val="002979AE"/>
    <w:rsid w:val="00297C15"/>
    <w:rsid w:val="002A21AE"/>
    <w:rsid w:val="002A42A5"/>
    <w:rsid w:val="002A47B7"/>
    <w:rsid w:val="002A53AC"/>
    <w:rsid w:val="002A5EC8"/>
    <w:rsid w:val="002A7C66"/>
    <w:rsid w:val="002B0E2D"/>
    <w:rsid w:val="002B1962"/>
    <w:rsid w:val="002B1FC9"/>
    <w:rsid w:val="002B1FE7"/>
    <w:rsid w:val="002B228B"/>
    <w:rsid w:val="002B25D2"/>
    <w:rsid w:val="002B3A58"/>
    <w:rsid w:val="002B43DB"/>
    <w:rsid w:val="002B56D4"/>
    <w:rsid w:val="002B6AD9"/>
    <w:rsid w:val="002C0588"/>
    <w:rsid w:val="002C112B"/>
    <w:rsid w:val="002C1211"/>
    <w:rsid w:val="002C1261"/>
    <w:rsid w:val="002C2938"/>
    <w:rsid w:val="002C3C01"/>
    <w:rsid w:val="002C4AC0"/>
    <w:rsid w:val="002C4BAB"/>
    <w:rsid w:val="002C67B0"/>
    <w:rsid w:val="002C7A80"/>
    <w:rsid w:val="002D02A7"/>
    <w:rsid w:val="002D02FA"/>
    <w:rsid w:val="002D0446"/>
    <w:rsid w:val="002D3490"/>
    <w:rsid w:val="002D3503"/>
    <w:rsid w:val="002D4CD5"/>
    <w:rsid w:val="002D5145"/>
    <w:rsid w:val="002D6406"/>
    <w:rsid w:val="002D6BAE"/>
    <w:rsid w:val="002D728B"/>
    <w:rsid w:val="002D74F8"/>
    <w:rsid w:val="002E0E15"/>
    <w:rsid w:val="002E2BF9"/>
    <w:rsid w:val="002F3145"/>
    <w:rsid w:val="002F329C"/>
    <w:rsid w:val="002F3900"/>
    <w:rsid w:val="002F3F4B"/>
    <w:rsid w:val="002F46B4"/>
    <w:rsid w:val="002F592C"/>
    <w:rsid w:val="002F5FF8"/>
    <w:rsid w:val="002F6F4F"/>
    <w:rsid w:val="002F70EC"/>
    <w:rsid w:val="002F7A6B"/>
    <w:rsid w:val="002F7DB8"/>
    <w:rsid w:val="003003BD"/>
    <w:rsid w:val="00300CC5"/>
    <w:rsid w:val="0030153C"/>
    <w:rsid w:val="00301AC1"/>
    <w:rsid w:val="00301C3D"/>
    <w:rsid w:val="00301EF5"/>
    <w:rsid w:val="0030205D"/>
    <w:rsid w:val="00302539"/>
    <w:rsid w:val="00303237"/>
    <w:rsid w:val="00304C3E"/>
    <w:rsid w:val="00305547"/>
    <w:rsid w:val="00305777"/>
    <w:rsid w:val="003066E6"/>
    <w:rsid w:val="003067B1"/>
    <w:rsid w:val="00306812"/>
    <w:rsid w:val="003102FE"/>
    <w:rsid w:val="00310AB7"/>
    <w:rsid w:val="00310C34"/>
    <w:rsid w:val="00313E6E"/>
    <w:rsid w:val="00314E7F"/>
    <w:rsid w:val="0031633F"/>
    <w:rsid w:val="003179A9"/>
    <w:rsid w:val="00321681"/>
    <w:rsid w:val="00323E4E"/>
    <w:rsid w:val="00323F41"/>
    <w:rsid w:val="00325261"/>
    <w:rsid w:val="0032644E"/>
    <w:rsid w:val="0032666D"/>
    <w:rsid w:val="00327945"/>
    <w:rsid w:val="0033065A"/>
    <w:rsid w:val="00331B99"/>
    <w:rsid w:val="00331CB7"/>
    <w:rsid w:val="00331EC9"/>
    <w:rsid w:val="0033243A"/>
    <w:rsid w:val="00332474"/>
    <w:rsid w:val="00332A06"/>
    <w:rsid w:val="0033397E"/>
    <w:rsid w:val="00333BB8"/>
    <w:rsid w:val="00333D82"/>
    <w:rsid w:val="00336494"/>
    <w:rsid w:val="00336699"/>
    <w:rsid w:val="0033690A"/>
    <w:rsid w:val="00337021"/>
    <w:rsid w:val="00337D39"/>
    <w:rsid w:val="00341DBA"/>
    <w:rsid w:val="003426AA"/>
    <w:rsid w:val="00342D7A"/>
    <w:rsid w:val="00342D8D"/>
    <w:rsid w:val="00342DF2"/>
    <w:rsid w:val="0034347B"/>
    <w:rsid w:val="003445A4"/>
    <w:rsid w:val="0034494E"/>
    <w:rsid w:val="003455B6"/>
    <w:rsid w:val="003463ED"/>
    <w:rsid w:val="00347736"/>
    <w:rsid w:val="003479D4"/>
    <w:rsid w:val="003524B1"/>
    <w:rsid w:val="0035258D"/>
    <w:rsid w:val="003526B2"/>
    <w:rsid w:val="003528CD"/>
    <w:rsid w:val="003550C3"/>
    <w:rsid w:val="0035561E"/>
    <w:rsid w:val="00357149"/>
    <w:rsid w:val="0036093F"/>
    <w:rsid w:val="003616B4"/>
    <w:rsid w:val="00362ADD"/>
    <w:rsid w:val="00363979"/>
    <w:rsid w:val="003644FB"/>
    <w:rsid w:val="0036495F"/>
    <w:rsid w:val="00365E0F"/>
    <w:rsid w:val="00366443"/>
    <w:rsid w:val="00371C85"/>
    <w:rsid w:val="003727C1"/>
    <w:rsid w:val="003738E5"/>
    <w:rsid w:val="00375931"/>
    <w:rsid w:val="00376923"/>
    <w:rsid w:val="00376C61"/>
    <w:rsid w:val="00377291"/>
    <w:rsid w:val="00377A6F"/>
    <w:rsid w:val="00382894"/>
    <w:rsid w:val="0038336D"/>
    <w:rsid w:val="00383D0D"/>
    <w:rsid w:val="00384572"/>
    <w:rsid w:val="003853CD"/>
    <w:rsid w:val="0039056B"/>
    <w:rsid w:val="0039264B"/>
    <w:rsid w:val="00392DC9"/>
    <w:rsid w:val="00392E28"/>
    <w:rsid w:val="00392FC9"/>
    <w:rsid w:val="00394177"/>
    <w:rsid w:val="0039426F"/>
    <w:rsid w:val="0039506D"/>
    <w:rsid w:val="0039595D"/>
    <w:rsid w:val="003961A4"/>
    <w:rsid w:val="00396BA9"/>
    <w:rsid w:val="00396FEA"/>
    <w:rsid w:val="003A1D19"/>
    <w:rsid w:val="003A458E"/>
    <w:rsid w:val="003A4C44"/>
    <w:rsid w:val="003A69ED"/>
    <w:rsid w:val="003A7AB5"/>
    <w:rsid w:val="003B23D7"/>
    <w:rsid w:val="003B3803"/>
    <w:rsid w:val="003B5C8F"/>
    <w:rsid w:val="003B6831"/>
    <w:rsid w:val="003B6A3F"/>
    <w:rsid w:val="003B6D10"/>
    <w:rsid w:val="003B79DF"/>
    <w:rsid w:val="003C53ED"/>
    <w:rsid w:val="003D01FA"/>
    <w:rsid w:val="003D4859"/>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DC8"/>
    <w:rsid w:val="00402213"/>
    <w:rsid w:val="00402C56"/>
    <w:rsid w:val="00402FD1"/>
    <w:rsid w:val="00403161"/>
    <w:rsid w:val="00404065"/>
    <w:rsid w:val="0040422E"/>
    <w:rsid w:val="00405212"/>
    <w:rsid w:val="004132D1"/>
    <w:rsid w:val="00413956"/>
    <w:rsid w:val="00413CEE"/>
    <w:rsid w:val="004140D9"/>
    <w:rsid w:val="00414F5F"/>
    <w:rsid w:val="0041583A"/>
    <w:rsid w:val="00415A85"/>
    <w:rsid w:val="00416E60"/>
    <w:rsid w:val="004207C1"/>
    <w:rsid w:val="00420DE8"/>
    <w:rsid w:val="004215CC"/>
    <w:rsid w:val="0042180B"/>
    <w:rsid w:val="00423DA3"/>
    <w:rsid w:val="00424A7D"/>
    <w:rsid w:val="00424DDB"/>
    <w:rsid w:val="00424FCC"/>
    <w:rsid w:val="00425059"/>
    <w:rsid w:val="00426F5C"/>
    <w:rsid w:val="00427EE0"/>
    <w:rsid w:val="004335BD"/>
    <w:rsid w:val="00435512"/>
    <w:rsid w:val="00436720"/>
    <w:rsid w:val="00436BE9"/>
    <w:rsid w:val="0043703E"/>
    <w:rsid w:val="004410AD"/>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2C3D"/>
    <w:rsid w:val="004533DD"/>
    <w:rsid w:val="00453C26"/>
    <w:rsid w:val="0045450A"/>
    <w:rsid w:val="0045595E"/>
    <w:rsid w:val="004602DB"/>
    <w:rsid w:val="0046180F"/>
    <w:rsid w:val="0046190C"/>
    <w:rsid w:val="00462E59"/>
    <w:rsid w:val="00462EEE"/>
    <w:rsid w:val="00464A3D"/>
    <w:rsid w:val="00467853"/>
    <w:rsid w:val="004710B1"/>
    <w:rsid w:val="004710DC"/>
    <w:rsid w:val="004713FB"/>
    <w:rsid w:val="00473562"/>
    <w:rsid w:val="00473C1A"/>
    <w:rsid w:val="00474271"/>
    <w:rsid w:val="00474678"/>
    <w:rsid w:val="004756EC"/>
    <w:rsid w:val="0047574B"/>
    <w:rsid w:val="00477C68"/>
    <w:rsid w:val="00480421"/>
    <w:rsid w:val="004808CC"/>
    <w:rsid w:val="0048102A"/>
    <w:rsid w:val="004833B0"/>
    <w:rsid w:val="00483E04"/>
    <w:rsid w:val="0048569C"/>
    <w:rsid w:val="00485B0F"/>
    <w:rsid w:val="00486CB3"/>
    <w:rsid w:val="00486CFC"/>
    <w:rsid w:val="004870CC"/>
    <w:rsid w:val="00490BA7"/>
    <w:rsid w:val="0049205D"/>
    <w:rsid w:val="00493645"/>
    <w:rsid w:val="00493C98"/>
    <w:rsid w:val="00496344"/>
    <w:rsid w:val="00496719"/>
    <w:rsid w:val="00496763"/>
    <w:rsid w:val="004969EE"/>
    <w:rsid w:val="00497673"/>
    <w:rsid w:val="004A07FA"/>
    <w:rsid w:val="004A338B"/>
    <w:rsid w:val="004A43DA"/>
    <w:rsid w:val="004A461F"/>
    <w:rsid w:val="004A4AB5"/>
    <w:rsid w:val="004B1741"/>
    <w:rsid w:val="004B1D4E"/>
    <w:rsid w:val="004B1F72"/>
    <w:rsid w:val="004B20C7"/>
    <w:rsid w:val="004B2654"/>
    <w:rsid w:val="004B32DC"/>
    <w:rsid w:val="004B3949"/>
    <w:rsid w:val="004B3E8C"/>
    <w:rsid w:val="004B576B"/>
    <w:rsid w:val="004B6600"/>
    <w:rsid w:val="004B71EE"/>
    <w:rsid w:val="004B7424"/>
    <w:rsid w:val="004B74AD"/>
    <w:rsid w:val="004B78F0"/>
    <w:rsid w:val="004C0A5C"/>
    <w:rsid w:val="004C1619"/>
    <w:rsid w:val="004C1FF5"/>
    <w:rsid w:val="004C309A"/>
    <w:rsid w:val="004C318D"/>
    <w:rsid w:val="004C4C01"/>
    <w:rsid w:val="004C5460"/>
    <w:rsid w:val="004C5EA5"/>
    <w:rsid w:val="004C604D"/>
    <w:rsid w:val="004C70EC"/>
    <w:rsid w:val="004C7495"/>
    <w:rsid w:val="004D0A0E"/>
    <w:rsid w:val="004D234A"/>
    <w:rsid w:val="004D277D"/>
    <w:rsid w:val="004D284B"/>
    <w:rsid w:val="004D2C68"/>
    <w:rsid w:val="004D320E"/>
    <w:rsid w:val="004D5006"/>
    <w:rsid w:val="004D7D42"/>
    <w:rsid w:val="004D7FE4"/>
    <w:rsid w:val="004E0492"/>
    <w:rsid w:val="004E076E"/>
    <w:rsid w:val="004E0899"/>
    <w:rsid w:val="004E0C02"/>
    <w:rsid w:val="004E30DC"/>
    <w:rsid w:val="004E34A5"/>
    <w:rsid w:val="004E436B"/>
    <w:rsid w:val="004E5EDA"/>
    <w:rsid w:val="004E6F2B"/>
    <w:rsid w:val="004E71AE"/>
    <w:rsid w:val="004F0137"/>
    <w:rsid w:val="004F0551"/>
    <w:rsid w:val="004F0640"/>
    <w:rsid w:val="004F0AF4"/>
    <w:rsid w:val="004F23EF"/>
    <w:rsid w:val="004F2876"/>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261B"/>
    <w:rsid w:val="00513FAC"/>
    <w:rsid w:val="00514E24"/>
    <w:rsid w:val="00516216"/>
    <w:rsid w:val="0051635D"/>
    <w:rsid w:val="00517A92"/>
    <w:rsid w:val="00520C99"/>
    <w:rsid w:val="00522096"/>
    <w:rsid w:val="005220C6"/>
    <w:rsid w:val="005228B8"/>
    <w:rsid w:val="00522F09"/>
    <w:rsid w:val="005253BF"/>
    <w:rsid w:val="00527049"/>
    <w:rsid w:val="00527EF2"/>
    <w:rsid w:val="00530B60"/>
    <w:rsid w:val="0053334A"/>
    <w:rsid w:val="005337E8"/>
    <w:rsid w:val="00533C8E"/>
    <w:rsid w:val="00535700"/>
    <w:rsid w:val="00540390"/>
    <w:rsid w:val="00541600"/>
    <w:rsid w:val="00541E47"/>
    <w:rsid w:val="005421EA"/>
    <w:rsid w:val="00543B47"/>
    <w:rsid w:val="005441CC"/>
    <w:rsid w:val="00544DBC"/>
    <w:rsid w:val="00545F4B"/>
    <w:rsid w:val="00547205"/>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5081"/>
    <w:rsid w:val="00566638"/>
    <w:rsid w:val="005668F2"/>
    <w:rsid w:val="00566BC8"/>
    <w:rsid w:val="00566D67"/>
    <w:rsid w:val="00567685"/>
    <w:rsid w:val="00567A72"/>
    <w:rsid w:val="00571096"/>
    <w:rsid w:val="0057202E"/>
    <w:rsid w:val="00572110"/>
    <w:rsid w:val="00572DD8"/>
    <w:rsid w:val="005741D5"/>
    <w:rsid w:val="005745FE"/>
    <w:rsid w:val="00574FB6"/>
    <w:rsid w:val="005753B3"/>
    <w:rsid w:val="005764B6"/>
    <w:rsid w:val="0057651A"/>
    <w:rsid w:val="005767E1"/>
    <w:rsid w:val="00577131"/>
    <w:rsid w:val="005771C5"/>
    <w:rsid w:val="00577A69"/>
    <w:rsid w:val="00580E46"/>
    <w:rsid w:val="00583222"/>
    <w:rsid w:val="00583DE4"/>
    <w:rsid w:val="005851CE"/>
    <w:rsid w:val="005852D7"/>
    <w:rsid w:val="00585AFE"/>
    <w:rsid w:val="005861B2"/>
    <w:rsid w:val="005863EB"/>
    <w:rsid w:val="00587057"/>
    <w:rsid w:val="005879FD"/>
    <w:rsid w:val="00587C4F"/>
    <w:rsid w:val="00590493"/>
    <w:rsid w:val="00590A20"/>
    <w:rsid w:val="00591F83"/>
    <w:rsid w:val="005942E0"/>
    <w:rsid w:val="005946B9"/>
    <w:rsid w:val="0059487D"/>
    <w:rsid w:val="00595AA9"/>
    <w:rsid w:val="00596E08"/>
    <w:rsid w:val="0059705F"/>
    <w:rsid w:val="005A1824"/>
    <w:rsid w:val="005A1A56"/>
    <w:rsid w:val="005A241E"/>
    <w:rsid w:val="005A3718"/>
    <w:rsid w:val="005A4790"/>
    <w:rsid w:val="005A4B61"/>
    <w:rsid w:val="005A53E0"/>
    <w:rsid w:val="005A683D"/>
    <w:rsid w:val="005B1133"/>
    <w:rsid w:val="005B2215"/>
    <w:rsid w:val="005B27BD"/>
    <w:rsid w:val="005B2A08"/>
    <w:rsid w:val="005B2C13"/>
    <w:rsid w:val="005B2CA5"/>
    <w:rsid w:val="005B4ACD"/>
    <w:rsid w:val="005B4D8E"/>
    <w:rsid w:val="005B53DB"/>
    <w:rsid w:val="005B7368"/>
    <w:rsid w:val="005B7AC4"/>
    <w:rsid w:val="005C0E6B"/>
    <w:rsid w:val="005C1268"/>
    <w:rsid w:val="005C1546"/>
    <w:rsid w:val="005C2176"/>
    <w:rsid w:val="005C221A"/>
    <w:rsid w:val="005C3952"/>
    <w:rsid w:val="005C5728"/>
    <w:rsid w:val="005C57DB"/>
    <w:rsid w:val="005C7EE5"/>
    <w:rsid w:val="005D0442"/>
    <w:rsid w:val="005D0750"/>
    <w:rsid w:val="005D11B0"/>
    <w:rsid w:val="005D1BB3"/>
    <w:rsid w:val="005D27E5"/>
    <w:rsid w:val="005D32C5"/>
    <w:rsid w:val="005D5098"/>
    <w:rsid w:val="005D57C5"/>
    <w:rsid w:val="005D6BB1"/>
    <w:rsid w:val="005E0309"/>
    <w:rsid w:val="005E19A5"/>
    <w:rsid w:val="005E29AC"/>
    <w:rsid w:val="005E2EF0"/>
    <w:rsid w:val="005E384E"/>
    <w:rsid w:val="005E40EB"/>
    <w:rsid w:val="005E4507"/>
    <w:rsid w:val="005E6A6B"/>
    <w:rsid w:val="005E6BA2"/>
    <w:rsid w:val="005F0BF9"/>
    <w:rsid w:val="005F14E3"/>
    <w:rsid w:val="005F1738"/>
    <w:rsid w:val="005F2B4D"/>
    <w:rsid w:val="005F30A9"/>
    <w:rsid w:val="005F3AEF"/>
    <w:rsid w:val="005F52B5"/>
    <w:rsid w:val="005F6973"/>
    <w:rsid w:val="005F7A55"/>
    <w:rsid w:val="00600005"/>
    <w:rsid w:val="006010CC"/>
    <w:rsid w:val="006020EF"/>
    <w:rsid w:val="00603EC7"/>
    <w:rsid w:val="0060417E"/>
    <w:rsid w:val="00604313"/>
    <w:rsid w:val="00604369"/>
    <w:rsid w:val="006047E2"/>
    <w:rsid w:val="006062FA"/>
    <w:rsid w:val="00607B5C"/>
    <w:rsid w:val="0061022B"/>
    <w:rsid w:val="00610A63"/>
    <w:rsid w:val="006114A6"/>
    <w:rsid w:val="00611B4B"/>
    <w:rsid w:val="00616D69"/>
    <w:rsid w:val="00621DC9"/>
    <w:rsid w:val="00622179"/>
    <w:rsid w:val="006234CF"/>
    <w:rsid w:val="00624624"/>
    <w:rsid w:val="00624B10"/>
    <w:rsid w:val="006250EC"/>
    <w:rsid w:val="0062521E"/>
    <w:rsid w:val="00625C5D"/>
    <w:rsid w:val="006264D8"/>
    <w:rsid w:val="00627095"/>
    <w:rsid w:val="0063061C"/>
    <w:rsid w:val="00631F40"/>
    <w:rsid w:val="00632488"/>
    <w:rsid w:val="00632545"/>
    <w:rsid w:val="006325D5"/>
    <w:rsid w:val="006332EE"/>
    <w:rsid w:val="00637248"/>
    <w:rsid w:val="006405DF"/>
    <w:rsid w:val="0064084D"/>
    <w:rsid w:val="00642453"/>
    <w:rsid w:val="00643F1F"/>
    <w:rsid w:val="00646986"/>
    <w:rsid w:val="00647811"/>
    <w:rsid w:val="00651070"/>
    <w:rsid w:val="00651BA4"/>
    <w:rsid w:val="00652665"/>
    <w:rsid w:val="0065295B"/>
    <w:rsid w:val="00653D0D"/>
    <w:rsid w:val="0065406D"/>
    <w:rsid w:val="0065429A"/>
    <w:rsid w:val="00662FA8"/>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2E1C"/>
    <w:rsid w:val="0068310C"/>
    <w:rsid w:val="006834E4"/>
    <w:rsid w:val="00683A15"/>
    <w:rsid w:val="00684038"/>
    <w:rsid w:val="006842BD"/>
    <w:rsid w:val="00690136"/>
    <w:rsid w:val="0069167B"/>
    <w:rsid w:val="00691E5D"/>
    <w:rsid w:val="00692057"/>
    <w:rsid w:val="0069237B"/>
    <w:rsid w:val="0069393D"/>
    <w:rsid w:val="00693C39"/>
    <w:rsid w:val="006953A5"/>
    <w:rsid w:val="00695CC0"/>
    <w:rsid w:val="00695F2A"/>
    <w:rsid w:val="006961C5"/>
    <w:rsid w:val="00696B6E"/>
    <w:rsid w:val="00697560"/>
    <w:rsid w:val="006A0021"/>
    <w:rsid w:val="006A11C9"/>
    <w:rsid w:val="006A2517"/>
    <w:rsid w:val="006A2BB3"/>
    <w:rsid w:val="006A644C"/>
    <w:rsid w:val="006A69E4"/>
    <w:rsid w:val="006A7045"/>
    <w:rsid w:val="006B1034"/>
    <w:rsid w:val="006B280A"/>
    <w:rsid w:val="006B53A9"/>
    <w:rsid w:val="006B573D"/>
    <w:rsid w:val="006B675C"/>
    <w:rsid w:val="006B69AD"/>
    <w:rsid w:val="006B74A5"/>
    <w:rsid w:val="006B7567"/>
    <w:rsid w:val="006C0325"/>
    <w:rsid w:val="006C1CD5"/>
    <w:rsid w:val="006C2B51"/>
    <w:rsid w:val="006C347F"/>
    <w:rsid w:val="006C34E5"/>
    <w:rsid w:val="006C365B"/>
    <w:rsid w:val="006C42A1"/>
    <w:rsid w:val="006C5D36"/>
    <w:rsid w:val="006D4919"/>
    <w:rsid w:val="006D6073"/>
    <w:rsid w:val="006D6266"/>
    <w:rsid w:val="006E055E"/>
    <w:rsid w:val="006E0E6C"/>
    <w:rsid w:val="006E1030"/>
    <w:rsid w:val="006E5041"/>
    <w:rsid w:val="006E6687"/>
    <w:rsid w:val="006E7597"/>
    <w:rsid w:val="006F2FDC"/>
    <w:rsid w:val="006F3637"/>
    <w:rsid w:val="006F37D9"/>
    <w:rsid w:val="006F4409"/>
    <w:rsid w:val="006F4CCF"/>
    <w:rsid w:val="006F4F97"/>
    <w:rsid w:val="006F6119"/>
    <w:rsid w:val="006F6E18"/>
    <w:rsid w:val="006F7F01"/>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224"/>
    <w:rsid w:val="007246A2"/>
    <w:rsid w:val="00725C76"/>
    <w:rsid w:val="007304EE"/>
    <w:rsid w:val="00731899"/>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E60"/>
    <w:rsid w:val="00747F2D"/>
    <w:rsid w:val="00750762"/>
    <w:rsid w:val="00750C9E"/>
    <w:rsid w:val="007512FA"/>
    <w:rsid w:val="007513D9"/>
    <w:rsid w:val="007515B3"/>
    <w:rsid w:val="007521E9"/>
    <w:rsid w:val="0075240D"/>
    <w:rsid w:val="00753F80"/>
    <w:rsid w:val="00754B6E"/>
    <w:rsid w:val="007554B0"/>
    <w:rsid w:val="007578B1"/>
    <w:rsid w:val="00757C9C"/>
    <w:rsid w:val="00757CBA"/>
    <w:rsid w:val="00757E52"/>
    <w:rsid w:val="007612FB"/>
    <w:rsid w:val="0076418A"/>
    <w:rsid w:val="007642CB"/>
    <w:rsid w:val="00765226"/>
    <w:rsid w:val="00765520"/>
    <w:rsid w:val="00766861"/>
    <w:rsid w:val="00766879"/>
    <w:rsid w:val="00767CC0"/>
    <w:rsid w:val="00770F29"/>
    <w:rsid w:val="007713DD"/>
    <w:rsid w:val="00773A6C"/>
    <w:rsid w:val="007742FE"/>
    <w:rsid w:val="00774DFB"/>
    <w:rsid w:val="0077660A"/>
    <w:rsid w:val="00780BC3"/>
    <w:rsid w:val="00780EEC"/>
    <w:rsid w:val="00781CBB"/>
    <w:rsid w:val="007820C9"/>
    <w:rsid w:val="00782244"/>
    <w:rsid w:val="00783E9A"/>
    <w:rsid w:val="007848A7"/>
    <w:rsid w:val="0078549F"/>
    <w:rsid w:val="0078636B"/>
    <w:rsid w:val="00786E08"/>
    <w:rsid w:val="00787652"/>
    <w:rsid w:val="00790650"/>
    <w:rsid w:val="00790BEF"/>
    <w:rsid w:val="00791919"/>
    <w:rsid w:val="00791BFC"/>
    <w:rsid w:val="00792077"/>
    <w:rsid w:val="00792D32"/>
    <w:rsid w:val="0079312B"/>
    <w:rsid w:val="0079416A"/>
    <w:rsid w:val="00794C2B"/>
    <w:rsid w:val="00794C40"/>
    <w:rsid w:val="0079520D"/>
    <w:rsid w:val="0079523B"/>
    <w:rsid w:val="00795852"/>
    <w:rsid w:val="00797132"/>
    <w:rsid w:val="007972F3"/>
    <w:rsid w:val="00797605"/>
    <w:rsid w:val="00797950"/>
    <w:rsid w:val="007A0004"/>
    <w:rsid w:val="007A0294"/>
    <w:rsid w:val="007A1269"/>
    <w:rsid w:val="007A182D"/>
    <w:rsid w:val="007A251E"/>
    <w:rsid w:val="007A268A"/>
    <w:rsid w:val="007A2F71"/>
    <w:rsid w:val="007A329B"/>
    <w:rsid w:val="007A6388"/>
    <w:rsid w:val="007A6F89"/>
    <w:rsid w:val="007A77BB"/>
    <w:rsid w:val="007A7B91"/>
    <w:rsid w:val="007A7D63"/>
    <w:rsid w:val="007B0534"/>
    <w:rsid w:val="007B0906"/>
    <w:rsid w:val="007B15F4"/>
    <w:rsid w:val="007B1679"/>
    <w:rsid w:val="007B516D"/>
    <w:rsid w:val="007B6414"/>
    <w:rsid w:val="007B7D81"/>
    <w:rsid w:val="007C021A"/>
    <w:rsid w:val="007C07F2"/>
    <w:rsid w:val="007C2500"/>
    <w:rsid w:val="007C4D8A"/>
    <w:rsid w:val="007C51CD"/>
    <w:rsid w:val="007C6991"/>
    <w:rsid w:val="007C6F6F"/>
    <w:rsid w:val="007D025A"/>
    <w:rsid w:val="007D0F6C"/>
    <w:rsid w:val="007D2B50"/>
    <w:rsid w:val="007D5794"/>
    <w:rsid w:val="007D6535"/>
    <w:rsid w:val="007D706B"/>
    <w:rsid w:val="007E09AC"/>
    <w:rsid w:val="007E24ED"/>
    <w:rsid w:val="007E3A93"/>
    <w:rsid w:val="007E436B"/>
    <w:rsid w:val="007E6EF2"/>
    <w:rsid w:val="007F0038"/>
    <w:rsid w:val="007F090E"/>
    <w:rsid w:val="007F1E4B"/>
    <w:rsid w:val="007F1E6E"/>
    <w:rsid w:val="007F2112"/>
    <w:rsid w:val="007F225F"/>
    <w:rsid w:val="007F3152"/>
    <w:rsid w:val="007F38A4"/>
    <w:rsid w:val="007F3E20"/>
    <w:rsid w:val="007F3FBC"/>
    <w:rsid w:val="007F4A7F"/>
    <w:rsid w:val="007F6CA9"/>
    <w:rsid w:val="007F6E70"/>
    <w:rsid w:val="007F6EB7"/>
    <w:rsid w:val="007F6EFC"/>
    <w:rsid w:val="00801E7C"/>
    <w:rsid w:val="008040A5"/>
    <w:rsid w:val="00804C27"/>
    <w:rsid w:val="00804F2C"/>
    <w:rsid w:val="00805FAF"/>
    <w:rsid w:val="008060A0"/>
    <w:rsid w:val="00806C71"/>
    <w:rsid w:val="0081145F"/>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6765"/>
    <w:rsid w:val="00836A7E"/>
    <w:rsid w:val="00837158"/>
    <w:rsid w:val="008378DD"/>
    <w:rsid w:val="00837CFF"/>
    <w:rsid w:val="00840EA0"/>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0CCD"/>
    <w:rsid w:val="00861F86"/>
    <w:rsid w:val="00862888"/>
    <w:rsid w:val="00863B8C"/>
    <w:rsid w:val="00865B30"/>
    <w:rsid w:val="00866D8B"/>
    <w:rsid w:val="00867317"/>
    <w:rsid w:val="00867553"/>
    <w:rsid w:val="00867675"/>
    <w:rsid w:val="00867A97"/>
    <w:rsid w:val="00867CA8"/>
    <w:rsid w:val="00870785"/>
    <w:rsid w:val="00870DCF"/>
    <w:rsid w:val="00871524"/>
    <w:rsid w:val="00872401"/>
    <w:rsid w:val="00872592"/>
    <w:rsid w:val="008737B1"/>
    <w:rsid w:val="00874418"/>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9E5"/>
    <w:rsid w:val="00887A9E"/>
    <w:rsid w:val="00887B6D"/>
    <w:rsid w:val="008916ED"/>
    <w:rsid w:val="00891F1B"/>
    <w:rsid w:val="008944AD"/>
    <w:rsid w:val="008964B9"/>
    <w:rsid w:val="008A0A35"/>
    <w:rsid w:val="008A0AAC"/>
    <w:rsid w:val="008A190E"/>
    <w:rsid w:val="008A19A2"/>
    <w:rsid w:val="008A1C18"/>
    <w:rsid w:val="008A2F69"/>
    <w:rsid w:val="008A4B98"/>
    <w:rsid w:val="008A6459"/>
    <w:rsid w:val="008A6D3E"/>
    <w:rsid w:val="008A72C9"/>
    <w:rsid w:val="008A78A8"/>
    <w:rsid w:val="008A7945"/>
    <w:rsid w:val="008B2E0E"/>
    <w:rsid w:val="008B35B7"/>
    <w:rsid w:val="008B3A4F"/>
    <w:rsid w:val="008B468C"/>
    <w:rsid w:val="008B5293"/>
    <w:rsid w:val="008B5414"/>
    <w:rsid w:val="008B6096"/>
    <w:rsid w:val="008B62C8"/>
    <w:rsid w:val="008B645C"/>
    <w:rsid w:val="008B6F49"/>
    <w:rsid w:val="008B76E8"/>
    <w:rsid w:val="008B7714"/>
    <w:rsid w:val="008C033E"/>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0FA"/>
    <w:rsid w:val="008E218E"/>
    <w:rsid w:val="008E307B"/>
    <w:rsid w:val="008E3E97"/>
    <w:rsid w:val="008E4FA5"/>
    <w:rsid w:val="008E5E96"/>
    <w:rsid w:val="008E6168"/>
    <w:rsid w:val="008E642C"/>
    <w:rsid w:val="008E65FA"/>
    <w:rsid w:val="008E7DBA"/>
    <w:rsid w:val="008F06D6"/>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1CFB"/>
    <w:rsid w:val="00912347"/>
    <w:rsid w:val="00916FA7"/>
    <w:rsid w:val="0091763D"/>
    <w:rsid w:val="00917FD0"/>
    <w:rsid w:val="009201C2"/>
    <w:rsid w:val="00922001"/>
    <w:rsid w:val="00924256"/>
    <w:rsid w:val="00924420"/>
    <w:rsid w:val="0092544F"/>
    <w:rsid w:val="009279F8"/>
    <w:rsid w:val="00931300"/>
    <w:rsid w:val="00934D6B"/>
    <w:rsid w:val="00935FD0"/>
    <w:rsid w:val="00936933"/>
    <w:rsid w:val="00937B12"/>
    <w:rsid w:val="00940B39"/>
    <w:rsid w:val="00941922"/>
    <w:rsid w:val="009420D8"/>
    <w:rsid w:val="0094430D"/>
    <w:rsid w:val="00945943"/>
    <w:rsid w:val="00945C02"/>
    <w:rsid w:val="00945D30"/>
    <w:rsid w:val="009470F9"/>
    <w:rsid w:val="00947B08"/>
    <w:rsid w:val="00951338"/>
    <w:rsid w:val="0095157D"/>
    <w:rsid w:val="0095188F"/>
    <w:rsid w:val="00951A9F"/>
    <w:rsid w:val="00951CDE"/>
    <w:rsid w:val="0095324B"/>
    <w:rsid w:val="0095405D"/>
    <w:rsid w:val="009547C9"/>
    <w:rsid w:val="00955212"/>
    <w:rsid w:val="00960CC3"/>
    <w:rsid w:val="00961302"/>
    <w:rsid w:val="00961C27"/>
    <w:rsid w:val="00961FD5"/>
    <w:rsid w:val="00962A4A"/>
    <w:rsid w:val="00962E0D"/>
    <w:rsid w:val="009641F2"/>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46B2"/>
    <w:rsid w:val="00985046"/>
    <w:rsid w:val="009853D6"/>
    <w:rsid w:val="00985740"/>
    <w:rsid w:val="00986312"/>
    <w:rsid w:val="00986D62"/>
    <w:rsid w:val="009878BC"/>
    <w:rsid w:val="009903E2"/>
    <w:rsid w:val="00991195"/>
    <w:rsid w:val="00991438"/>
    <w:rsid w:val="00991B68"/>
    <w:rsid w:val="00991FC3"/>
    <w:rsid w:val="00992A7E"/>
    <w:rsid w:val="00992E68"/>
    <w:rsid w:val="009935A6"/>
    <w:rsid w:val="00993CA3"/>
    <w:rsid w:val="00993D45"/>
    <w:rsid w:val="009958E4"/>
    <w:rsid w:val="00995BAB"/>
    <w:rsid w:val="009960D5"/>
    <w:rsid w:val="0099657E"/>
    <w:rsid w:val="0099761E"/>
    <w:rsid w:val="00997F18"/>
    <w:rsid w:val="009A0D97"/>
    <w:rsid w:val="009A1B15"/>
    <w:rsid w:val="009A2BF1"/>
    <w:rsid w:val="009A2D53"/>
    <w:rsid w:val="009A2F84"/>
    <w:rsid w:val="009A530F"/>
    <w:rsid w:val="009A605F"/>
    <w:rsid w:val="009A643E"/>
    <w:rsid w:val="009A718E"/>
    <w:rsid w:val="009B00FB"/>
    <w:rsid w:val="009B10CE"/>
    <w:rsid w:val="009B1685"/>
    <w:rsid w:val="009B2E8E"/>
    <w:rsid w:val="009B3264"/>
    <w:rsid w:val="009B5B37"/>
    <w:rsid w:val="009B61F7"/>
    <w:rsid w:val="009B6F65"/>
    <w:rsid w:val="009B7149"/>
    <w:rsid w:val="009B7A42"/>
    <w:rsid w:val="009C34E8"/>
    <w:rsid w:val="009C44D0"/>
    <w:rsid w:val="009C4983"/>
    <w:rsid w:val="009C4E4E"/>
    <w:rsid w:val="009C4EF5"/>
    <w:rsid w:val="009C5B29"/>
    <w:rsid w:val="009C621C"/>
    <w:rsid w:val="009C7EDF"/>
    <w:rsid w:val="009D063C"/>
    <w:rsid w:val="009D19C3"/>
    <w:rsid w:val="009D29E9"/>
    <w:rsid w:val="009D3DB6"/>
    <w:rsid w:val="009D4FA1"/>
    <w:rsid w:val="009D6762"/>
    <w:rsid w:val="009D76F3"/>
    <w:rsid w:val="009E1F2D"/>
    <w:rsid w:val="009E23AE"/>
    <w:rsid w:val="009E2FBC"/>
    <w:rsid w:val="009E3B62"/>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242"/>
    <w:rsid w:val="00A25CC7"/>
    <w:rsid w:val="00A268E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478BE"/>
    <w:rsid w:val="00A47BCB"/>
    <w:rsid w:val="00A50672"/>
    <w:rsid w:val="00A52359"/>
    <w:rsid w:val="00A53D94"/>
    <w:rsid w:val="00A554C3"/>
    <w:rsid w:val="00A56E6F"/>
    <w:rsid w:val="00A57BBD"/>
    <w:rsid w:val="00A60C07"/>
    <w:rsid w:val="00A60DC7"/>
    <w:rsid w:val="00A60EE5"/>
    <w:rsid w:val="00A61393"/>
    <w:rsid w:val="00A62284"/>
    <w:rsid w:val="00A6290B"/>
    <w:rsid w:val="00A62B5B"/>
    <w:rsid w:val="00A62BFF"/>
    <w:rsid w:val="00A62E4E"/>
    <w:rsid w:val="00A630F3"/>
    <w:rsid w:val="00A64AA5"/>
    <w:rsid w:val="00A6517C"/>
    <w:rsid w:val="00A6701C"/>
    <w:rsid w:val="00A71500"/>
    <w:rsid w:val="00A72448"/>
    <w:rsid w:val="00A72545"/>
    <w:rsid w:val="00A747CE"/>
    <w:rsid w:val="00A74C1D"/>
    <w:rsid w:val="00A750C2"/>
    <w:rsid w:val="00A75270"/>
    <w:rsid w:val="00A7610E"/>
    <w:rsid w:val="00A7636B"/>
    <w:rsid w:val="00A77D5B"/>
    <w:rsid w:val="00A82A8D"/>
    <w:rsid w:val="00A85844"/>
    <w:rsid w:val="00A86291"/>
    <w:rsid w:val="00A87456"/>
    <w:rsid w:val="00A87471"/>
    <w:rsid w:val="00A8770E"/>
    <w:rsid w:val="00A907DE"/>
    <w:rsid w:val="00A90FC5"/>
    <w:rsid w:val="00A938C7"/>
    <w:rsid w:val="00A95EB0"/>
    <w:rsid w:val="00A967FD"/>
    <w:rsid w:val="00A971C6"/>
    <w:rsid w:val="00A97281"/>
    <w:rsid w:val="00AA0280"/>
    <w:rsid w:val="00AA3692"/>
    <w:rsid w:val="00AA640B"/>
    <w:rsid w:val="00AA7BEB"/>
    <w:rsid w:val="00AB05A1"/>
    <w:rsid w:val="00AB0A4D"/>
    <w:rsid w:val="00AB0CB2"/>
    <w:rsid w:val="00AB0FD8"/>
    <w:rsid w:val="00AB1B4E"/>
    <w:rsid w:val="00AB32B2"/>
    <w:rsid w:val="00AB4A75"/>
    <w:rsid w:val="00AB5121"/>
    <w:rsid w:val="00AB5A67"/>
    <w:rsid w:val="00AB6717"/>
    <w:rsid w:val="00AB762B"/>
    <w:rsid w:val="00AC0A59"/>
    <w:rsid w:val="00AC2267"/>
    <w:rsid w:val="00AC613B"/>
    <w:rsid w:val="00AC721F"/>
    <w:rsid w:val="00AC78CA"/>
    <w:rsid w:val="00AC7B5A"/>
    <w:rsid w:val="00AD2BDC"/>
    <w:rsid w:val="00AD3CA9"/>
    <w:rsid w:val="00AD4308"/>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6BE"/>
    <w:rsid w:val="00AF6740"/>
    <w:rsid w:val="00AF6CFD"/>
    <w:rsid w:val="00AF70D3"/>
    <w:rsid w:val="00B00A03"/>
    <w:rsid w:val="00B00DD6"/>
    <w:rsid w:val="00B00F74"/>
    <w:rsid w:val="00B0128B"/>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5E8B"/>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56A3"/>
    <w:rsid w:val="00B36D0F"/>
    <w:rsid w:val="00B3753F"/>
    <w:rsid w:val="00B379FC"/>
    <w:rsid w:val="00B37DFD"/>
    <w:rsid w:val="00B40655"/>
    <w:rsid w:val="00B4166E"/>
    <w:rsid w:val="00B425FB"/>
    <w:rsid w:val="00B4286A"/>
    <w:rsid w:val="00B42BC6"/>
    <w:rsid w:val="00B47721"/>
    <w:rsid w:val="00B51375"/>
    <w:rsid w:val="00B528EA"/>
    <w:rsid w:val="00B54A3B"/>
    <w:rsid w:val="00B54EFE"/>
    <w:rsid w:val="00B552D5"/>
    <w:rsid w:val="00B55BEB"/>
    <w:rsid w:val="00B60E8B"/>
    <w:rsid w:val="00B6242E"/>
    <w:rsid w:val="00B64D66"/>
    <w:rsid w:val="00B64EA4"/>
    <w:rsid w:val="00B6594C"/>
    <w:rsid w:val="00B71156"/>
    <w:rsid w:val="00B71B04"/>
    <w:rsid w:val="00B73DF8"/>
    <w:rsid w:val="00B7445D"/>
    <w:rsid w:val="00B74EB4"/>
    <w:rsid w:val="00B763EA"/>
    <w:rsid w:val="00B81592"/>
    <w:rsid w:val="00B81B6D"/>
    <w:rsid w:val="00B822DC"/>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1A5"/>
    <w:rsid w:val="00BA6AF9"/>
    <w:rsid w:val="00BA6E9B"/>
    <w:rsid w:val="00BA6F24"/>
    <w:rsid w:val="00BA76D8"/>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2367"/>
    <w:rsid w:val="00BD41E7"/>
    <w:rsid w:val="00BD48DD"/>
    <w:rsid w:val="00BD4E93"/>
    <w:rsid w:val="00BD65FB"/>
    <w:rsid w:val="00BD6C40"/>
    <w:rsid w:val="00BD73F3"/>
    <w:rsid w:val="00BE0163"/>
    <w:rsid w:val="00BE07E5"/>
    <w:rsid w:val="00BE1E7E"/>
    <w:rsid w:val="00BE2EC1"/>
    <w:rsid w:val="00BE355B"/>
    <w:rsid w:val="00BE4B48"/>
    <w:rsid w:val="00BE4EF2"/>
    <w:rsid w:val="00BE50E9"/>
    <w:rsid w:val="00BE7B24"/>
    <w:rsid w:val="00BF201A"/>
    <w:rsid w:val="00BF25FB"/>
    <w:rsid w:val="00BF4453"/>
    <w:rsid w:val="00BF51CF"/>
    <w:rsid w:val="00BF58E4"/>
    <w:rsid w:val="00BF5BDE"/>
    <w:rsid w:val="00BF5D7C"/>
    <w:rsid w:val="00BF6076"/>
    <w:rsid w:val="00BF6C0C"/>
    <w:rsid w:val="00BF75C0"/>
    <w:rsid w:val="00BF7985"/>
    <w:rsid w:val="00BF7CC4"/>
    <w:rsid w:val="00C006E2"/>
    <w:rsid w:val="00C0092B"/>
    <w:rsid w:val="00C01007"/>
    <w:rsid w:val="00C01A0F"/>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9A8"/>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5054"/>
    <w:rsid w:val="00C35928"/>
    <w:rsid w:val="00C36AB6"/>
    <w:rsid w:val="00C4113C"/>
    <w:rsid w:val="00C41B0D"/>
    <w:rsid w:val="00C42311"/>
    <w:rsid w:val="00C4380F"/>
    <w:rsid w:val="00C439AA"/>
    <w:rsid w:val="00C44916"/>
    <w:rsid w:val="00C44F0F"/>
    <w:rsid w:val="00C4690E"/>
    <w:rsid w:val="00C46A57"/>
    <w:rsid w:val="00C502F2"/>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18E7"/>
    <w:rsid w:val="00CA207B"/>
    <w:rsid w:val="00CA24CB"/>
    <w:rsid w:val="00CA3D0D"/>
    <w:rsid w:val="00CA54AA"/>
    <w:rsid w:val="00CA5B46"/>
    <w:rsid w:val="00CA5CFF"/>
    <w:rsid w:val="00CA6B5E"/>
    <w:rsid w:val="00CA6CAE"/>
    <w:rsid w:val="00CB1005"/>
    <w:rsid w:val="00CB13B8"/>
    <w:rsid w:val="00CB1A2B"/>
    <w:rsid w:val="00CB5F37"/>
    <w:rsid w:val="00CB7BA9"/>
    <w:rsid w:val="00CB7FC7"/>
    <w:rsid w:val="00CC089A"/>
    <w:rsid w:val="00CC20BD"/>
    <w:rsid w:val="00CC2ECF"/>
    <w:rsid w:val="00CC311B"/>
    <w:rsid w:val="00CC395E"/>
    <w:rsid w:val="00CC5851"/>
    <w:rsid w:val="00CC6CF9"/>
    <w:rsid w:val="00CC6EA6"/>
    <w:rsid w:val="00CC6EFA"/>
    <w:rsid w:val="00CC79FC"/>
    <w:rsid w:val="00CD0D51"/>
    <w:rsid w:val="00CD1773"/>
    <w:rsid w:val="00CD2FF6"/>
    <w:rsid w:val="00CD3C84"/>
    <w:rsid w:val="00CD7050"/>
    <w:rsid w:val="00CD70A9"/>
    <w:rsid w:val="00CE001C"/>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BFB"/>
    <w:rsid w:val="00CF6CB7"/>
    <w:rsid w:val="00CF7312"/>
    <w:rsid w:val="00D02E54"/>
    <w:rsid w:val="00D03C6C"/>
    <w:rsid w:val="00D05ADA"/>
    <w:rsid w:val="00D073E5"/>
    <w:rsid w:val="00D07B89"/>
    <w:rsid w:val="00D10250"/>
    <w:rsid w:val="00D10912"/>
    <w:rsid w:val="00D10DE5"/>
    <w:rsid w:val="00D10F5C"/>
    <w:rsid w:val="00D1126A"/>
    <w:rsid w:val="00D12418"/>
    <w:rsid w:val="00D12548"/>
    <w:rsid w:val="00D126C6"/>
    <w:rsid w:val="00D12956"/>
    <w:rsid w:val="00D12F44"/>
    <w:rsid w:val="00D146B9"/>
    <w:rsid w:val="00D15775"/>
    <w:rsid w:val="00D157EE"/>
    <w:rsid w:val="00D16096"/>
    <w:rsid w:val="00D163C8"/>
    <w:rsid w:val="00D1706F"/>
    <w:rsid w:val="00D2040D"/>
    <w:rsid w:val="00D2182C"/>
    <w:rsid w:val="00D22D1D"/>
    <w:rsid w:val="00D22E06"/>
    <w:rsid w:val="00D23BAC"/>
    <w:rsid w:val="00D2454F"/>
    <w:rsid w:val="00D247C0"/>
    <w:rsid w:val="00D256C4"/>
    <w:rsid w:val="00D25A92"/>
    <w:rsid w:val="00D25D7A"/>
    <w:rsid w:val="00D263AC"/>
    <w:rsid w:val="00D26403"/>
    <w:rsid w:val="00D26DFC"/>
    <w:rsid w:val="00D3007A"/>
    <w:rsid w:val="00D30315"/>
    <w:rsid w:val="00D31290"/>
    <w:rsid w:val="00D33B05"/>
    <w:rsid w:val="00D34518"/>
    <w:rsid w:val="00D35562"/>
    <w:rsid w:val="00D36137"/>
    <w:rsid w:val="00D36ADA"/>
    <w:rsid w:val="00D40AD9"/>
    <w:rsid w:val="00D40CF5"/>
    <w:rsid w:val="00D4111A"/>
    <w:rsid w:val="00D43277"/>
    <w:rsid w:val="00D434A8"/>
    <w:rsid w:val="00D43EAB"/>
    <w:rsid w:val="00D45F83"/>
    <w:rsid w:val="00D4627A"/>
    <w:rsid w:val="00D4680A"/>
    <w:rsid w:val="00D479C1"/>
    <w:rsid w:val="00D50BDF"/>
    <w:rsid w:val="00D52983"/>
    <w:rsid w:val="00D52C83"/>
    <w:rsid w:val="00D53510"/>
    <w:rsid w:val="00D5478A"/>
    <w:rsid w:val="00D5488D"/>
    <w:rsid w:val="00D60C65"/>
    <w:rsid w:val="00D622E9"/>
    <w:rsid w:val="00D6377A"/>
    <w:rsid w:val="00D638FD"/>
    <w:rsid w:val="00D649CA"/>
    <w:rsid w:val="00D6534C"/>
    <w:rsid w:val="00D657B5"/>
    <w:rsid w:val="00D65D93"/>
    <w:rsid w:val="00D67A4C"/>
    <w:rsid w:val="00D708D1"/>
    <w:rsid w:val="00D7195E"/>
    <w:rsid w:val="00D71BBC"/>
    <w:rsid w:val="00D71C38"/>
    <w:rsid w:val="00D73217"/>
    <w:rsid w:val="00D73FFA"/>
    <w:rsid w:val="00D74F98"/>
    <w:rsid w:val="00D75CB3"/>
    <w:rsid w:val="00D75F0B"/>
    <w:rsid w:val="00D76A0D"/>
    <w:rsid w:val="00D76BAE"/>
    <w:rsid w:val="00D76EA3"/>
    <w:rsid w:val="00D771C1"/>
    <w:rsid w:val="00D771ED"/>
    <w:rsid w:val="00D777D7"/>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0984"/>
    <w:rsid w:val="00DC2EC5"/>
    <w:rsid w:val="00DC6012"/>
    <w:rsid w:val="00DD248B"/>
    <w:rsid w:val="00DD2F95"/>
    <w:rsid w:val="00DD3320"/>
    <w:rsid w:val="00DD3D94"/>
    <w:rsid w:val="00DD488A"/>
    <w:rsid w:val="00DD5D32"/>
    <w:rsid w:val="00DD7D39"/>
    <w:rsid w:val="00DD7DC6"/>
    <w:rsid w:val="00DE2149"/>
    <w:rsid w:val="00DE2854"/>
    <w:rsid w:val="00DE29C2"/>
    <w:rsid w:val="00DE326A"/>
    <w:rsid w:val="00DE52BF"/>
    <w:rsid w:val="00DE7D00"/>
    <w:rsid w:val="00DF09E2"/>
    <w:rsid w:val="00DF3165"/>
    <w:rsid w:val="00DF371E"/>
    <w:rsid w:val="00DF6391"/>
    <w:rsid w:val="00DF6407"/>
    <w:rsid w:val="00DF6561"/>
    <w:rsid w:val="00DF6613"/>
    <w:rsid w:val="00DF7557"/>
    <w:rsid w:val="00E002D6"/>
    <w:rsid w:val="00E00572"/>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8CF"/>
    <w:rsid w:val="00E26A3B"/>
    <w:rsid w:val="00E305BA"/>
    <w:rsid w:val="00E30654"/>
    <w:rsid w:val="00E30E61"/>
    <w:rsid w:val="00E31C05"/>
    <w:rsid w:val="00E31CA8"/>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0817"/>
    <w:rsid w:val="00E52021"/>
    <w:rsid w:val="00E5247D"/>
    <w:rsid w:val="00E52D70"/>
    <w:rsid w:val="00E531B8"/>
    <w:rsid w:val="00E53B66"/>
    <w:rsid w:val="00E54064"/>
    <w:rsid w:val="00E541AE"/>
    <w:rsid w:val="00E5437D"/>
    <w:rsid w:val="00E54CB2"/>
    <w:rsid w:val="00E55284"/>
    <w:rsid w:val="00E57BB4"/>
    <w:rsid w:val="00E6062E"/>
    <w:rsid w:val="00E612F7"/>
    <w:rsid w:val="00E62562"/>
    <w:rsid w:val="00E65F49"/>
    <w:rsid w:val="00E66396"/>
    <w:rsid w:val="00E6655E"/>
    <w:rsid w:val="00E66D6D"/>
    <w:rsid w:val="00E67D65"/>
    <w:rsid w:val="00E70392"/>
    <w:rsid w:val="00E7159A"/>
    <w:rsid w:val="00E71846"/>
    <w:rsid w:val="00E71EF9"/>
    <w:rsid w:val="00E727BF"/>
    <w:rsid w:val="00E73B90"/>
    <w:rsid w:val="00E76FE0"/>
    <w:rsid w:val="00E77616"/>
    <w:rsid w:val="00E8003A"/>
    <w:rsid w:val="00E80D45"/>
    <w:rsid w:val="00E825C1"/>
    <w:rsid w:val="00E82641"/>
    <w:rsid w:val="00E842B3"/>
    <w:rsid w:val="00E844CE"/>
    <w:rsid w:val="00E86BD9"/>
    <w:rsid w:val="00E900E4"/>
    <w:rsid w:val="00E90E29"/>
    <w:rsid w:val="00E932E0"/>
    <w:rsid w:val="00E93A90"/>
    <w:rsid w:val="00E94720"/>
    <w:rsid w:val="00E94FD8"/>
    <w:rsid w:val="00E96BBC"/>
    <w:rsid w:val="00E97DBE"/>
    <w:rsid w:val="00EA18B2"/>
    <w:rsid w:val="00EA1BE6"/>
    <w:rsid w:val="00EA229A"/>
    <w:rsid w:val="00EA2DC7"/>
    <w:rsid w:val="00EA3B77"/>
    <w:rsid w:val="00EA5402"/>
    <w:rsid w:val="00EA5950"/>
    <w:rsid w:val="00EA660C"/>
    <w:rsid w:val="00EA6CF6"/>
    <w:rsid w:val="00EA79DA"/>
    <w:rsid w:val="00EA7B24"/>
    <w:rsid w:val="00EB2129"/>
    <w:rsid w:val="00EB2266"/>
    <w:rsid w:val="00EB2A79"/>
    <w:rsid w:val="00EB5163"/>
    <w:rsid w:val="00EC01C7"/>
    <w:rsid w:val="00EC0C90"/>
    <w:rsid w:val="00EC21B6"/>
    <w:rsid w:val="00EC488B"/>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00B"/>
    <w:rsid w:val="00EE3968"/>
    <w:rsid w:val="00EE403C"/>
    <w:rsid w:val="00EE4DF3"/>
    <w:rsid w:val="00EE7662"/>
    <w:rsid w:val="00EE78A6"/>
    <w:rsid w:val="00EF0EC7"/>
    <w:rsid w:val="00EF291E"/>
    <w:rsid w:val="00EF2BA0"/>
    <w:rsid w:val="00EF2F36"/>
    <w:rsid w:val="00EF4A8A"/>
    <w:rsid w:val="00EF5EA7"/>
    <w:rsid w:val="00EF6D0B"/>
    <w:rsid w:val="00F00265"/>
    <w:rsid w:val="00F0186C"/>
    <w:rsid w:val="00F024CC"/>
    <w:rsid w:val="00F02534"/>
    <w:rsid w:val="00F03757"/>
    <w:rsid w:val="00F05BBE"/>
    <w:rsid w:val="00F061D4"/>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291"/>
    <w:rsid w:val="00F333B3"/>
    <w:rsid w:val="00F33455"/>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3C9"/>
    <w:rsid w:val="00F51851"/>
    <w:rsid w:val="00F51E39"/>
    <w:rsid w:val="00F5214B"/>
    <w:rsid w:val="00F5365E"/>
    <w:rsid w:val="00F536A5"/>
    <w:rsid w:val="00F53E79"/>
    <w:rsid w:val="00F543FA"/>
    <w:rsid w:val="00F56048"/>
    <w:rsid w:val="00F5660C"/>
    <w:rsid w:val="00F578E1"/>
    <w:rsid w:val="00F61DBB"/>
    <w:rsid w:val="00F63E5F"/>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3A5E"/>
    <w:rsid w:val="00F84531"/>
    <w:rsid w:val="00F8465F"/>
    <w:rsid w:val="00F846E0"/>
    <w:rsid w:val="00F848AD"/>
    <w:rsid w:val="00F85AA7"/>
    <w:rsid w:val="00F86DA5"/>
    <w:rsid w:val="00F871CF"/>
    <w:rsid w:val="00F872C5"/>
    <w:rsid w:val="00F87DF0"/>
    <w:rsid w:val="00F91C11"/>
    <w:rsid w:val="00F91D74"/>
    <w:rsid w:val="00F92118"/>
    <w:rsid w:val="00F9309F"/>
    <w:rsid w:val="00F935BD"/>
    <w:rsid w:val="00F93F0D"/>
    <w:rsid w:val="00F944FF"/>
    <w:rsid w:val="00F96670"/>
    <w:rsid w:val="00F96899"/>
    <w:rsid w:val="00FA03BD"/>
    <w:rsid w:val="00FA0820"/>
    <w:rsid w:val="00FA2F35"/>
    <w:rsid w:val="00FA363C"/>
    <w:rsid w:val="00FA463B"/>
    <w:rsid w:val="00FA4814"/>
    <w:rsid w:val="00FA54FF"/>
    <w:rsid w:val="00FA65F7"/>
    <w:rsid w:val="00FB18DC"/>
    <w:rsid w:val="00FB199E"/>
    <w:rsid w:val="00FB20D8"/>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0CAD"/>
    <w:rsid w:val="00FD1A32"/>
    <w:rsid w:val="00FD3791"/>
    <w:rsid w:val="00FD4052"/>
    <w:rsid w:val="00FD496E"/>
    <w:rsid w:val="00FD548F"/>
    <w:rsid w:val="00FD756F"/>
    <w:rsid w:val="00FE0634"/>
    <w:rsid w:val="00FE35D2"/>
    <w:rsid w:val="00FE443D"/>
    <w:rsid w:val="00FE5424"/>
    <w:rsid w:val="00FE64E8"/>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A74D6E"/>
  <w15:docId w15:val="{C81DD88C-B2A2-4A00-B7E3-DF8C7B7A6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0AD"/>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911CFB"/>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autoRedefine/>
    <w:uiPriority w:val="4"/>
    <w:qFormat/>
    <w:rsid w:val="0042180B"/>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autoRedefine/>
    <w:uiPriority w:val="4"/>
    <w:qFormat/>
    <w:rsid w:val="00CB7BA9"/>
    <w:pPr>
      <w:keepNext/>
      <w:keepLines/>
      <w:spacing w:before="240"/>
      <w:outlineLvl w:val="2"/>
    </w:pPr>
    <w:rPr>
      <w:rFonts w:eastAsiaTheme="majorEastAsia" w:cstheme="majorBidi"/>
      <w:b/>
      <w:color w:val="3F0731" w:themeColor="text2"/>
    </w:rPr>
  </w:style>
  <w:style w:type="paragraph" w:styleId="Heading4">
    <w:name w:val="heading 4"/>
    <w:aliases w:val="Heading 4 (table &amp; chart)"/>
    <w:basedOn w:val="Normal"/>
    <w:next w:val="Normal"/>
    <w:link w:val="Heading4Char"/>
    <w:uiPriority w:val="23"/>
    <w:semiHidden/>
    <w:qFormat/>
    <w:rsid w:val="00911CFB"/>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911CFB"/>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911CFB"/>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911CFB"/>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911CFB"/>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911CFB"/>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410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10AD"/>
  </w:style>
  <w:style w:type="paragraph" w:customStyle="1" w:styleId="TableColumnHeading">
    <w:name w:val="Table Column Heading"/>
    <w:basedOn w:val="BodyText"/>
    <w:uiPriority w:val="7"/>
    <w:qFormat/>
    <w:rsid w:val="00911CFB"/>
    <w:pPr>
      <w:spacing w:before="60" w:after="60"/>
    </w:pPr>
    <w:rPr>
      <w:b/>
      <w:bCs/>
    </w:rPr>
  </w:style>
  <w:style w:type="paragraph" w:styleId="Footer">
    <w:name w:val="footer"/>
    <w:basedOn w:val="Normal"/>
    <w:link w:val="FooterChar"/>
    <w:uiPriority w:val="99"/>
    <w:unhideWhenUsed/>
    <w:rsid w:val="00747E60"/>
    <w:pPr>
      <w:tabs>
        <w:tab w:val="center" w:pos="4513"/>
        <w:tab w:val="right" w:pos="9026"/>
      </w:tabs>
      <w:spacing w:after="0"/>
    </w:pPr>
  </w:style>
  <w:style w:type="character" w:customStyle="1" w:styleId="FooterChar">
    <w:name w:val="Footer Char"/>
    <w:basedOn w:val="DefaultParagraphFont"/>
    <w:link w:val="Footer"/>
    <w:uiPriority w:val="99"/>
    <w:rsid w:val="00747E60"/>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911CFB"/>
    <w:pPr>
      <w:jc w:val="right"/>
    </w:pPr>
  </w:style>
  <w:style w:type="paragraph" w:customStyle="1" w:styleId="PageTitle">
    <w:name w:val="Page Title"/>
    <w:basedOn w:val="Normal"/>
    <w:next w:val="BodyText"/>
    <w:uiPriority w:val="3"/>
    <w:qFormat/>
    <w:rsid w:val="00911CFB"/>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911CFB"/>
    <w:pPr>
      <w:jc w:val="right"/>
    </w:pPr>
  </w:style>
  <w:style w:type="character" w:customStyle="1" w:styleId="Bold">
    <w:name w:val="Bold"/>
    <w:basedOn w:val="DefaultParagraphFont"/>
    <w:uiPriority w:val="2"/>
    <w:qFormat/>
    <w:rsid w:val="00911CFB"/>
    <w:rPr>
      <w:rFonts w:ascii="Poppins" w:hAnsi="Poppins"/>
      <w:b/>
      <w:i w:val="0"/>
      <w:color w:val="000000" w:themeColor="text1"/>
    </w:rPr>
  </w:style>
  <w:style w:type="paragraph" w:customStyle="1" w:styleId="DocumentTitle">
    <w:name w:val="Document Title"/>
    <w:next w:val="DocumentSubtitle"/>
    <w:uiPriority w:val="26"/>
    <w:rsid w:val="00C502F2"/>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C502F2"/>
    <w:pPr>
      <w:spacing w:after="0"/>
      <w:ind w:left="3969"/>
      <w:jc w:val="right"/>
    </w:pPr>
    <w:rPr>
      <w:noProof/>
      <w:sz w:val="18"/>
    </w:rPr>
  </w:style>
  <w:style w:type="paragraph" w:styleId="BalloonText">
    <w:name w:val="Balloon Text"/>
    <w:basedOn w:val="Normal"/>
    <w:link w:val="BalloonTextChar"/>
    <w:uiPriority w:val="99"/>
    <w:semiHidden/>
    <w:unhideWhenUsed/>
    <w:rsid w:val="00C502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2F2"/>
    <w:rPr>
      <w:rFonts w:ascii="Tahoma" w:hAnsi="Tahoma" w:cs="Tahoma"/>
      <w:color w:val="000000" w:themeColor="text1"/>
      <w:sz w:val="16"/>
      <w:szCs w:val="16"/>
      <w:lang w:val="en-GB"/>
    </w:rPr>
  </w:style>
  <w:style w:type="character" w:customStyle="1" w:styleId="HeaderChar">
    <w:name w:val="Header Char"/>
    <w:basedOn w:val="DefaultParagraphFont"/>
    <w:link w:val="Header"/>
    <w:uiPriority w:val="99"/>
    <w:rsid w:val="00C502F2"/>
    <w:rPr>
      <w:noProof/>
      <w:color w:val="000000" w:themeColor="text1"/>
      <w:sz w:val="18"/>
      <w:lang w:val="en-GB"/>
    </w:rPr>
  </w:style>
  <w:style w:type="character" w:customStyle="1" w:styleId="Heading1Char">
    <w:name w:val="Heading 1 Char"/>
    <w:basedOn w:val="DefaultParagraphFont"/>
    <w:link w:val="Heading1"/>
    <w:uiPriority w:val="4"/>
    <w:rsid w:val="00911CFB"/>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42180B"/>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C502F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911CFB"/>
    <w:pPr>
      <w:spacing w:before="60" w:after="60"/>
    </w:pPr>
    <w:rPr>
      <w:lang w:eastAsia="en-NZ"/>
    </w:rPr>
  </w:style>
  <w:style w:type="paragraph" w:styleId="ListBullet">
    <w:name w:val="List Bullet"/>
    <w:basedOn w:val="Normal"/>
    <w:uiPriority w:val="99"/>
    <w:semiHidden/>
    <w:rsid w:val="00C502F2"/>
    <w:pPr>
      <w:numPr>
        <w:numId w:val="1"/>
      </w:numPr>
      <w:contextualSpacing/>
    </w:pPr>
  </w:style>
  <w:style w:type="paragraph" w:styleId="ListBullet2">
    <w:name w:val="List Bullet 2"/>
    <w:basedOn w:val="Normal"/>
    <w:uiPriority w:val="99"/>
    <w:semiHidden/>
    <w:rsid w:val="00C502F2"/>
    <w:pPr>
      <w:numPr>
        <w:numId w:val="2"/>
      </w:numPr>
      <w:contextualSpacing/>
    </w:pPr>
  </w:style>
  <w:style w:type="paragraph" w:styleId="ListBullet3">
    <w:name w:val="List Bullet 3"/>
    <w:basedOn w:val="Normal"/>
    <w:uiPriority w:val="99"/>
    <w:semiHidden/>
    <w:rsid w:val="00C502F2"/>
    <w:pPr>
      <w:numPr>
        <w:numId w:val="3"/>
      </w:numPr>
      <w:contextualSpacing/>
    </w:pPr>
  </w:style>
  <w:style w:type="paragraph" w:styleId="ListBullet4">
    <w:name w:val="List Bullet 4"/>
    <w:basedOn w:val="Normal"/>
    <w:uiPriority w:val="99"/>
    <w:semiHidden/>
    <w:rsid w:val="00C502F2"/>
    <w:pPr>
      <w:numPr>
        <w:numId w:val="4"/>
      </w:numPr>
      <w:contextualSpacing/>
    </w:pPr>
  </w:style>
  <w:style w:type="paragraph" w:styleId="ListBullet5">
    <w:name w:val="List Bullet 5"/>
    <w:basedOn w:val="Normal"/>
    <w:uiPriority w:val="99"/>
    <w:semiHidden/>
    <w:rsid w:val="00C502F2"/>
    <w:pPr>
      <w:numPr>
        <w:numId w:val="5"/>
      </w:numPr>
      <w:contextualSpacing/>
    </w:pPr>
  </w:style>
  <w:style w:type="paragraph" w:styleId="ListNumber">
    <w:name w:val="List Number"/>
    <w:basedOn w:val="Normal"/>
    <w:uiPriority w:val="99"/>
    <w:semiHidden/>
    <w:rsid w:val="00C502F2"/>
    <w:pPr>
      <w:numPr>
        <w:numId w:val="6"/>
      </w:numPr>
      <w:contextualSpacing/>
    </w:pPr>
  </w:style>
  <w:style w:type="paragraph" w:styleId="ListNumber2">
    <w:name w:val="List Number 2"/>
    <w:basedOn w:val="Normal"/>
    <w:uiPriority w:val="99"/>
    <w:semiHidden/>
    <w:rsid w:val="00C502F2"/>
    <w:pPr>
      <w:numPr>
        <w:numId w:val="7"/>
      </w:numPr>
      <w:contextualSpacing/>
    </w:pPr>
  </w:style>
  <w:style w:type="paragraph" w:styleId="ListNumber3">
    <w:name w:val="List Number 3"/>
    <w:basedOn w:val="Normal"/>
    <w:uiPriority w:val="99"/>
    <w:semiHidden/>
    <w:rsid w:val="00C502F2"/>
    <w:pPr>
      <w:numPr>
        <w:numId w:val="8"/>
      </w:numPr>
      <w:contextualSpacing/>
    </w:pPr>
  </w:style>
  <w:style w:type="paragraph" w:styleId="ListNumber4">
    <w:name w:val="List Number 4"/>
    <w:basedOn w:val="Normal"/>
    <w:uiPriority w:val="99"/>
    <w:semiHidden/>
    <w:rsid w:val="00C502F2"/>
    <w:pPr>
      <w:numPr>
        <w:numId w:val="9"/>
      </w:numPr>
      <w:contextualSpacing/>
    </w:pPr>
  </w:style>
  <w:style w:type="paragraph" w:styleId="ListNumber5">
    <w:name w:val="List Number 5"/>
    <w:basedOn w:val="Normal"/>
    <w:uiPriority w:val="99"/>
    <w:semiHidden/>
    <w:rsid w:val="00C502F2"/>
    <w:pPr>
      <w:numPr>
        <w:numId w:val="10"/>
      </w:numPr>
      <w:contextualSpacing/>
    </w:pPr>
  </w:style>
  <w:style w:type="paragraph" w:styleId="List">
    <w:name w:val="List"/>
    <w:basedOn w:val="Normal"/>
    <w:uiPriority w:val="99"/>
    <w:semiHidden/>
    <w:rsid w:val="00C502F2"/>
    <w:pPr>
      <w:ind w:left="283" w:hanging="283"/>
      <w:contextualSpacing/>
    </w:pPr>
  </w:style>
  <w:style w:type="paragraph" w:styleId="List2">
    <w:name w:val="List 2"/>
    <w:basedOn w:val="Normal"/>
    <w:uiPriority w:val="99"/>
    <w:semiHidden/>
    <w:rsid w:val="00C502F2"/>
    <w:pPr>
      <w:ind w:left="566" w:hanging="283"/>
      <w:contextualSpacing/>
    </w:pPr>
  </w:style>
  <w:style w:type="paragraph" w:styleId="List3">
    <w:name w:val="List 3"/>
    <w:basedOn w:val="Normal"/>
    <w:uiPriority w:val="99"/>
    <w:semiHidden/>
    <w:rsid w:val="00C502F2"/>
    <w:pPr>
      <w:ind w:left="849" w:hanging="283"/>
      <w:contextualSpacing/>
    </w:pPr>
  </w:style>
  <w:style w:type="paragraph" w:styleId="List4">
    <w:name w:val="List 4"/>
    <w:basedOn w:val="Normal"/>
    <w:uiPriority w:val="99"/>
    <w:semiHidden/>
    <w:rsid w:val="00C502F2"/>
    <w:pPr>
      <w:ind w:left="1132" w:hanging="283"/>
      <w:contextualSpacing/>
    </w:pPr>
  </w:style>
  <w:style w:type="paragraph" w:styleId="List5">
    <w:name w:val="List 5"/>
    <w:basedOn w:val="Normal"/>
    <w:uiPriority w:val="99"/>
    <w:semiHidden/>
    <w:rsid w:val="00C502F2"/>
    <w:pPr>
      <w:ind w:left="1415" w:hanging="283"/>
      <w:contextualSpacing/>
    </w:pPr>
  </w:style>
  <w:style w:type="character" w:styleId="CommentReference">
    <w:name w:val="annotation reference"/>
    <w:basedOn w:val="DefaultParagraphFont"/>
    <w:uiPriority w:val="99"/>
    <w:semiHidden/>
    <w:unhideWhenUsed/>
    <w:rsid w:val="00C502F2"/>
    <w:rPr>
      <w:sz w:val="16"/>
      <w:szCs w:val="16"/>
    </w:rPr>
  </w:style>
  <w:style w:type="paragraph" w:styleId="CommentText">
    <w:name w:val="annotation text"/>
    <w:basedOn w:val="Normal"/>
    <w:link w:val="CommentTextChar"/>
    <w:uiPriority w:val="99"/>
    <w:semiHidden/>
    <w:unhideWhenUsed/>
    <w:rsid w:val="00C502F2"/>
  </w:style>
  <w:style w:type="character" w:customStyle="1" w:styleId="CommentTextChar">
    <w:name w:val="Comment Text Char"/>
    <w:basedOn w:val="DefaultParagraphFont"/>
    <w:link w:val="CommentText"/>
    <w:uiPriority w:val="99"/>
    <w:semiHidden/>
    <w:rsid w:val="00C502F2"/>
    <w:rPr>
      <w:color w:val="000000" w:themeColor="text1"/>
      <w:lang w:val="en-GB"/>
    </w:rPr>
  </w:style>
  <w:style w:type="paragraph" w:styleId="CommentSubject">
    <w:name w:val="annotation subject"/>
    <w:basedOn w:val="CommentText"/>
    <w:next w:val="CommentText"/>
    <w:link w:val="CommentSubjectChar"/>
    <w:uiPriority w:val="99"/>
    <w:semiHidden/>
    <w:unhideWhenUsed/>
    <w:rsid w:val="00C502F2"/>
    <w:rPr>
      <w:b/>
      <w:bCs/>
    </w:rPr>
  </w:style>
  <w:style w:type="character" w:customStyle="1" w:styleId="CommentSubjectChar">
    <w:name w:val="Comment Subject Char"/>
    <w:basedOn w:val="CommentTextChar"/>
    <w:link w:val="CommentSubject"/>
    <w:uiPriority w:val="99"/>
    <w:semiHidden/>
    <w:rsid w:val="00C502F2"/>
    <w:rPr>
      <w:b/>
      <w:bCs/>
      <w:color w:val="000000" w:themeColor="text1"/>
      <w:lang w:val="en-GB"/>
    </w:rPr>
  </w:style>
  <w:style w:type="character" w:styleId="Emphasis">
    <w:name w:val="Emphasis"/>
    <w:basedOn w:val="DefaultParagraphFont"/>
    <w:uiPriority w:val="27"/>
    <w:qFormat/>
    <w:rsid w:val="00911CFB"/>
    <w:rPr>
      <w:rFonts w:ascii="Poppins" w:hAnsi="Poppins"/>
      <w:i/>
      <w:iCs/>
    </w:rPr>
  </w:style>
  <w:style w:type="paragraph" w:customStyle="1" w:styleId="DocumentSubtitle">
    <w:name w:val="Document Subtitle"/>
    <w:basedOn w:val="DocumentTitle"/>
    <w:next w:val="Normal"/>
    <w:uiPriority w:val="26"/>
    <w:rsid w:val="00C502F2"/>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B7BA9"/>
    <w:rPr>
      <w:rFonts w:ascii="Poppins" w:eastAsiaTheme="majorEastAsia" w:hAnsi="Poppins" w:cstheme="majorBidi"/>
      <w:b/>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911CFB"/>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911CFB"/>
    <w:pPr>
      <w:numPr>
        <w:numId w:val="14"/>
      </w:numPr>
    </w:pPr>
  </w:style>
  <w:style w:type="paragraph" w:customStyle="1" w:styleId="Bullet2">
    <w:name w:val="Bullet 2"/>
    <w:basedOn w:val="BodyText"/>
    <w:uiPriority w:val="1"/>
    <w:qFormat/>
    <w:rsid w:val="00911CFB"/>
    <w:pPr>
      <w:numPr>
        <w:numId w:val="15"/>
      </w:numPr>
    </w:pPr>
  </w:style>
  <w:style w:type="paragraph" w:customStyle="1" w:styleId="Bullet3">
    <w:name w:val="Bullet 3"/>
    <w:basedOn w:val="BodyText"/>
    <w:uiPriority w:val="1"/>
    <w:qFormat/>
    <w:rsid w:val="00911CFB"/>
    <w:pPr>
      <w:numPr>
        <w:numId w:val="16"/>
      </w:numPr>
    </w:pPr>
  </w:style>
  <w:style w:type="paragraph" w:customStyle="1" w:styleId="NumberedBullet1">
    <w:name w:val="Numbered Bullet 1"/>
    <w:basedOn w:val="BodyText"/>
    <w:uiPriority w:val="5"/>
    <w:qFormat/>
    <w:rsid w:val="00911CFB"/>
    <w:pPr>
      <w:numPr>
        <w:numId w:val="17"/>
      </w:numPr>
      <w:spacing w:before="60" w:after="60"/>
    </w:pPr>
  </w:style>
  <w:style w:type="paragraph" w:customStyle="1" w:styleId="NumberedBullet2">
    <w:name w:val="Numbered Bullet 2"/>
    <w:basedOn w:val="BodyText"/>
    <w:uiPriority w:val="5"/>
    <w:qFormat/>
    <w:rsid w:val="00911CFB"/>
    <w:pPr>
      <w:numPr>
        <w:ilvl w:val="1"/>
        <w:numId w:val="17"/>
      </w:numPr>
      <w:tabs>
        <w:tab w:val="left" w:pos="709"/>
      </w:tabs>
    </w:pPr>
  </w:style>
  <w:style w:type="paragraph" w:customStyle="1" w:styleId="NumberedBullet3">
    <w:name w:val="Numbered Bullet 3"/>
    <w:basedOn w:val="BodyText"/>
    <w:uiPriority w:val="5"/>
    <w:qFormat/>
    <w:rsid w:val="00911CFB"/>
    <w:pPr>
      <w:numPr>
        <w:ilvl w:val="2"/>
        <w:numId w:val="17"/>
      </w:numPr>
      <w:tabs>
        <w:tab w:val="left" w:pos="1276"/>
      </w:tabs>
    </w:pPr>
  </w:style>
  <w:style w:type="numbering" w:customStyle="1" w:styleId="NumberedBulletsList">
    <w:name w:val="Numbered Bullets List"/>
    <w:uiPriority w:val="99"/>
    <w:rsid w:val="00C502F2"/>
    <w:pPr>
      <w:numPr>
        <w:numId w:val="11"/>
      </w:numPr>
    </w:pPr>
  </w:style>
  <w:style w:type="paragraph" w:customStyle="1" w:styleId="Indent1">
    <w:name w:val="Indent 1"/>
    <w:basedOn w:val="BodyText"/>
    <w:uiPriority w:val="6"/>
    <w:semiHidden/>
    <w:unhideWhenUsed/>
    <w:qFormat/>
    <w:rsid w:val="00911CFB"/>
    <w:pPr>
      <w:ind w:left="284"/>
    </w:pPr>
  </w:style>
  <w:style w:type="paragraph" w:customStyle="1" w:styleId="Indent2">
    <w:name w:val="Indent 2"/>
    <w:basedOn w:val="BodyText"/>
    <w:uiPriority w:val="6"/>
    <w:semiHidden/>
    <w:unhideWhenUsed/>
    <w:qFormat/>
    <w:rsid w:val="00911CFB"/>
    <w:pPr>
      <w:ind w:left="567"/>
    </w:pPr>
  </w:style>
  <w:style w:type="paragraph" w:customStyle="1" w:styleId="Indent3">
    <w:name w:val="Indent 3"/>
    <w:basedOn w:val="BodyText"/>
    <w:uiPriority w:val="6"/>
    <w:semiHidden/>
    <w:unhideWhenUsed/>
    <w:qFormat/>
    <w:rsid w:val="00911CFB"/>
    <w:pPr>
      <w:ind w:left="851"/>
    </w:pPr>
  </w:style>
  <w:style w:type="paragraph" w:customStyle="1" w:styleId="ShadedHeading">
    <w:name w:val="Shaded Heading"/>
    <w:basedOn w:val="BodyText"/>
    <w:next w:val="ShadedBody"/>
    <w:uiPriority w:val="10"/>
    <w:rsid w:val="00C502F2"/>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C502F2"/>
    <w:rPr>
      <w:color w:val="808080"/>
    </w:rPr>
  </w:style>
  <w:style w:type="paragraph" w:customStyle="1" w:styleId="Authors">
    <w:name w:val="Authors"/>
    <w:basedOn w:val="Footer"/>
    <w:link w:val="AuthorsChar"/>
    <w:uiPriority w:val="99"/>
    <w:rsid w:val="00C502F2"/>
    <w:pPr>
      <w:spacing w:before="60" w:after="60"/>
    </w:pPr>
  </w:style>
  <w:style w:type="character" w:customStyle="1" w:styleId="Heading4Char">
    <w:name w:val="Heading 4 Char"/>
    <w:aliases w:val="Heading 4 (table &amp; chart) Char"/>
    <w:basedOn w:val="DefaultParagraphFont"/>
    <w:link w:val="Heading4"/>
    <w:uiPriority w:val="23"/>
    <w:semiHidden/>
    <w:rsid w:val="00911CFB"/>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911CFB"/>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911CFB"/>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911CFB"/>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911CFB"/>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911CFB"/>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911CFB"/>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911CFB"/>
    <w:rPr>
      <w:b/>
    </w:rPr>
  </w:style>
  <w:style w:type="character" w:customStyle="1" w:styleId="HighlightAccent1">
    <w:name w:val="Highlight Accent 1"/>
    <w:basedOn w:val="DefaultParagraphFont"/>
    <w:uiPriority w:val="9"/>
    <w:qFormat/>
    <w:rsid w:val="00911CFB"/>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911CFB"/>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C502F2"/>
    <w:rPr>
      <w:color w:val="000000" w:themeColor="text1"/>
      <w:u w:val="single"/>
    </w:rPr>
  </w:style>
  <w:style w:type="paragraph" w:styleId="ListParagraph">
    <w:name w:val="List Paragraph"/>
    <w:basedOn w:val="Normal"/>
    <w:uiPriority w:val="35"/>
    <w:qFormat/>
    <w:rsid w:val="00911CFB"/>
    <w:pPr>
      <w:ind w:left="720"/>
      <w:contextualSpacing/>
    </w:pPr>
  </w:style>
  <w:style w:type="paragraph" w:customStyle="1" w:styleId="Heading1Numbered">
    <w:name w:val="Heading 1 Numbered"/>
    <w:basedOn w:val="Heading1"/>
    <w:next w:val="BodyText"/>
    <w:autoRedefine/>
    <w:uiPriority w:val="4"/>
    <w:qFormat/>
    <w:rsid w:val="00BE2EC1"/>
    <w:pPr>
      <w:numPr>
        <w:numId w:val="20"/>
      </w:numPr>
    </w:pPr>
  </w:style>
  <w:style w:type="character" w:customStyle="1" w:styleId="HighlightAccent2">
    <w:name w:val="Highlight Accent 2"/>
    <w:basedOn w:val="DefaultParagraphFont"/>
    <w:uiPriority w:val="9"/>
    <w:qFormat/>
    <w:rsid w:val="00911CFB"/>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C502F2"/>
    <w:rPr>
      <w:b/>
      <w:i/>
    </w:rPr>
  </w:style>
  <w:style w:type="paragraph" w:styleId="NoSpacing">
    <w:name w:val="No Spacing"/>
    <w:next w:val="BodyText"/>
    <w:rsid w:val="00C502F2"/>
    <w:pPr>
      <w:spacing w:after="0"/>
    </w:pPr>
    <w:rPr>
      <w:sz w:val="18"/>
      <w:lang w:val="en-GB"/>
    </w:rPr>
  </w:style>
  <w:style w:type="paragraph" w:styleId="TOC2">
    <w:name w:val="toc 2"/>
    <w:basedOn w:val="Normal"/>
    <w:next w:val="Normal"/>
    <w:autoRedefine/>
    <w:uiPriority w:val="39"/>
    <w:qFormat/>
    <w:rsid w:val="00CB7BA9"/>
    <w:pPr>
      <w:tabs>
        <w:tab w:val="right" w:leader="dot" w:pos="10194"/>
      </w:tabs>
      <w:spacing w:after="0"/>
    </w:pPr>
    <w:rPr>
      <w:noProof/>
    </w:rPr>
  </w:style>
  <w:style w:type="paragraph" w:styleId="TOC1">
    <w:name w:val="toc 1"/>
    <w:basedOn w:val="Normal"/>
    <w:next w:val="Normal"/>
    <w:autoRedefine/>
    <w:uiPriority w:val="39"/>
    <w:qFormat/>
    <w:rsid w:val="00CB7BA9"/>
    <w:pPr>
      <w:tabs>
        <w:tab w:val="right" w:leader="dot" w:pos="10194"/>
      </w:tabs>
      <w:spacing w:after="0"/>
    </w:pPr>
    <w:rPr>
      <w:rFonts w:cstheme="minorHAnsi"/>
      <w:noProof/>
      <w:color w:val="3F0731" w:themeColor="text2"/>
    </w:rPr>
  </w:style>
  <w:style w:type="paragraph" w:customStyle="1" w:styleId="Contents">
    <w:name w:val="Contents"/>
    <w:basedOn w:val="PageTitle"/>
    <w:next w:val="BodyText"/>
    <w:uiPriority w:val="99"/>
    <w:unhideWhenUsed/>
    <w:rsid w:val="00C502F2"/>
    <w:pPr>
      <w:framePr w:wrap="notBeside" w:hAnchor="text" w:y="710"/>
    </w:pPr>
  </w:style>
  <w:style w:type="paragraph" w:customStyle="1" w:styleId="Dateofpapers">
    <w:name w:val="Date of papers"/>
    <w:basedOn w:val="Footer"/>
    <w:link w:val="DateofpapersChar"/>
    <w:uiPriority w:val="99"/>
    <w:rsid w:val="00C502F2"/>
    <w:pPr>
      <w:spacing w:before="60" w:after="60"/>
    </w:pPr>
  </w:style>
  <w:style w:type="paragraph" w:customStyle="1" w:styleId="Introtext">
    <w:name w:val="Intro text"/>
    <w:basedOn w:val="Normal"/>
    <w:uiPriority w:val="99"/>
    <w:qFormat/>
    <w:rsid w:val="00911CFB"/>
    <w:rPr>
      <w:color w:val="3F0731" w:themeColor="text2"/>
    </w:rPr>
  </w:style>
  <w:style w:type="paragraph" w:customStyle="1" w:styleId="FrameBody">
    <w:name w:val="Frame Body"/>
    <w:basedOn w:val="FrameHeading"/>
    <w:uiPriority w:val="13"/>
    <w:rsid w:val="00C502F2"/>
    <w:pPr>
      <w:framePr w:wrap="around"/>
    </w:pPr>
    <w:rPr>
      <w:b w:val="0"/>
      <w:sz w:val="20"/>
    </w:rPr>
  </w:style>
  <w:style w:type="paragraph" w:styleId="BodyText">
    <w:name w:val="Body Text"/>
    <w:link w:val="BodyTextChar"/>
    <w:autoRedefine/>
    <w:qFormat/>
    <w:rsid w:val="00BE2EC1"/>
    <w:rPr>
      <w:rFonts w:ascii="Poppins" w:hAnsi="Poppins"/>
      <w:color w:val="000000" w:themeColor="text1"/>
      <w:sz w:val="22"/>
      <w:lang w:val="en-GB"/>
    </w:rPr>
  </w:style>
  <w:style w:type="character" w:customStyle="1" w:styleId="BodyTextChar">
    <w:name w:val="Body Text Char"/>
    <w:basedOn w:val="DefaultParagraphFont"/>
    <w:link w:val="BodyText"/>
    <w:rsid w:val="00BE2EC1"/>
    <w:rPr>
      <w:rFonts w:ascii="Poppins" w:hAnsi="Poppins"/>
      <w:color w:val="000000" w:themeColor="text1"/>
      <w:sz w:val="22"/>
      <w:lang w:val="en-GB"/>
    </w:rPr>
  </w:style>
  <w:style w:type="numbering" w:customStyle="1" w:styleId="Bullets">
    <w:name w:val="Bullets"/>
    <w:uiPriority w:val="99"/>
    <w:rsid w:val="00C502F2"/>
    <w:pPr>
      <w:numPr>
        <w:numId w:val="12"/>
      </w:numPr>
    </w:pPr>
  </w:style>
  <w:style w:type="paragraph" w:customStyle="1" w:styleId="TableTitle">
    <w:name w:val="Table Title"/>
    <w:basedOn w:val="BodyText"/>
    <w:next w:val="BodyText"/>
    <w:uiPriority w:val="6"/>
    <w:qFormat/>
    <w:rsid w:val="00911CFB"/>
    <w:pPr>
      <w:keepNext/>
      <w:keepLines/>
      <w:spacing w:before="120"/>
    </w:pPr>
    <w:rPr>
      <w:rFonts w:cstheme="majorHAnsi"/>
      <w:b/>
      <w:color w:val="3F0731" w:themeColor="text2"/>
    </w:rPr>
  </w:style>
  <w:style w:type="paragraph" w:customStyle="1" w:styleId="ShadedBody">
    <w:name w:val="Shaded Body"/>
    <w:basedOn w:val="ShadedHeading"/>
    <w:uiPriority w:val="11"/>
    <w:rsid w:val="00C502F2"/>
    <w:pPr>
      <w:keepNext w:val="0"/>
      <w:spacing w:before="0"/>
    </w:pPr>
    <w:rPr>
      <w:sz w:val="20"/>
    </w:rPr>
  </w:style>
  <w:style w:type="paragraph" w:customStyle="1" w:styleId="FrameHeading">
    <w:name w:val="Frame Heading"/>
    <w:basedOn w:val="BodyText"/>
    <w:next w:val="FrameBody"/>
    <w:uiPriority w:val="12"/>
    <w:rsid w:val="00C502F2"/>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C502F2"/>
    <w:rPr>
      <w:noProof/>
      <w:color w:val="000000" w:themeColor="text1"/>
      <w:kern w:val="2"/>
      <w:sz w:val="18"/>
      <w:szCs w:val="22"/>
      <w:lang w:val="en-GB"/>
      <w14:ligatures w14:val="standardContextual"/>
    </w:rPr>
  </w:style>
  <w:style w:type="character" w:customStyle="1" w:styleId="DateofpapersChar">
    <w:name w:val="Date of papers Char"/>
    <w:basedOn w:val="FooterChar"/>
    <w:link w:val="Dateofpapers"/>
    <w:uiPriority w:val="99"/>
    <w:rsid w:val="00C502F2"/>
    <w:rPr>
      <w:noProof/>
      <w:color w:val="000000" w:themeColor="text1"/>
      <w:kern w:val="2"/>
      <w:sz w:val="18"/>
      <w:szCs w:val="22"/>
      <w:lang w:val="en-GB"/>
      <w14:ligatures w14:val="standardContextual"/>
    </w:rPr>
  </w:style>
  <w:style w:type="paragraph" w:customStyle="1" w:styleId="CVName">
    <w:name w:val="CV Name"/>
    <w:basedOn w:val="BodyText"/>
    <w:uiPriority w:val="99"/>
    <w:qFormat/>
    <w:rsid w:val="00911CFB"/>
    <w:pPr>
      <w:spacing w:before="60" w:after="0"/>
    </w:pPr>
    <w:rPr>
      <w:b/>
      <w:bCs/>
      <w:color w:val="3F0731" w:themeColor="text2"/>
    </w:rPr>
  </w:style>
  <w:style w:type="paragraph" w:customStyle="1" w:styleId="CVlocation">
    <w:name w:val="CV location"/>
    <w:basedOn w:val="BodyText"/>
    <w:uiPriority w:val="99"/>
    <w:rsid w:val="00C502F2"/>
    <w:pPr>
      <w:spacing w:after="0"/>
    </w:pPr>
    <w:rPr>
      <w:sz w:val="18"/>
    </w:rPr>
  </w:style>
  <w:style w:type="paragraph" w:customStyle="1" w:styleId="CVTitle">
    <w:name w:val="CV Title"/>
    <w:basedOn w:val="BodyText"/>
    <w:uiPriority w:val="99"/>
    <w:qFormat/>
    <w:rsid w:val="00911CFB"/>
    <w:pPr>
      <w:spacing w:after="0"/>
    </w:pPr>
  </w:style>
  <w:style w:type="paragraph" w:customStyle="1" w:styleId="Backcoverdisclaimer">
    <w:name w:val="Back cover disclaimer"/>
    <w:basedOn w:val="Footer"/>
    <w:uiPriority w:val="99"/>
    <w:qFormat/>
    <w:rsid w:val="00911CFB"/>
    <w:pPr>
      <w:tabs>
        <w:tab w:val="clear" w:pos="4513"/>
        <w:tab w:val="clear" w:pos="9026"/>
      </w:tabs>
      <w:spacing w:after="160"/>
    </w:pPr>
    <w:rPr>
      <w:noProof/>
      <w:sz w:val="18"/>
    </w:rPr>
  </w:style>
  <w:style w:type="paragraph" w:customStyle="1" w:styleId="Disclaimertext">
    <w:name w:val="Disclaimer text"/>
    <w:basedOn w:val="Backcoverdisclaimer"/>
    <w:uiPriority w:val="99"/>
    <w:rsid w:val="00C502F2"/>
  </w:style>
  <w:style w:type="paragraph" w:customStyle="1" w:styleId="SourceNotes">
    <w:name w:val="Source &amp; Notes"/>
    <w:basedOn w:val="BodyText"/>
    <w:uiPriority w:val="99"/>
    <w:qFormat/>
    <w:rsid w:val="00911CFB"/>
    <w:pPr>
      <w:tabs>
        <w:tab w:val="left" w:pos="709"/>
      </w:tabs>
      <w:contextualSpacing/>
    </w:pPr>
    <w:rPr>
      <w:sz w:val="16"/>
    </w:rPr>
  </w:style>
  <w:style w:type="character" w:styleId="UnresolvedMention">
    <w:name w:val="Unresolved Mention"/>
    <w:basedOn w:val="DefaultParagraphFont"/>
    <w:uiPriority w:val="99"/>
    <w:semiHidden/>
    <w:unhideWhenUsed/>
    <w:rsid w:val="00C502F2"/>
    <w:rPr>
      <w:color w:val="605E5C"/>
      <w:shd w:val="clear" w:color="auto" w:fill="E1DFDD"/>
    </w:rPr>
  </w:style>
  <w:style w:type="character" w:styleId="FollowedHyperlink">
    <w:name w:val="FollowedHyperlink"/>
    <w:basedOn w:val="DefaultParagraphFont"/>
    <w:uiPriority w:val="99"/>
    <w:semiHidden/>
    <w:unhideWhenUsed/>
    <w:rsid w:val="00C502F2"/>
    <w:rPr>
      <w:color w:val="3F87AA" w:themeColor="followedHyperlink"/>
      <w:u w:val="single"/>
    </w:rPr>
  </w:style>
  <w:style w:type="character" w:customStyle="1" w:styleId="HighlightAccent4">
    <w:name w:val="Highlight Accent 4"/>
    <w:basedOn w:val="DefaultParagraphFont"/>
    <w:uiPriority w:val="9"/>
    <w:qFormat/>
    <w:rsid w:val="00911CFB"/>
    <w:rPr>
      <w:rFonts w:ascii="Poppins" w:hAnsi="Poppins"/>
      <w:color w:val="000000" w:themeColor="text1"/>
      <w:bdr w:val="none" w:sz="0" w:space="0" w:color="auto"/>
      <w:shd w:val="clear" w:color="auto" w:fill="AEE07E" w:themeFill="accent5" w:themeFillTint="66"/>
    </w:rPr>
  </w:style>
  <w:style w:type="paragraph" w:customStyle="1" w:styleId="SectionHeading">
    <w:name w:val="Section Heading"/>
    <w:basedOn w:val="DocumentTitle"/>
    <w:uiPriority w:val="99"/>
    <w:rsid w:val="00C502F2"/>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911CFB"/>
    <w:pPr>
      <w:framePr w:w="10038" w:wrap="notBeside" w:vAnchor="page" w:hAnchor="page" w:x="397" w:y="14053" w:anchorLock="1"/>
      <w:numPr>
        <w:numId w:val="19"/>
      </w:numPr>
      <w:spacing w:after="120" w:line="240" w:lineRule="auto"/>
      <w:ind w:right="306"/>
    </w:pPr>
    <w:rPr>
      <w:b/>
      <w:bCs/>
      <w:color w:val="000000" w:themeColor="text1"/>
      <w:kern w:val="0"/>
      <w:sz w:val="56"/>
      <w14:ligatures w14:val="none"/>
    </w:rPr>
  </w:style>
  <w:style w:type="paragraph" w:customStyle="1" w:styleId="SectionSubtitle">
    <w:name w:val="Section Subtitle"/>
    <w:basedOn w:val="Normal"/>
    <w:uiPriority w:val="99"/>
    <w:qFormat/>
    <w:rsid w:val="00911CFB"/>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C502F2"/>
  </w:style>
  <w:style w:type="paragraph" w:customStyle="1" w:styleId="Shadedheading0">
    <w:name w:val="Shaded heading"/>
    <w:basedOn w:val="SectionHeader"/>
    <w:uiPriority w:val="99"/>
    <w:qFormat/>
    <w:rsid w:val="00911CFB"/>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911CFB"/>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911CFB"/>
    <w:pPr>
      <w:tabs>
        <w:tab w:val="center" w:pos="1438"/>
      </w:tabs>
      <w:spacing w:before="60" w:after="0"/>
    </w:pPr>
    <w:rPr>
      <w:color w:val="3F0731" w:themeColor="text2"/>
      <w:sz w:val="18"/>
    </w:rPr>
  </w:style>
  <w:style w:type="paragraph" w:styleId="NormalWeb">
    <w:name w:val="Normal (Web)"/>
    <w:basedOn w:val="Normal"/>
    <w:uiPriority w:val="99"/>
    <w:unhideWhenUsed/>
    <w:rsid w:val="00C502F2"/>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747E60"/>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911C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911CFB"/>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911CFB"/>
    <w:pPr>
      <w:spacing w:before="160"/>
      <w:jc w:val="center"/>
    </w:pPr>
    <w:rPr>
      <w:i/>
      <w:iCs/>
      <w:color w:val="404040" w:themeColor="text1" w:themeTint="BF"/>
    </w:rPr>
  </w:style>
  <w:style w:type="character" w:customStyle="1" w:styleId="QuoteChar">
    <w:name w:val="Quote Char"/>
    <w:basedOn w:val="DefaultParagraphFont"/>
    <w:link w:val="Quote"/>
    <w:uiPriority w:val="30"/>
    <w:rsid w:val="00911CFB"/>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911CFB"/>
    <w:rPr>
      <w:i/>
      <w:iCs/>
      <w:color w:val="2F0524" w:themeColor="accent1" w:themeShade="BF"/>
    </w:rPr>
  </w:style>
  <w:style w:type="character" w:styleId="IntenseReference">
    <w:name w:val="Intense Reference"/>
    <w:basedOn w:val="DefaultParagraphFont"/>
    <w:uiPriority w:val="33"/>
    <w:qFormat/>
    <w:rsid w:val="00911CFB"/>
    <w:rPr>
      <w:b/>
      <w:bCs/>
      <w:smallCaps/>
      <w:color w:val="2F0524" w:themeColor="accent1" w:themeShade="BF"/>
      <w:spacing w:val="5"/>
    </w:rPr>
  </w:style>
  <w:style w:type="paragraph" w:styleId="Caption">
    <w:name w:val="caption"/>
    <w:basedOn w:val="Normal"/>
    <w:next w:val="Normal"/>
    <w:uiPriority w:val="36"/>
    <w:semiHidden/>
    <w:qFormat/>
    <w:rsid w:val="00911CFB"/>
    <w:pPr>
      <w:spacing w:after="200" w:line="240" w:lineRule="auto"/>
    </w:pPr>
    <w:rPr>
      <w:i/>
      <w:iCs/>
      <w:color w:val="3F0731" w:themeColor="text2"/>
      <w:sz w:val="18"/>
      <w:szCs w:val="18"/>
    </w:rPr>
  </w:style>
  <w:style w:type="character" w:styleId="Strong">
    <w:name w:val="Strong"/>
    <w:basedOn w:val="DefaultParagraphFont"/>
    <w:uiPriority w:val="29"/>
    <w:semiHidden/>
    <w:qFormat/>
    <w:rsid w:val="00911CFB"/>
    <w:rPr>
      <w:b/>
      <w:bCs/>
    </w:rPr>
  </w:style>
  <w:style w:type="character" w:styleId="SubtleEmphasis">
    <w:name w:val="Subtle Emphasis"/>
    <w:basedOn w:val="DefaultParagraphFont"/>
    <w:uiPriority w:val="26"/>
    <w:semiHidden/>
    <w:qFormat/>
    <w:rsid w:val="00911CFB"/>
    <w:rPr>
      <w:i/>
      <w:iCs/>
      <w:color w:val="404040" w:themeColor="text1" w:themeTint="BF"/>
    </w:rPr>
  </w:style>
  <w:style w:type="character" w:styleId="SubtleReference">
    <w:name w:val="Subtle Reference"/>
    <w:basedOn w:val="DefaultParagraphFont"/>
    <w:uiPriority w:val="32"/>
    <w:semiHidden/>
    <w:qFormat/>
    <w:rsid w:val="00911CFB"/>
    <w:rPr>
      <w:smallCaps/>
      <w:color w:val="5A5A5A" w:themeColor="text1" w:themeTint="A5"/>
    </w:rPr>
  </w:style>
  <w:style w:type="character" w:styleId="BookTitle">
    <w:name w:val="Book Title"/>
    <w:basedOn w:val="DefaultParagraphFont"/>
    <w:uiPriority w:val="34"/>
    <w:semiHidden/>
    <w:qFormat/>
    <w:rsid w:val="00911CFB"/>
    <w:rPr>
      <w:b/>
      <w:bCs/>
      <w:i/>
      <w:iCs/>
      <w:spacing w:val="5"/>
    </w:rPr>
  </w:style>
  <w:style w:type="paragraph" w:styleId="TOCHeading">
    <w:name w:val="TOC Heading"/>
    <w:basedOn w:val="Heading1"/>
    <w:next w:val="Normal"/>
    <w:uiPriority w:val="39"/>
    <w:unhideWhenUsed/>
    <w:qFormat/>
    <w:rsid w:val="00327945"/>
    <w:pPr>
      <w:spacing w:after="0"/>
      <w:outlineLvl w:val="9"/>
    </w:pPr>
    <w:rPr>
      <w:b w:val="0"/>
      <w:bCs w:val="0"/>
      <w:color w:val="2F0524" w:themeColor="accent1" w:themeShade="BF"/>
      <w:kern w:val="0"/>
      <w:sz w:val="32"/>
      <w:szCs w:val="32"/>
      <w:lang w:eastAsia="en-GB"/>
      <w14:ligatures w14:val="none"/>
    </w:rPr>
  </w:style>
  <w:style w:type="table" w:styleId="GridTable4-Accent2">
    <w:name w:val="Grid Table 4 Accent 2"/>
    <w:basedOn w:val="TableNormal"/>
    <w:uiPriority w:val="49"/>
    <w:rsid w:val="00327945"/>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TOC3">
    <w:name w:val="toc 3"/>
    <w:basedOn w:val="Normal"/>
    <w:next w:val="Normal"/>
    <w:autoRedefine/>
    <w:uiPriority w:val="39"/>
    <w:qFormat/>
    <w:rsid w:val="00CB7BA9"/>
    <w:pPr>
      <w:tabs>
        <w:tab w:val="left" w:pos="1320"/>
        <w:tab w:val="right" w:leader="dot" w:pos="9736"/>
      </w:tabs>
      <w:spacing w:after="0"/>
      <w:ind w:left="442"/>
    </w:pPr>
    <w:rPr>
      <w:noProof/>
    </w:rPr>
  </w:style>
  <w:style w:type="paragraph" w:styleId="Revision">
    <w:name w:val="Revision"/>
    <w:hidden/>
    <w:uiPriority w:val="99"/>
    <w:semiHidden/>
    <w:rsid w:val="00394177"/>
    <w:pPr>
      <w:spacing w:after="0"/>
    </w:pPr>
    <w:rPr>
      <w:rFonts w:ascii="Poppins" w:hAnsi="Poppins"/>
      <w:kern w:val="2"/>
      <w:sz w:val="22"/>
      <w:szCs w:val="22"/>
      <w:lang w:val="en-GB"/>
      <w14:ligatures w14:val="standardContextual"/>
    </w:rPr>
  </w:style>
  <w:style w:type="paragraph" w:customStyle="1" w:styleId="footnotedescription">
    <w:name w:val="footnote description"/>
    <w:next w:val="Normal"/>
    <w:link w:val="footnotedescriptionChar"/>
    <w:hidden/>
    <w:rsid w:val="00757C9C"/>
    <w:pPr>
      <w:spacing w:after="0" w:line="259" w:lineRule="auto"/>
      <w:ind w:right="47"/>
    </w:pPr>
    <w:rPr>
      <w:rFonts w:ascii="Arial" w:eastAsia="Arial" w:hAnsi="Arial" w:cs="Arial"/>
      <w:color w:val="0000FF"/>
      <w:kern w:val="2"/>
      <w:sz w:val="16"/>
      <w:szCs w:val="24"/>
      <w:u w:val="single" w:color="0000FF"/>
      <w:lang w:val="en-GB" w:eastAsia="en-GB"/>
      <w14:ligatures w14:val="standardContextual"/>
    </w:rPr>
  </w:style>
  <w:style w:type="character" w:customStyle="1" w:styleId="footnotedescriptionChar">
    <w:name w:val="footnote description Char"/>
    <w:link w:val="footnotedescription"/>
    <w:rsid w:val="00757C9C"/>
    <w:rPr>
      <w:rFonts w:ascii="Arial" w:eastAsia="Arial" w:hAnsi="Arial" w:cs="Arial"/>
      <w:color w:val="0000FF"/>
      <w:kern w:val="2"/>
      <w:sz w:val="16"/>
      <w:szCs w:val="24"/>
      <w:u w:val="single" w:color="0000FF"/>
      <w:lang w:val="en-GB" w:eastAsia="en-GB"/>
      <w14:ligatures w14:val="standardContextual"/>
    </w:rPr>
  </w:style>
  <w:style w:type="character" w:customStyle="1" w:styleId="footnotemark">
    <w:name w:val="footnote mark"/>
    <w:hidden/>
    <w:rsid w:val="00757C9C"/>
    <w:rPr>
      <w:rFonts w:ascii="Arial" w:eastAsia="Arial" w:hAnsi="Arial" w:cs="Arial"/>
      <w:color w:val="000000"/>
      <w:sz w:val="16"/>
      <w:vertAlign w:val="superscript"/>
    </w:rPr>
  </w:style>
  <w:style w:type="table" w:customStyle="1" w:styleId="TableGrid0">
    <w:name w:val="TableGrid"/>
    <w:rsid w:val="00F86DA5"/>
    <w:pPr>
      <w:spacing w:after="0"/>
    </w:pPr>
    <w:rPr>
      <w:rFonts w:eastAsiaTheme="minorEastAsia"/>
      <w:kern w:val="2"/>
      <w:sz w:val="24"/>
      <w:szCs w:val="24"/>
      <w:lang w:val="en-GB" w:eastAsia="en-GB"/>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8.png"/></Relationships>
</file>

<file path=word/_rels/header2.xml.rels><?xml version="1.0" encoding="UTF-8" standalone="yes"?>
<Relationships xmlns="http://schemas.openxmlformats.org/package/2006/relationships"><Relationship Id="rId1" Type="http://schemas.openxmlformats.org/officeDocument/2006/relationships/image" Target="media/image39.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purl.org/dc/terms/"/>
    <ds:schemaRef ds:uri="http://schemas.microsoft.com/office/2006/metadata/properties"/>
    <ds:schemaRef ds:uri="97b6fe81-1556-4112-94ca-31043ca39b71"/>
    <ds:schemaRef ds:uri="f71abe4e-f5ff-49cd-8eff-5f4949acc510"/>
    <ds:schemaRef ds:uri="http://www.w3.org/XML/1998/namespace"/>
  </ds:schemaRefs>
</ds:datastoreItem>
</file>

<file path=customXml/itemProps4.xml><?xml version="1.0" encoding="utf-8"?>
<ds:datastoreItem xmlns:ds="http://schemas.openxmlformats.org/officeDocument/2006/customXml" ds:itemID="{AAE1692D-4E21-401D-B415-3F961DF98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7120</Words>
  <Characters>40586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Brooks (ESO)</dc:creator>
  <cp:keywords/>
  <dc:description/>
  <cp:lastModifiedBy>Kat Higby [NESO]</cp:lastModifiedBy>
  <cp:revision>2</cp:revision>
  <cp:lastPrinted>2020-06-01T14:10:00Z</cp:lastPrinted>
  <dcterms:created xsi:type="dcterms:W3CDTF">2025-08-26T11:00:00Z</dcterms:created>
  <dcterms:modified xsi:type="dcterms:W3CDTF">2025-08-26T11:00:00Z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